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26646" w:rsidR="00E46697" w:rsidP="00631BAA" w:rsidRDefault="0A96B5C2" w14:paraId="06E00CDA" w14:textId="5504EE67">
      <w:pPr>
        <w:pStyle w:val="Tytudokumentu"/>
      </w:pPr>
      <w:r w:rsidRPr="6629F6E5">
        <w:t>Dokumentacja integracyjna Systemu P1</w:t>
      </w:r>
    </w:p>
    <w:p w:rsidR="00E46697" w:rsidP="002426D4" w:rsidRDefault="00E46697" w14:paraId="5C59B294" w14:textId="0A92896A">
      <w:pPr>
        <w:pStyle w:val="Podtytu"/>
      </w:pPr>
      <w:r>
        <w:t xml:space="preserve">W zakresie </w:t>
      </w:r>
      <w:r w:rsidR="00394173">
        <w:t>IPOM</w:t>
      </w:r>
    </w:p>
    <w:p w:rsidR="00E46697" w:rsidP="002426D4" w:rsidRDefault="00E46697" w14:paraId="7824B81F" w14:textId="77777777">
      <w:pPr>
        <w:pStyle w:val="Podtytu"/>
      </w:pPr>
    </w:p>
    <w:p w:rsidR="00E46697" w:rsidP="002426D4" w:rsidRDefault="00E46697" w14:paraId="33B86DBB" w14:textId="32AE5FEE">
      <w:pPr>
        <w:pStyle w:val="Podtytu"/>
      </w:pPr>
      <w:r>
        <w:t>„Elektroniczna Platforma Gromadzenia, Analizy i Udostępniania zasobów cyfrowych o Zdarzeniach Medycznych" (P1) – faza 2</w:t>
      </w:r>
    </w:p>
    <w:p w:rsidR="00E46697" w:rsidP="00911709" w:rsidRDefault="00E46697" w14:paraId="1F58ED24" w14:textId="77777777">
      <w:pPr>
        <w:spacing w:before="0" w:after="0" w:line="288" w:lineRule="auto"/>
        <w:jc w:val="left"/>
        <w:rPr>
          <w:b/>
        </w:rPr>
      </w:pPr>
      <w:r>
        <w:rPr>
          <w:b/>
        </w:rPr>
        <w:br w:type="page"/>
      </w: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D027D0" w:rsidTr="10154A6B" w14:paraId="3A294291" w14:textId="77777777">
        <w:trPr>
          <w:trHeight w:val="340"/>
        </w:trPr>
        <w:tc>
          <w:tcPr>
            <w:tcW w:w="9072" w:type="dxa"/>
            <w:gridSpan w:val="4"/>
            <w:shd w:val="clear" w:color="auto" w:fill="17365D" w:themeFill="text2" w:themeFillShade="BF"/>
          </w:tcPr>
          <w:p w:rsidRPr="00C93E94" w:rsidR="00E46697" w:rsidP="00911709" w:rsidRDefault="00E46697" w14:paraId="318E463C" w14:textId="77777777">
            <w:pPr>
              <w:spacing w:before="48" w:after="48" w:line="288" w:lineRule="auto"/>
              <w:rPr>
                <w:rFonts w:eastAsia="Calibri"/>
              </w:rPr>
            </w:pPr>
            <w:r w:rsidRPr="00C93E94">
              <w:br w:type="page"/>
            </w:r>
            <w:r w:rsidRPr="00C93E94">
              <w:rPr>
                <w:rFonts w:eastAsia="Calibri"/>
                <w:b/>
                <w:color w:val="FFFFFF"/>
              </w:rPr>
              <w:t>Metryka</w:t>
            </w:r>
          </w:p>
        </w:tc>
      </w:tr>
      <w:tr w:rsidRPr="00C93E94" w:rsidR="00D027D0" w:rsidTr="10154A6B" w14:paraId="39831779" w14:textId="77777777">
        <w:trPr>
          <w:trHeight w:val="340"/>
        </w:trPr>
        <w:tc>
          <w:tcPr>
            <w:tcW w:w="2482" w:type="dxa"/>
            <w:shd w:val="clear" w:color="auto" w:fill="17365D" w:themeFill="text2" w:themeFillShade="BF"/>
          </w:tcPr>
          <w:p w:rsidRPr="00C93E94" w:rsidR="00E46697" w:rsidP="00E74BD5" w:rsidRDefault="00E46697" w14:paraId="5BEB7530" w14:textId="77777777">
            <w:pPr>
              <w:pStyle w:val="Tabelanagwekdolewej"/>
            </w:pPr>
            <w:r w:rsidRPr="00C93E94">
              <w:t>Właściciel</w:t>
            </w:r>
          </w:p>
        </w:tc>
        <w:tc>
          <w:tcPr>
            <w:tcW w:w="6590" w:type="dxa"/>
            <w:gridSpan w:val="3"/>
          </w:tcPr>
          <w:p w:rsidRPr="00C93E94" w:rsidR="00E46697" w:rsidP="00911709" w:rsidRDefault="00E46697" w14:paraId="72FB9B56" w14:textId="4E015182">
            <w:pPr>
              <w:spacing w:before="48" w:after="48" w:line="288" w:lineRule="auto"/>
              <w:rPr>
                <w:rFonts w:eastAsia="Calibri"/>
              </w:rPr>
            </w:pPr>
            <w:r w:rsidRPr="0C5B0ADB">
              <w:rPr>
                <w:rFonts w:eastAsia="Calibri"/>
              </w:rPr>
              <w:t xml:space="preserve">Centrum </w:t>
            </w:r>
            <w:r w:rsidRPr="0C5B0ADB" w:rsidR="5634FFA8">
              <w:rPr>
                <w:rFonts w:eastAsia="Calibri"/>
              </w:rPr>
              <w:t>e-</w:t>
            </w:r>
            <w:r w:rsidRPr="0C5B0ADB">
              <w:rPr>
                <w:rFonts w:eastAsia="Calibri"/>
              </w:rPr>
              <w:t>Zdrowia</w:t>
            </w:r>
          </w:p>
        </w:tc>
      </w:tr>
      <w:tr w:rsidRPr="00C93E94" w:rsidR="00D027D0" w:rsidTr="10154A6B" w14:paraId="2C11E8DF" w14:textId="77777777">
        <w:trPr>
          <w:trHeight w:val="340"/>
        </w:trPr>
        <w:tc>
          <w:tcPr>
            <w:tcW w:w="2482" w:type="dxa"/>
            <w:shd w:val="clear" w:color="auto" w:fill="17365D" w:themeFill="text2" w:themeFillShade="BF"/>
          </w:tcPr>
          <w:p w:rsidRPr="00C93E94" w:rsidR="00E46697" w:rsidP="00E74BD5" w:rsidRDefault="00E46697" w14:paraId="75283FB7" w14:textId="77777777">
            <w:pPr>
              <w:pStyle w:val="Tabelanagwekdolewej"/>
            </w:pPr>
            <w:r w:rsidRPr="00C93E94">
              <w:t>Autor</w:t>
            </w:r>
          </w:p>
        </w:tc>
        <w:tc>
          <w:tcPr>
            <w:tcW w:w="6590" w:type="dxa"/>
            <w:gridSpan w:val="3"/>
          </w:tcPr>
          <w:p w:rsidRPr="00C93E94" w:rsidR="00E46697" w:rsidP="00911709" w:rsidRDefault="4D44F0F9" w14:paraId="2421499E" w14:textId="302E7B66">
            <w:pPr>
              <w:spacing w:before="48" w:after="48" w:line="288" w:lineRule="auto"/>
              <w:rPr>
                <w:rFonts w:eastAsia="Calibri"/>
              </w:rPr>
            </w:pPr>
            <w:r w:rsidRPr="0C5B0ADB">
              <w:rPr>
                <w:rFonts w:eastAsia="Calibri"/>
              </w:rPr>
              <w:t>Centrum e-Zdrowia</w:t>
            </w:r>
          </w:p>
        </w:tc>
      </w:tr>
      <w:tr w:rsidRPr="00C93E94" w:rsidR="00D027D0" w:rsidTr="10154A6B" w14:paraId="29AA4116" w14:textId="77777777">
        <w:trPr>
          <w:trHeight w:val="340"/>
        </w:trPr>
        <w:tc>
          <w:tcPr>
            <w:tcW w:w="2482" w:type="dxa"/>
            <w:shd w:val="clear" w:color="auto" w:fill="17365D" w:themeFill="text2" w:themeFillShade="BF"/>
          </w:tcPr>
          <w:p w:rsidRPr="00C93E94" w:rsidR="00E46697" w:rsidP="00E74BD5" w:rsidRDefault="00E46697" w14:paraId="461F8EE0" w14:textId="77777777">
            <w:pPr>
              <w:pStyle w:val="Tabelanagwekdolewej"/>
            </w:pPr>
            <w:r w:rsidRPr="00C93E94">
              <w:t>Recenzent</w:t>
            </w:r>
          </w:p>
        </w:tc>
        <w:tc>
          <w:tcPr>
            <w:tcW w:w="6590" w:type="dxa"/>
            <w:gridSpan w:val="3"/>
          </w:tcPr>
          <w:p w:rsidRPr="00C93E94" w:rsidR="00E46697" w:rsidP="00911709" w:rsidRDefault="50B28598" w14:paraId="43B8F560" w14:textId="19AAF509">
            <w:pPr>
              <w:spacing w:before="48" w:after="48" w:line="288" w:lineRule="auto"/>
              <w:rPr>
                <w:rFonts w:eastAsia="Calibri"/>
              </w:rPr>
            </w:pPr>
            <w:r w:rsidRPr="0C5B0ADB">
              <w:rPr>
                <w:rFonts w:eastAsia="Calibri"/>
              </w:rPr>
              <w:t>Centrum e-Zdrowia</w:t>
            </w:r>
          </w:p>
        </w:tc>
      </w:tr>
      <w:tr w:rsidRPr="00C93E94" w:rsidR="00D027D0" w:rsidTr="10154A6B" w14:paraId="2CF6814D" w14:textId="77777777">
        <w:trPr>
          <w:trHeight w:val="340"/>
        </w:trPr>
        <w:tc>
          <w:tcPr>
            <w:tcW w:w="2482" w:type="dxa"/>
            <w:shd w:val="clear" w:color="auto" w:fill="17365D" w:themeFill="text2" w:themeFillShade="BF"/>
          </w:tcPr>
          <w:p w:rsidRPr="00C93E94" w:rsidR="00E46697" w:rsidP="00E74BD5" w:rsidRDefault="00E46697" w14:paraId="038FC156" w14:textId="77777777">
            <w:pPr>
              <w:pStyle w:val="Tabelanagwekdolewej"/>
            </w:pPr>
            <w:r w:rsidRPr="00C93E94">
              <w:t>Liczba stron</w:t>
            </w:r>
          </w:p>
        </w:tc>
        <w:tc>
          <w:tcPr>
            <w:tcW w:w="6590" w:type="dxa"/>
            <w:gridSpan w:val="3"/>
          </w:tcPr>
          <w:p w:rsidRPr="00C93E94" w:rsidR="00E46697" w:rsidP="0C5B0ADB" w:rsidRDefault="0061573C" w14:paraId="3CF8B9A3" w14:textId="51D60560">
            <w:pPr>
              <w:spacing w:before="48" w:after="48" w:line="288" w:lineRule="auto"/>
            </w:pPr>
            <w:r w:rsidRPr="10154A6B">
              <w:rPr>
                <w:rFonts w:eastAsia="Calibri"/>
              </w:rPr>
              <w:t>5</w:t>
            </w:r>
            <w:r w:rsidR="00FB51B4">
              <w:rPr>
                <w:rFonts w:eastAsia="Calibri"/>
              </w:rPr>
              <w:t>7</w:t>
            </w:r>
          </w:p>
        </w:tc>
      </w:tr>
      <w:tr w:rsidRPr="00C93E94" w:rsidR="00CA25D8" w:rsidTr="10154A6B" w14:paraId="2C21616B" w14:textId="77777777">
        <w:trPr>
          <w:trHeight w:val="340"/>
        </w:trPr>
        <w:tc>
          <w:tcPr>
            <w:tcW w:w="2482" w:type="dxa"/>
            <w:shd w:val="clear" w:color="auto" w:fill="17365D" w:themeFill="text2" w:themeFillShade="BF"/>
          </w:tcPr>
          <w:p w:rsidRPr="00C93E94" w:rsidR="00E46697" w:rsidP="00E74BD5" w:rsidRDefault="00E46697" w14:paraId="07CB2DB5" w14:textId="77777777">
            <w:pPr>
              <w:pStyle w:val="Tabelanagwekdolewej"/>
            </w:pPr>
            <w:r w:rsidRPr="00C93E94">
              <w:t>Zatwierdzający</w:t>
            </w:r>
          </w:p>
        </w:tc>
        <w:tc>
          <w:tcPr>
            <w:tcW w:w="2054" w:type="dxa"/>
            <w:shd w:val="clear" w:color="auto" w:fill="FFFFFF" w:themeFill="background1"/>
          </w:tcPr>
          <w:p w:rsidRPr="00C93E94" w:rsidR="00E46697" w:rsidP="00911709" w:rsidRDefault="00E46697" w14:paraId="18A53E37" w14:textId="4AE93D7E">
            <w:pPr>
              <w:spacing w:before="48" w:after="48" w:line="288" w:lineRule="auto"/>
              <w:rPr>
                <w:rFonts w:eastAsia="Calibri"/>
              </w:rPr>
            </w:pPr>
            <w:proofErr w:type="spellStart"/>
            <w:r w:rsidRPr="0C5B0ADB">
              <w:rPr>
                <w:rFonts w:eastAsia="Calibri"/>
              </w:rPr>
              <w:t>C</w:t>
            </w:r>
            <w:r w:rsidRPr="0C5B0ADB" w:rsidR="678E5509">
              <w:rPr>
                <w:rFonts w:eastAsia="Calibri"/>
              </w:rPr>
              <w:t>eZ</w:t>
            </w:r>
            <w:proofErr w:type="spellEnd"/>
          </w:p>
        </w:tc>
        <w:tc>
          <w:tcPr>
            <w:tcW w:w="2410" w:type="dxa"/>
            <w:shd w:val="clear" w:color="auto" w:fill="17365D" w:themeFill="text2" w:themeFillShade="BF"/>
          </w:tcPr>
          <w:p w:rsidRPr="00C93E94" w:rsidR="00E46697" w:rsidP="00911709" w:rsidRDefault="00E46697" w14:paraId="16508612" w14:textId="77777777">
            <w:pPr>
              <w:spacing w:before="48" w:after="48" w:line="288" w:lineRule="auto"/>
              <w:rPr>
                <w:rFonts w:eastAsia="Calibri"/>
              </w:rPr>
            </w:pPr>
            <w:r w:rsidRPr="00C93E94">
              <w:rPr>
                <w:rFonts w:eastAsia="Calibri"/>
                <w:b/>
                <w:color w:val="FFFFFF"/>
              </w:rPr>
              <w:t>Data zatwierdzenia</w:t>
            </w:r>
          </w:p>
        </w:tc>
        <w:tc>
          <w:tcPr>
            <w:tcW w:w="2126" w:type="dxa"/>
          </w:tcPr>
          <w:p w:rsidRPr="00C93E94" w:rsidR="00E46697" w:rsidP="70413CB7" w:rsidRDefault="00E46697" w14:paraId="2A341BF5" w14:textId="7A1664C9">
            <w:pPr>
              <w:spacing w:before="48" w:after="48" w:line="288" w:lineRule="auto"/>
              <w:rPr>
                <w:rFonts w:eastAsia="Calibri"/>
              </w:rPr>
            </w:pPr>
          </w:p>
        </w:tc>
      </w:tr>
      <w:tr w:rsidRPr="00C93E94" w:rsidR="00CA25D8" w:rsidTr="10154A6B" w14:paraId="27D7CD03" w14:textId="77777777">
        <w:trPr>
          <w:trHeight w:val="340"/>
        </w:trPr>
        <w:tc>
          <w:tcPr>
            <w:tcW w:w="2482" w:type="dxa"/>
            <w:shd w:val="clear" w:color="auto" w:fill="17365D" w:themeFill="text2" w:themeFillShade="BF"/>
          </w:tcPr>
          <w:p w:rsidRPr="00C93E94" w:rsidR="00E46697" w:rsidP="00E74BD5" w:rsidRDefault="00E46697" w14:paraId="17A3106D" w14:textId="77777777">
            <w:pPr>
              <w:pStyle w:val="Tabelanagwekdolewej"/>
            </w:pPr>
            <w:r w:rsidRPr="00C93E94">
              <w:t>Wersja</w:t>
            </w:r>
          </w:p>
        </w:tc>
        <w:tc>
          <w:tcPr>
            <w:tcW w:w="2054" w:type="dxa"/>
            <w:shd w:val="clear" w:color="auto" w:fill="FFFFFF" w:themeFill="background1"/>
          </w:tcPr>
          <w:p w:rsidRPr="00C93E94" w:rsidR="00E46697" w:rsidP="70413CB7" w:rsidRDefault="2B5F2759" w14:paraId="65B9F52B" w14:textId="27C9FB77">
            <w:pPr>
              <w:spacing w:before="48" w:after="48" w:line="288" w:lineRule="auto"/>
              <w:rPr>
                <w:rFonts w:eastAsia="Calibri"/>
              </w:rPr>
            </w:pPr>
            <w:r w:rsidRPr="42C07A14">
              <w:rPr>
                <w:rFonts w:eastAsia="Calibri"/>
              </w:rPr>
              <w:t>1.</w:t>
            </w:r>
            <w:del w:author="Autor" w:id="4">
              <w:r w:rsidDel="00E74BD5" w:rsidR="00FB0DAE">
                <w:rPr>
                  <w:rFonts w:eastAsia="Calibri"/>
                </w:rPr>
                <w:delText>8</w:delText>
              </w:r>
            </w:del>
            <w:ins w:author="Autor" w:id="5">
              <w:r w:rsidR="00E74BD5">
                <w:rPr>
                  <w:rFonts w:eastAsia="Calibri"/>
                </w:rPr>
                <w:t>9</w:t>
              </w:r>
            </w:ins>
          </w:p>
        </w:tc>
        <w:tc>
          <w:tcPr>
            <w:tcW w:w="2410" w:type="dxa"/>
            <w:shd w:val="clear" w:color="auto" w:fill="17365D" w:themeFill="text2" w:themeFillShade="BF"/>
          </w:tcPr>
          <w:p w:rsidRPr="00C93E94" w:rsidR="00E46697" w:rsidP="00911709" w:rsidRDefault="00E46697" w14:paraId="29FF6F14" w14:textId="77777777">
            <w:pPr>
              <w:spacing w:before="48" w:after="48" w:line="288" w:lineRule="auto"/>
              <w:rPr>
                <w:rFonts w:eastAsia="Calibri"/>
              </w:rPr>
            </w:pPr>
            <w:r w:rsidRPr="00C93E94">
              <w:rPr>
                <w:rFonts w:eastAsia="Calibri"/>
                <w:b/>
                <w:color w:val="FFFFFF"/>
              </w:rPr>
              <w:t>Status dokumentu</w:t>
            </w:r>
          </w:p>
        </w:tc>
        <w:tc>
          <w:tcPr>
            <w:tcW w:w="2126" w:type="dxa"/>
          </w:tcPr>
          <w:p w:rsidRPr="00C93E94" w:rsidR="00E46697" w:rsidP="00911709" w:rsidRDefault="00394173" w14:paraId="475520CA" w14:textId="01352727">
            <w:pPr>
              <w:spacing w:before="48" w:after="48" w:line="288" w:lineRule="auto"/>
              <w:rPr>
                <w:rFonts w:eastAsia="Calibri"/>
              </w:rPr>
            </w:pPr>
            <w:r>
              <w:t>Roboczy</w:t>
            </w:r>
          </w:p>
        </w:tc>
      </w:tr>
      <w:tr w:rsidRPr="00C93E94" w:rsidR="00CA25D8" w:rsidTr="10154A6B" w14:paraId="2BC3EF90" w14:textId="77777777">
        <w:trPr>
          <w:trHeight w:val="340"/>
        </w:trPr>
        <w:tc>
          <w:tcPr>
            <w:tcW w:w="2482" w:type="dxa"/>
            <w:shd w:val="clear" w:color="auto" w:fill="17365D" w:themeFill="text2" w:themeFillShade="BF"/>
          </w:tcPr>
          <w:p w:rsidRPr="00C93E94" w:rsidR="00E46697" w:rsidP="00E74BD5" w:rsidRDefault="00E46697" w14:paraId="1CE0A796" w14:textId="77777777">
            <w:pPr>
              <w:pStyle w:val="Tabelanagwekdolewej"/>
            </w:pPr>
            <w:r w:rsidRPr="00C93E94">
              <w:t>Data utworzenia</w:t>
            </w:r>
          </w:p>
        </w:tc>
        <w:tc>
          <w:tcPr>
            <w:tcW w:w="2054" w:type="dxa"/>
            <w:shd w:val="clear" w:color="auto" w:fill="FFFFFF" w:themeFill="background1"/>
          </w:tcPr>
          <w:p w:rsidRPr="00394173" w:rsidR="00E46697" w:rsidP="00911709" w:rsidRDefault="00394173" w14:paraId="7189E182" w14:textId="6B60C299">
            <w:pPr>
              <w:spacing w:before="48" w:after="48" w:line="288" w:lineRule="auto"/>
            </w:pPr>
            <w:r w:rsidRPr="0596D318">
              <w:rPr>
                <w:rFonts w:eastAsia="Calibri"/>
              </w:rPr>
              <w:t>2022-07-29</w:t>
            </w:r>
          </w:p>
        </w:tc>
        <w:tc>
          <w:tcPr>
            <w:tcW w:w="2410" w:type="dxa"/>
            <w:shd w:val="clear" w:color="auto" w:fill="17365D" w:themeFill="text2" w:themeFillShade="BF"/>
          </w:tcPr>
          <w:p w:rsidRPr="00C93E94" w:rsidR="00E46697" w:rsidP="00911709" w:rsidRDefault="00E46697" w14:paraId="519D2506" w14:textId="77777777">
            <w:pPr>
              <w:spacing w:before="48" w:after="48" w:line="288" w:lineRule="auto"/>
              <w:jc w:val="left"/>
              <w:rPr>
                <w:rFonts w:eastAsia="Calibri"/>
              </w:rPr>
            </w:pPr>
            <w:r w:rsidRPr="00C93E94">
              <w:rPr>
                <w:rFonts w:eastAsia="Calibri"/>
                <w:b/>
                <w:color w:val="FFFFFF"/>
              </w:rPr>
              <w:t>Data ostatniej modyfikacji</w:t>
            </w:r>
          </w:p>
        </w:tc>
        <w:tc>
          <w:tcPr>
            <w:tcW w:w="2126" w:type="dxa"/>
          </w:tcPr>
          <w:p w:rsidRPr="00C93E94" w:rsidR="00E46697" w:rsidP="00473559" w:rsidRDefault="25475CDD" w14:paraId="14A22722" w14:textId="4B76AF7F">
            <w:pPr>
              <w:spacing w:before="48" w:after="48" w:line="288" w:lineRule="auto"/>
              <w:rPr>
                <w:rFonts w:eastAsia="Calibri"/>
              </w:rPr>
            </w:pPr>
            <w:del w:author="Autor" w:id="6">
              <w:r w:rsidRPr="42C07A14" w:rsidDel="00E74BD5">
                <w:rPr>
                  <w:rFonts w:eastAsia="Calibri"/>
                </w:rPr>
                <w:delText>202</w:delText>
              </w:r>
              <w:r w:rsidDel="00E74BD5" w:rsidR="008F1A89">
                <w:rPr>
                  <w:rFonts w:eastAsia="Calibri"/>
                </w:rPr>
                <w:delText>3</w:delText>
              </w:r>
            </w:del>
            <w:ins w:author="Autor" w:id="7">
              <w:r w:rsidRPr="42C07A14" w:rsidR="00E74BD5">
                <w:rPr>
                  <w:rFonts w:eastAsia="Calibri"/>
                </w:rPr>
                <w:t>202</w:t>
              </w:r>
              <w:r w:rsidR="00E74BD5">
                <w:rPr>
                  <w:rFonts w:eastAsia="Calibri"/>
                </w:rPr>
                <w:t>4</w:t>
              </w:r>
            </w:ins>
            <w:r w:rsidRPr="42C07A14" w:rsidR="1D055468">
              <w:rPr>
                <w:rFonts w:eastAsia="Calibri"/>
              </w:rPr>
              <w:t>-</w:t>
            </w:r>
            <w:del w:author="Autor" w:id="8">
              <w:r w:rsidDel="00E74BD5" w:rsidR="008F1A89">
                <w:rPr>
                  <w:rFonts w:eastAsia="Calibri"/>
                </w:rPr>
                <w:delText>03</w:delText>
              </w:r>
            </w:del>
            <w:ins w:author="Autor" w:id="9">
              <w:r w:rsidR="00E74BD5">
                <w:rPr>
                  <w:rFonts w:eastAsia="Calibri"/>
                </w:rPr>
                <w:t>04</w:t>
              </w:r>
            </w:ins>
            <w:r w:rsidRPr="42C07A14" w:rsidR="44AF72E1">
              <w:rPr>
                <w:rFonts w:eastAsia="Calibri"/>
              </w:rPr>
              <w:t>-</w:t>
            </w:r>
            <w:del w:author="Autor" w:id="10">
              <w:r w:rsidRPr="42C07A14" w:rsidDel="00E74BD5" w:rsidR="44AF72E1">
                <w:rPr>
                  <w:rFonts w:eastAsia="Calibri"/>
                </w:rPr>
                <w:delText>3</w:delText>
              </w:r>
              <w:r w:rsidDel="00E74BD5" w:rsidR="00FB0DAE">
                <w:rPr>
                  <w:rFonts w:eastAsia="Calibri"/>
                </w:rPr>
                <w:delText>0</w:delText>
              </w:r>
            </w:del>
            <w:ins w:author="Autor" w:id="11">
              <w:r w:rsidR="00E74BD5">
                <w:rPr>
                  <w:rFonts w:eastAsia="Calibri"/>
                </w:rPr>
                <w:t>02</w:t>
              </w:r>
            </w:ins>
          </w:p>
        </w:tc>
      </w:tr>
    </w:tbl>
    <w:p w:rsidRPr="00D10165" w:rsidR="00E46697" w:rsidP="00911709" w:rsidRDefault="00E46697" w14:paraId="16CA213C" w14:textId="77777777">
      <w:pPr>
        <w:spacing w:line="288" w:lineRule="auto"/>
        <w:rPr>
          <w:rFonts w:eastAsia="Calibri" w:cs="Calibri" w:asciiTheme="minorHAnsi" w:hAnsiTheme="minorHAnsi"/>
          <w:sz w:val="12"/>
          <w:szCs w:val="12"/>
        </w:rPr>
      </w:pPr>
    </w:p>
    <w:tbl>
      <w:tblPr>
        <w:tblW w:w="9001"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Change w:author="Autor" w:id="141441799">
          <w:tblPr>
            <w:tblW w:w="9001" w:type="dxa"/>
            <w:tblInd w:w="-23" w:type="dxa"/>
            <w:tblBorders>
              <w:top w:val="single" w:color="auto" w:sz="4"/>
              <w:left w:val="single" w:color="auto" w:sz="4"/>
              <w:bottom w:val="single" w:color="auto" w:sz="4"/>
              <w:right w:val="single" w:color="auto" w:sz="4"/>
              <w:insideH w:val="single" w:color="auto" w:sz="4"/>
              <w:insideV w:val="single" w:color="auto" w:sz="4"/>
            </w:tblBorders>
            <w:tblLook w:val="0000" w:firstRow="0" w:lastRow="0" w:firstColumn="0" w:lastColumn="0" w:noHBand="0" w:noVBand="0"/>
          </w:tblPr>
        </w:tblPrChange>
      </w:tblPr>
      <w:tblGrid>
        <w:gridCol w:w="1470"/>
        <w:gridCol w:w="990"/>
        <w:gridCol w:w="1080"/>
        <w:gridCol w:w="5461"/>
        <w:tblGridChange w:id="372890250">
          <w:tblGrid>
            <w:gridCol w:w="1389"/>
            <w:gridCol w:w="992"/>
            <w:gridCol w:w="1039"/>
            <w:gridCol w:w="5581"/>
          </w:tblGrid>
        </w:tblGridChange>
      </w:tblGrid>
      <w:tr w:rsidRPr="00C93E94" w:rsidR="00D027D0" w:rsidTr="6448E077" w14:paraId="6AA84A12" w14:textId="77777777">
        <w:trPr>
          <w:trHeight w:val="340"/>
          <w:trPrChange w:author="Autor" w:id="338302010">
            <w:trPr>
              <w:trHeight w:val="340"/>
            </w:trPr>
          </w:trPrChange>
        </w:trPr>
        <w:tc>
          <w:tcPr>
            <w:tcW w:w="9001" w:type="dxa"/>
            <w:gridSpan w:val="4"/>
            <w:shd w:val="clear" w:color="auto" w:fill="17365D" w:themeFill="text2" w:themeFillShade="BF"/>
            <w:tcMar/>
            <w:tcPrChange w:author="Autor" w:id="813679349">
              <w:tcPr>
                <w:tcW w:w="9001" w:type="dxa"/>
                <w:gridSpan w:val="4"/>
                <w:shd w:val="clear" w:color="auto" w:fill="17365D" w:themeFill="text2" w:themeFillShade="BF"/>
                <w:tcMar/>
              </w:tcPr>
            </w:tcPrChange>
          </w:tcPr>
          <w:p w:rsidRPr="00C93E94" w:rsidR="00E46697" w:rsidP="00911709" w:rsidRDefault="00E46697" w14:paraId="6369BDEE" w14:textId="77777777">
            <w:pPr>
              <w:spacing w:before="48" w:after="48" w:line="288" w:lineRule="auto"/>
              <w:rPr>
                <w:rFonts w:eastAsia="Calibri"/>
              </w:rPr>
            </w:pPr>
            <w:r w:rsidRPr="00C93E94">
              <w:rPr>
                <w:rFonts w:eastAsia="Calibri"/>
                <w:b/>
                <w:color w:val="FFFFFF"/>
              </w:rPr>
              <w:t>Historia zmian</w:t>
            </w:r>
          </w:p>
        </w:tc>
      </w:tr>
      <w:tr w:rsidRPr="00C93E94" w:rsidR="00CA25D8" w:rsidTr="6448E077" w14:paraId="0D0CCD5E" w14:textId="77777777">
        <w:trPr>
          <w:trHeight w:val="340"/>
          <w:trPrChange w:author="Autor" w:id="1568479066">
            <w:trPr>
              <w:trHeight w:val="340"/>
            </w:trPr>
          </w:trPrChange>
        </w:trPr>
        <w:tc>
          <w:tcPr>
            <w:tcW w:w="1470" w:type="dxa"/>
            <w:shd w:val="clear" w:color="auto" w:fill="17365D" w:themeFill="text2" w:themeFillShade="BF"/>
            <w:tcMar/>
            <w:tcPrChange w:author="Autor" w:id="832191758">
              <w:tcPr>
                <w:tcW w:w="1389" w:type="dxa"/>
                <w:shd w:val="clear" w:color="auto" w:fill="17365D" w:themeFill="text2" w:themeFillShade="BF"/>
                <w:tcMar/>
              </w:tcPr>
            </w:tcPrChange>
          </w:tcPr>
          <w:p w:rsidRPr="00C93E94" w:rsidR="00E46697" w:rsidP="00911709" w:rsidRDefault="00E46697" w14:paraId="552E82FB" w14:textId="77777777">
            <w:pPr>
              <w:spacing w:before="48" w:after="48" w:line="288" w:lineRule="auto"/>
              <w:rPr>
                <w:rFonts w:eastAsia="Calibri"/>
              </w:rPr>
            </w:pPr>
            <w:r w:rsidRPr="00C93E94">
              <w:rPr>
                <w:rFonts w:eastAsia="Calibri"/>
                <w:b/>
                <w:color w:val="FFFFFF"/>
              </w:rPr>
              <w:t>Data</w:t>
            </w:r>
          </w:p>
        </w:tc>
        <w:tc>
          <w:tcPr>
            <w:tcW w:w="990" w:type="dxa"/>
            <w:shd w:val="clear" w:color="auto" w:fill="17365D" w:themeFill="text2" w:themeFillShade="BF"/>
            <w:tcMar/>
            <w:tcPrChange w:author="Autor" w:id="738700994">
              <w:tcPr>
                <w:tcW w:w="992" w:type="dxa"/>
                <w:shd w:val="clear" w:color="auto" w:fill="17365D" w:themeFill="text2" w:themeFillShade="BF"/>
                <w:tcMar/>
              </w:tcPr>
            </w:tcPrChange>
          </w:tcPr>
          <w:p w:rsidRPr="00C93E94" w:rsidR="00E46697" w:rsidP="00911709" w:rsidRDefault="00E46697" w14:paraId="7463CD58" w14:textId="77777777">
            <w:pPr>
              <w:spacing w:before="48" w:after="48" w:line="288" w:lineRule="auto"/>
              <w:rPr>
                <w:rFonts w:eastAsia="Calibri"/>
              </w:rPr>
            </w:pPr>
            <w:r w:rsidRPr="00C93E94">
              <w:rPr>
                <w:rFonts w:eastAsia="Calibri"/>
                <w:b/>
                <w:color w:val="FFFFFF"/>
              </w:rPr>
              <w:t>Wersja</w:t>
            </w:r>
          </w:p>
        </w:tc>
        <w:tc>
          <w:tcPr>
            <w:tcW w:w="1080" w:type="dxa"/>
            <w:shd w:val="clear" w:color="auto" w:fill="17365D" w:themeFill="text2" w:themeFillShade="BF"/>
            <w:tcMar/>
            <w:tcPrChange w:author="Autor" w:id="1300494257">
              <w:tcPr>
                <w:tcW w:w="1039" w:type="dxa"/>
                <w:shd w:val="clear" w:color="auto" w:fill="17365D" w:themeFill="text2" w:themeFillShade="BF"/>
                <w:tcMar/>
              </w:tcPr>
            </w:tcPrChange>
          </w:tcPr>
          <w:p w:rsidRPr="00C93E94" w:rsidR="00E46697" w:rsidP="00911709" w:rsidRDefault="00E46697" w14:paraId="33C993F8" w14:textId="77777777">
            <w:pPr>
              <w:spacing w:before="48" w:after="48" w:line="288" w:lineRule="auto"/>
              <w:rPr>
                <w:rFonts w:eastAsia="Calibri"/>
              </w:rPr>
            </w:pPr>
            <w:r w:rsidRPr="00C93E94">
              <w:rPr>
                <w:rFonts w:eastAsia="Calibri"/>
                <w:b/>
                <w:color w:val="FFFFFF"/>
              </w:rPr>
              <w:t>Autor zmiany</w:t>
            </w:r>
          </w:p>
        </w:tc>
        <w:tc>
          <w:tcPr>
            <w:tcW w:w="5461" w:type="dxa"/>
            <w:shd w:val="clear" w:color="auto" w:fill="17365D" w:themeFill="text2" w:themeFillShade="BF"/>
            <w:tcMar/>
            <w:tcPrChange w:author="Autor" w:id="543689991">
              <w:tcPr>
                <w:tcW w:w="5581" w:type="dxa"/>
                <w:shd w:val="clear" w:color="auto" w:fill="17365D" w:themeFill="text2" w:themeFillShade="BF"/>
                <w:tcMar/>
              </w:tcPr>
            </w:tcPrChange>
          </w:tcPr>
          <w:p w:rsidRPr="00C93E94" w:rsidR="00E46697" w:rsidP="00911709" w:rsidRDefault="00E46697" w14:paraId="573E5341" w14:textId="77777777">
            <w:pPr>
              <w:spacing w:before="48" w:after="48" w:line="288" w:lineRule="auto"/>
              <w:rPr>
                <w:rFonts w:eastAsia="Calibri"/>
              </w:rPr>
            </w:pPr>
            <w:r w:rsidRPr="00C93E94">
              <w:rPr>
                <w:rFonts w:eastAsia="Calibri"/>
                <w:b/>
                <w:color w:val="FFFFFF"/>
              </w:rPr>
              <w:t>Opis zmiany</w:t>
            </w:r>
          </w:p>
        </w:tc>
      </w:tr>
      <w:tr w:rsidRPr="00C93E94" w:rsidR="00E46697" w:rsidTr="6448E077" w14:paraId="7C5B78C6" w14:textId="77777777">
        <w:trPr>
          <w:trHeight w:val="340"/>
          <w:trPrChange w:author="Autor" w:id="303768450">
            <w:trPr>
              <w:trHeight w:val="340"/>
            </w:trPr>
          </w:trPrChange>
        </w:trPr>
        <w:tc>
          <w:tcPr>
            <w:tcW w:w="1470" w:type="dxa"/>
            <w:tcMar/>
            <w:tcPrChange w:author="Autor" w:id="1560949308">
              <w:tcPr>
                <w:tcW w:w="1389" w:type="dxa"/>
                <w:tcMar/>
              </w:tcPr>
            </w:tcPrChange>
          </w:tcPr>
          <w:p w:rsidRPr="00C93E94" w:rsidR="00E46697" w:rsidP="00911709" w:rsidRDefault="00394173" w14:paraId="3F2F4014" w14:textId="45433D51">
            <w:pPr>
              <w:spacing w:before="48" w:after="48" w:line="288" w:lineRule="auto"/>
              <w:rPr>
                <w:rFonts w:eastAsia="Calibri"/>
              </w:rPr>
            </w:pPr>
            <w:r w:rsidRPr="0596D318">
              <w:rPr>
                <w:rFonts w:eastAsia="Calibri"/>
              </w:rPr>
              <w:t>2022-07-29</w:t>
            </w:r>
          </w:p>
        </w:tc>
        <w:tc>
          <w:tcPr>
            <w:tcW w:w="990" w:type="dxa"/>
            <w:tcMar/>
            <w:tcPrChange w:author="Autor" w:id="1351467902">
              <w:tcPr>
                <w:tcW w:w="992" w:type="dxa"/>
                <w:tcMar/>
              </w:tcPr>
            </w:tcPrChange>
          </w:tcPr>
          <w:p w:rsidRPr="00C93E94" w:rsidR="00E46697" w:rsidP="00911709" w:rsidRDefault="00E46697" w14:paraId="12BA0A32" w14:textId="77777777">
            <w:pPr>
              <w:spacing w:before="48" w:after="48" w:line="288" w:lineRule="auto"/>
              <w:rPr>
                <w:rFonts w:eastAsia="Calibri"/>
              </w:rPr>
            </w:pPr>
            <w:r w:rsidRPr="00C93E94">
              <w:rPr>
                <w:rFonts w:eastAsia="Calibri"/>
              </w:rPr>
              <w:t>1.0</w:t>
            </w:r>
          </w:p>
        </w:tc>
        <w:tc>
          <w:tcPr>
            <w:tcW w:w="1080" w:type="dxa"/>
            <w:tcMar/>
            <w:tcPrChange w:author="Autor" w:id="1966454008">
              <w:tcPr>
                <w:tcW w:w="1039" w:type="dxa"/>
                <w:tcMar/>
              </w:tcPr>
            </w:tcPrChange>
          </w:tcPr>
          <w:p w:rsidRPr="00C93E94" w:rsidR="00E46697" w:rsidP="00911709" w:rsidRDefault="003C479F" w14:paraId="0625EC38" w14:textId="7B7CBFF3">
            <w:pPr>
              <w:spacing w:before="48" w:after="48" w:line="288" w:lineRule="auto"/>
              <w:rPr>
                <w:rFonts w:eastAsia="Calibri"/>
              </w:rPr>
            </w:pPr>
            <w:proofErr w:type="spellStart"/>
            <w:r>
              <w:rPr>
                <w:rFonts w:eastAsia="Calibri"/>
              </w:rPr>
              <w:t>CeZ</w:t>
            </w:r>
            <w:proofErr w:type="spellEnd"/>
          </w:p>
        </w:tc>
        <w:tc>
          <w:tcPr>
            <w:tcW w:w="5461" w:type="dxa"/>
            <w:tcMar/>
            <w:tcPrChange w:author="Autor" w:id="1531648964">
              <w:tcPr>
                <w:tcW w:w="5581" w:type="dxa"/>
                <w:tcMar/>
              </w:tcPr>
            </w:tcPrChange>
          </w:tcPr>
          <w:p w:rsidRPr="00C93E94" w:rsidR="00E46697" w:rsidP="00911709" w:rsidRDefault="00E46697" w14:paraId="77E3E1D4" w14:textId="77777777">
            <w:pPr>
              <w:spacing w:before="48" w:after="48" w:line="288" w:lineRule="auto"/>
              <w:rPr>
                <w:rFonts w:eastAsia="Calibri"/>
              </w:rPr>
            </w:pPr>
            <w:r w:rsidRPr="00C93E94">
              <w:rPr>
                <w:rFonts w:eastAsia="Calibri"/>
              </w:rPr>
              <w:t>Wersja inicjalna dokumentu</w:t>
            </w:r>
          </w:p>
        </w:tc>
      </w:tr>
      <w:tr w:rsidRPr="00C93E94" w:rsidR="00A85D63" w:rsidTr="6448E077" w14:paraId="389C93C1" w14:textId="77777777">
        <w:trPr>
          <w:trHeight w:val="340"/>
          <w:trPrChange w:author="Autor" w:id="1118090529">
            <w:trPr>
              <w:trHeight w:val="340"/>
            </w:trPr>
          </w:trPrChange>
        </w:trPr>
        <w:tc>
          <w:tcPr>
            <w:tcW w:w="1470" w:type="dxa"/>
            <w:tcMar/>
            <w:tcPrChange w:author="Autor" w:id="995715479">
              <w:tcPr>
                <w:tcW w:w="1389" w:type="dxa"/>
                <w:tcMar/>
              </w:tcPr>
            </w:tcPrChange>
          </w:tcPr>
          <w:p w:rsidRPr="0596D318" w:rsidR="00A85D63" w:rsidP="00911709" w:rsidRDefault="00A85D63" w14:paraId="69219483" w14:textId="726FD71B">
            <w:pPr>
              <w:spacing w:before="48" w:after="48" w:line="288" w:lineRule="auto"/>
              <w:rPr>
                <w:rFonts w:eastAsia="Calibri"/>
              </w:rPr>
            </w:pPr>
            <w:r>
              <w:rPr>
                <w:rFonts w:eastAsia="Calibri"/>
              </w:rPr>
              <w:t>2022-08-30</w:t>
            </w:r>
          </w:p>
        </w:tc>
        <w:tc>
          <w:tcPr>
            <w:tcW w:w="990" w:type="dxa"/>
            <w:tcMar/>
            <w:tcPrChange w:author="Autor" w:id="212271485">
              <w:tcPr>
                <w:tcW w:w="992" w:type="dxa"/>
                <w:tcMar/>
              </w:tcPr>
            </w:tcPrChange>
          </w:tcPr>
          <w:p w:rsidRPr="00C93E94" w:rsidR="00A85D63" w:rsidP="00911709" w:rsidRDefault="00A85D63" w14:paraId="484B553C" w14:textId="06E87EA3">
            <w:pPr>
              <w:spacing w:before="48" w:after="48" w:line="288" w:lineRule="auto"/>
              <w:rPr>
                <w:rFonts w:eastAsia="Calibri"/>
              </w:rPr>
            </w:pPr>
            <w:r>
              <w:rPr>
                <w:rFonts w:eastAsia="Calibri"/>
              </w:rPr>
              <w:t>1.1</w:t>
            </w:r>
          </w:p>
        </w:tc>
        <w:tc>
          <w:tcPr>
            <w:tcW w:w="1080" w:type="dxa"/>
            <w:tcMar/>
            <w:tcPrChange w:author="Autor" w:id="777999530">
              <w:tcPr>
                <w:tcW w:w="1039" w:type="dxa"/>
                <w:tcMar/>
              </w:tcPr>
            </w:tcPrChange>
          </w:tcPr>
          <w:p w:rsidR="00A85D63" w:rsidP="00911709" w:rsidRDefault="00A85D63" w14:paraId="0D11AB01" w14:textId="1CCDD631">
            <w:pPr>
              <w:spacing w:before="48" w:after="48" w:line="288" w:lineRule="auto"/>
              <w:rPr>
                <w:rFonts w:eastAsia="Calibri"/>
              </w:rPr>
            </w:pPr>
            <w:proofErr w:type="spellStart"/>
            <w:r>
              <w:rPr>
                <w:rFonts w:eastAsia="Calibri"/>
              </w:rPr>
              <w:t>CeZ</w:t>
            </w:r>
            <w:proofErr w:type="spellEnd"/>
          </w:p>
        </w:tc>
        <w:tc>
          <w:tcPr>
            <w:tcW w:w="5461" w:type="dxa"/>
            <w:tcMar/>
            <w:tcPrChange w:author="Autor" w:id="323186440">
              <w:tcPr>
                <w:tcW w:w="5581" w:type="dxa"/>
                <w:tcMar/>
              </w:tcPr>
            </w:tcPrChange>
          </w:tcPr>
          <w:p w:rsidRPr="00A85D63" w:rsidR="00A85D63" w:rsidP="00A85D63" w:rsidRDefault="00A85D63" w14:paraId="18EDBC65" w14:textId="77777777">
            <w:pPr>
              <w:spacing w:before="48" w:after="48" w:line="288" w:lineRule="auto"/>
              <w:jc w:val="left"/>
              <w:rPr>
                <w:rFonts w:eastAsia="Calibri"/>
              </w:rPr>
            </w:pPr>
            <w:r w:rsidRPr="00A85D63">
              <w:rPr>
                <w:rFonts w:eastAsia="Calibri"/>
              </w:rPr>
              <w:t xml:space="preserve">Dodana operacja </w:t>
            </w:r>
            <w:proofErr w:type="spellStart"/>
            <w:r w:rsidRPr="00A85D63">
              <w:rPr>
                <w:rFonts w:eastAsia="Calibri"/>
              </w:rPr>
              <w:t>zapisAnulowaniaPlanuOpiekiMedycznej</w:t>
            </w:r>
            <w:proofErr w:type="spellEnd"/>
          </w:p>
          <w:p w:rsidRPr="00A85D63" w:rsidR="00A85D63" w:rsidP="00A85D63" w:rsidRDefault="00A85D63" w14:paraId="50410298" w14:textId="77777777">
            <w:pPr>
              <w:spacing w:before="48" w:after="48" w:line="288" w:lineRule="auto"/>
              <w:jc w:val="left"/>
              <w:rPr>
                <w:rFonts w:eastAsia="Calibri"/>
              </w:rPr>
            </w:pPr>
            <w:r w:rsidRPr="00A85D63">
              <w:rPr>
                <w:rFonts w:eastAsia="Calibri"/>
              </w:rPr>
              <w:t xml:space="preserve">Operacja </w:t>
            </w:r>
            <w:proofErr w:type="spellStart"/>
            <w:r w:rsidRPr="00A85D63">
              <w:rPr>
                <w:rFonts w:eastAsia="Calibri"/>
              </w:rPr>
              <w:t>wyszukaniePlanowOpiekiMedycznej</w:t>
            </w:r>
            <w:proofErr w:type="spellEnd"/>
            <w:r w:rsidRPr="00A85D63">
              <w:rPr>
                <w:rFonts w:eastAsia="Calibri"/>
              </w:rPr>
              <w:t xml:space="preserve"> rozdzielona na:</w:t>
            </w:r>
          </w:p>
          <w:p w:rsidRPr="00131A0F" w:rsidR="00A85D63" w:rsidP="00A85D63" w:rsidRDefault="00A85D63" w14:paraId="2214ACD7" w14:textId="77777777">
            <w:pPr>
              <w:pStyle w:val="Akapitzlist"/>
              <w:numPr>
                <w:ilvl w:val="0"/>
                <w:numId w:val="30"/>
              </w:numPr>
              <w:spacing w:before="48" w:after="48" w:line="288" w:lineRule="auto"/>
              <w:jc w:val="left"/>
              <w:rPr>
                <w:rFonts w:ascii="Arial" w:hAnsi="Arial" w:eastAsia="Calibri" w:cs="Arial"/>
              </w:rPr>
            </w:pPr>
            <w:proofErr w:type="spellStart"/>
            <w:r w:rsidRPr="00131A0F">
              <w:rPr>
                <w:rFonts w:ascii="Arial" w:hAnsi="Arial" w:eastAsia="Calibri" w:cs="Arial"/>
              </w:rPr>
              <w:t>wyszukaniePlanowOpiekiMedycznejUslugobiorcy</w:t>
            </w:r>
            <w:proofErr w:type="spellEnd"/>
          </w:p>
          <w:p w:rsidRPr="00A85D63" w:rsidR="00A85D63" w:rsidP="00A85D63" w:rsidRDefault="00A85D63" w14:paraId="79D9EE6C" w14:textId="04737A2C">
            <w:pPr>
              <w:pStyle w:val="Akapitzlist"/>
              <w:numPr>
                <w:ilvl w:val="0"/>
                <w:numId w:val="30"/>
              </w:numPr>
              <w:spacing w:before="48" w:after="48" w:line="288" w:lineRule="auto"/>
              <w:jc w:val="left"/>
              <w:rPr>
                <w:rFonts w:eastAsia="Calibri"/>
              </w:rPr>
            </w:pPr>
            <w:proofErr w:type="spellStart"/>
            <w:r w:rsidRPr="00131A0F">
              <w:rPr>
                <w:rFonts w:ascii="Arial" w:hAnsi="Arial" w:eastAsia="Calibri" w:cs="Arial"/>
              </w:rPr>
              <w:t>wyszukaniePlanowOpiekiMedycznejUslugodawcy</w:t>
            </w:r>
            <w:proofErr w:type="spellEnd"/>
          </w:p>
        </w:tc>
      </w:tr>
      <w:tr w:rsidRPr="00C93E94" w:rsidR="00192BA2" w:rsidTr="6448E077" w14:paraId="1D978C76" w14:textId="77777777">
        <w:trPr>
          <w:trHeight w:val="340"/>
          <w:trPrChange w:author="Autor" w:id="699621692">
            <w:trPr>
              <w:trHeight w:val="340"/>
            </w:trPr>
          </w:trPrChange>
        </w:trPr>
        <w:tc>
          <w:tcPr>
            <w:tcW w:w="1470" w:type="dxa"/>
            <w:tcMar/>
            <w:tcPrChange w:author="Autor" w:id="275574783">
              <w:tcPr>
                <w:tcW w:w="1389" w:type="dxa"/>
                <w:tcMar/>
              </w:tcPr>
            </w:tcPrChange>
          </w:tcPr>
          <w:p w:rsidR="00192BA2" w:rsidP="00911709" w:rsidRDefault="00192BA2" w14:paraId="04BA9FDD" w14:textId="5D206997">
            <w:pPr>
              <w:spacing w:before="48" w:after="48" w:line="288" w:lineRule="auto"/>
              <w:rPr>
                <w:rFonts w:eastAsia="Calibri"/>
              </w:rPr>
            </w:pPr>
            <w:r w:rsidRPr="0C8B5D84">
              <w:rPr>
                <w:rFonts w:eastAsia="Calibri"/>
              </w:rPr>
              <w:t>2022-09-12</w:t>
            </w:r>
          </w:p>
        </w:tc>
        <w:tc>
          <w:tcPr>
            <w:tcW w:w="990" w:type="dxa"/>
            <w:tcMar/>
            <w:tcPrChange w:author="Autor" w:id="1379988168">
              <w:tcPr>
                <w:tcW w:w="992" w:type="dxa"/>
                <w:tcMar/>
              </w:tcPr>
            </w:tcPrChange>
          </w:tcPr>
          <w:p w:rsidR="00192BA2" w:rsidP="00911709" w:rsidRDefault="00192BA2" w14:paraId="0693A0FA" w14:textId="08E59561">
            <w:pPr>
              <w:spacing w:before="48" w:after="48" w:line="288" w:lineRule="auto"/>
              <w:rPr>
                <w:rFonts w:eastAsia="Calibri"/>
              </w:rPr>
            </w:pPr>
            <w:r w:rsidRPr="0C8B5D84">
              <w:rPr>
                <w:rFonts w:eastAsia="Calibri"/>
              </w:rPr>
              <w:t>1.2</w:t>
            </w:r>
          </w:p>
        </w:tc>
        <w:tc>
          <w:tcPr>
            <w:tcW w:w="1080" w:type="dxa"/>
            <w:tcMar/>
            <w:tcPrChange w:author="Autor" w:id="131795413">
              <w:tcPr>
                <w:tcW w:w="1039" w:type="dxa"/>
                <w:tcMar/>
              </w:tcPr>
            </w:tcPrChange>
          </w:tcPr>
          <w:p w:rsidR="00192BA2" w:rsidP="00911709" w:rsidRDefault="00192BA2" w14:paraId="6893596E" w14:textId="3AC0ED7D">
            <w:pPr>
              <w:spacing w:before="48" w:after="48" w:line="288" w:lineRule="auto"/>
              <w:rPr>
                <w:rFonts w:eastAsia="Calibri"/>
              </w:rPr>
            </w:pPr>
            <w:proofErr w:type="spellStart"/>
            <w:r w:rsidRPr="0C8B5D84">
              <w:rPr>
                <w:rFonts w:eastAsia="Calibri"/>
              </w:rPr>
              <w:t>CeZ</w:t>
            </w:r>
            <w:proofErr w:type="spellEnd"/>
          </w:p>
        </w:tc>
        <w:tc>
          <w:tcPr>
            <w:tcW w:w="5461" w:type="dxa"/>
            <w:tcMar/>
            <w:tcPrChange w:author="Autor" w:id="1137612748">
              <w:tcPr>
                <w:tcW w:w="5581" w:type="dxa"/>
                <w:tcMar/>
              </w:tcPr>
            </w:tcPrChange>
          </w:tcPr>
          <w:p w:rsidR="00192BA2" w:rsidP="00A85D63" w:rsidRDefault="00E3485B" w14:paraId="27AD13D1" w14:textId="77777777">
            <w:pPr>
              <w:spacing w:before="48" w:after="48" w:line="288" w:lineRule="auto"/>
              <w:jc w:val="left"/>
              <w:rPr>
                <w:rFonts w:eastAsia="Calibri"/>
              </w:rPr>
            </w:pPr>
            <w:r w:rsidRPr="0C8B5D84">
              <w:rPr>
                <w:rFonts w:eastAsia="Calibri"/>
              </w:rPr>
              <w:t>D</w:t>
            </w:r>
            <w:r w:rsidRPr="0C8B5D84" w:rsidR="00DE5CA6">
              <w:rPr>
                <w:rFonts w:eastAsia="Calibri"/>
              </w:rPr>
              <w:t>odana obs</w:t>
            </w:r>
            <w:r w:rsidRPr="0C8B5D84" w:rsidR="007F274A">
              <w:rPr>
                <w:rFonts w:eastAsia="Calibri"/>
              </w:rPr>
              <w:t>ł</w:t>
            </w:r>
            <w:r w:rsidRPr="0C8B5D84" w:rsidR="00DE5CA6">
              <w:rPr>
                <w:rFonts w:eastAsia="Calibri"/>
              </w:rPr>
              <w:t xml:space="preserve">uga zapisu nowej wersji w operacji </w:t>
            </w:r>
            <w:proofErr w:type="spellStart"/>
            <w:r w:rsidRPr="0C8B5D84" w:rsidR="00DE5CA6">
              <w:rPr>
                <w:rFonts w:eastAsia="Calibri"/>
              </w:rPr>
              <w:t>zapisPlanuOpiekiMedycznej</w:t>
            </w:r>
            <w:proofErr w:type="spellEnd"/>
          </w:p>
          <w:p w:rsidR="008923F1" w:rsidP="00A85D63" w:rsidRDefault="008923F1" w14:paraId="1FF7598D" w14:textId="77777777">
            <w:pPr>
              <w:spacing w:before="48" w:after="48" w:line="288" w:lineRule="auto"/>
              <w:jc w:val="left"/>
              <w:rPr>
                <w:rFonts w:eastAsia="Calibri"/>
              </w:rPr>
            </w:pPr>
            <w:r w:rsidRPr="0C8B5D84">
              <w:rPr>
                <w:rFonts w:eastAsia="Calibri"/>
              </w:rPr>
              <w:t>Dodane operacje:</w:t>
            </w:r>
          </w:p>
          <w:p w:rsidRPr="00131A0F" w:rsidR="008923F1" w:rsidP="00131A0F" w:rsidRDefault="06B5ECBC" w14:paraId="4FB2481A" w14:textId="2412B79D">
            <w:pPr>
              <w:pStyle w:val="Akapitzlist"/>
              <w:numPr>
                <w:ilvl w:val="0"/>
                <w:numId w:val="32"/>
              </w:numPr>
              <w:spacing w:before="48" w:after="48" w:line="288" w:lineRule="auto"/>
              <w:jc w:val="left"/>
              <w:rPr>
                <w:rFonts w:ascii="Arial" w:hAnsi="Arial" w:eastAsia="Calibri" w:cs="Arial"/>
              </w:rPr>
            </w:pPr>
            <w:proofErr w:type="spellStart"/>
            <w:r w:rsidRPr="0C8B5D84">
              <w:rPr>
                <w:rFonts w:ascii="Arial" w:hAnsi="Arial" w:eastAsia="Calibri" w:cs="Arial"/>
              </w:rPr>
              <w:t>pobranieListyWersjiHistorycznychPlanuOpiekiMedycznej</w:t>
            </w:r>
            <w:proofErr w:type="spellEnd"/>
          </w:p>
          <w:p w:rsidRPr="00131A0F" w:rsidR="008923F1" w:rsidP="00131A0F" w:rsidRDefault="0A5F1D25" w14:paraId="77DABD28" w14:textId="290190EB">
            <w:pPr>
              <w:pStyle w:val="Akapitzlist"/>
              <w:numPr>
                <w:ilvl w:val="0"/>
                <w:numId w:val="32"/>
              </w:numPr>
              <w:spacing w:before="48" w:after="48" w:line="288" w:lineRule="auto"/>
              <w:jc w:val="left"/>
              <w:rPr>
                <w:rFonts w:eastAsia="Calibri"/>
              </w:rPr>
            </w:pPr>
            <w:proofErr w:type="spellStart"/>
            <w:r w:rsidRPr="0C8B5D84">
              <w:rPr>
                <w:rFonts w:ascii="Arial" w:hAnsi="Arial" w:eastAsia="Calibri" w:cs="Arial"/>
              </w:rPr>
              <w:t>odczytWersjiHistorycznejPlanuOpiekiMedycznej</w:t>
            </w:r>
            <w:proofErr w:type="spellEnd"/>
          </w:p>
        </w:tc>
      </w:tr>
      <w:tr w:rsidRPr="00C93E94" w:rsidR="004259CC" w:rsidTr="6448E077" w14:paraId="1746F769" w14:textId="77777777">
        <w:trPr>
          <w:trHeight w:val="340"/>
          <w:trPrChange w:author="Autor" w:id="1652500815">
            <w:trPr>
              <w:trHeight w:val="340"/>
            </w:trPr>
          </w:trPrChange>
        </w:trPr>
        <w:tc>
          <w:tcPr>
            <w:tcW w:w="1470" w:type="dxa"/>
            <w:tcMar/>
            <w:tcPrChange w:author="Autor" w:id="1240933767">
              <w:tcPr>
                <w:tcW w:w="1389" w:type="dxa"/>
                <w:tcMar/>
              </w:tcPr>
            </w:tcPrChange>
          </w:tcPr>
          <w:p w:rsidR="004259CC" w:rsidP="00911709" w:rsidRDefault="004259CC" w14:paraId="68EABC58" w14:textId="1AE9A900">
            <w:pPr>
              <w:spacing w:before="48" w:after="48" w:line="288" w:lineRule="auto"/>
              <w:rPr>
                <w:rFonts w:eastAsia="Calibri"/>
              </w:rPr>
            </w:pPr>
            <w:r w:rsidRPr="0C8B5D84">
              <w:rPr>
                <w:rFonts w:eastAsia="Calibri"/>
              </w:rPr>
              <w:t>2022-09-23</w:t>
            </w:r>
          </w:p>
        </w:tc>
        <w:tc>
          <w:tcPr>
            <w:tcW w:w="990" w:type="dxa"/>
            <w:tcMar/>
            <w:tcPrChange w:author="Autor" w:id="931486752">
              <w:tcPr>
                <w:tcW w:w="992" w:type="dxa"/>
                <w:tcMar/>
              </w:tcPr>
            </w:tcPrChange>
          </w:tcPr>
          <w:p w:rsidR="004259CC" w:rsidP="00911709" w:rsidRDefault="004259CC" w14:paraId="10486FF6" w14:textId="6EC8CFEE">
            <w:pPr>
              <w:spacing w:before="48" w:after="48" w:line="288" w:lineRule="auto"/>
              <w:rPr>
                <w:rFonts w:eastAsia="Calibri"/>
              </w:rPr>
            </w:pPr>
            <w:r w:rsidRPr="0C8B5D84">
              <w:rPr>
                <w:rFonts w:eastAsia="Calibri"/>
              </w:rPr>
              <w:t>1.3</w:t>
            </w:r>
          </w:p>
        </w:tc>
        <w:tc>
          <w:tcPr>
            <w:tcW w:w="1080" w:type="dxa"/>
            <w:tcMar/>
            <w:tcPrChange w:author="Autor" w:id="1944289935">
              <w:tcPr>
                <w:tcW w:w="1039" w:type="dxa"/>
                <w:tcMar/>
              </w:tcPr>
            </w:tcPrChange>
          </w:tcPr>
          <w:p w:rsidR="004259CC" w:rsidP="00911709" w:rsidRDefault="004259CC" w14:paraId="45FBEABC" w14:textId="5217B5F0">
            <w:pPr>
              <w:spacing w:before="48" w:after="48" w:line="288" w:lineRule="auto"/>
              <w:rPr>
                <w:rFonts w:eastAsia="Calibri"/>
              </w:rPr>
            </w:pPr>
            <w:proofErr w:type="spellStart"/>
            <w:r w:rsidRPr="0C8B5D84">
              <w:rPr>
                <w:rFonts w:eastAsia="Calibri"/>
              </w:rPr>
              <w:t>CeZ</w:t>
            </w:r>
            <w:proofErr w:type="spellEnd"/>
          </w:p>
        </w:tc>
        <w:tc>
          <w:tcPr>
            <w:tcW w:w="5461" w:type="dxa"/>
            <w:tcMar/>
            <w:tcPrChange w:author="Autor" w:id="1625139115">
              <w:tcPr>
                <w:tcW w:w="5581" w:type="dxa"/>
                <w:tcMar/>
              </w:tcPr>
            </w:tcPrChange>
          </w:tcPr>
          <w:p w:rsidR="004259CC" w:rsidP="00A85D63" w:rsidRDefault="006C04A6" w14:paraId="6C691B3D" w14:textId="1A5DAA8B">
            <w:pPr>
              <w:spacing w:before="48" w:after="48" w:line="288" w:lineRule="auto"/>
              <w:jc w:val="left"/>
              <w:rPr>
                <w:rFonts w:eastAsia="Calibri"/>
              </w:rPr>
            </w:pPr>
            <w:r w:rsidRPr="0C8B5D84">
              <w:rPr>
                <w:rFonts w:eastAsia="Calibri"/>
              </w:rPr>
              <w:t xml:space="preserve">Zmiana operacji </w:t>
            </w:r>
            <w:proofErr w:type="spellStart"/>
            <w:r w:rsidRPr="0C8B5D84">
              <w:rPr>
                <w:rFonts w:eastAsia="Calibri"/>
              </w:rPr>
              <w:t>wyszukaniePlanowOpiekiMedycznejUslugodawcy</w:t>
            </w:r>
            <w:proofErr w:type="spellEnd"/>
            <w:r w:rsidRPr="0C8B5D84">
              <w:rPr>
                <w:rFonts w:eastAsia="Calibri"/>
              </w:rPr>
              <w:t xml:space="preserve"> na </w:t>
            </w:r>
            <w:r w:rsidRPr="0C8B5D84">
              <w:rPr>
                <w:rFonts w:eastAsia="Calibri"/>
              </w:rPr>
              <w:t xml:space="preserve">operację </w:t>
            </w:r>
            <w:proofErr w:type="spellStart"/>
            <w:r w:rsidRPr="0C8B5D84">
              <w:rPr>
                <w:rFonts w:eastAsia="Calibri"/>
              </w:rPr>
              <w:t>wyszukaniePlanowOpiekiMedycznej</w:t>
            </w:r>
            <w:r w:rsidRPr="0C8B5D84" w:rsidR="009A1B8E">
              <w:rPr>
                <w:rFonts w:eastAsia="Calibri"/>
              </w:rPr>
              <w:t>Wystawcy</w:t>
            </w:r>
            <w:proofErr w:type="spellEnd"/>
          </w:p>
        </w:tc>
      </w:tr>
      <w:tr w:rsidR="2C8F39CE" w:rsidTr="6448E077" w14:paraId="3EC15E45" w14:textId="77777777">
        <w:trPr>
          <w:trHeight w:val="340"/>
          <w:trPrChange w:author="Autor" w:id="22906377">
            <w:trPr>
              <w:trHeight w:val="340"/>
            </w:trPr>
          </w:trPrChange>
        </w:trPr>
        <w:tc>
          <w:tcPr>
            <w:tcW w:w="1470" w:type="dxa"/>
            <w:tcMar/>
            <w:tcPrChange w:author="Autor" w:id="1680410363">
              <w:tcPr>
                <w:tcW w:w="1389" w:type="dxa"/>
                <w:tcMar/>
              </w:tcPr>
            </w:tcPrChange>
          </w:tcPr>
          <w:p w:rsidR="52A8155E" w:rsidP="2C8F39CE" w:rsidRDefault="52A8155E" w14:paraId="64997ED7" w14:textId="633EF605">
            <w:pPr>
              <w:spacing w:line="288" w:lineRule="auto"/>
              <w:rPr>
                <w:rFonts w:eastAsia="Calibri"/>
              </w:rPr>
            </w:pPr>
            <w:r w:rsidRPr="0C8B5D84">
              <w:rPr>
                <w:rFonts w:eastAsia="Calibri"/>
              </w:rPr>
              <w:t>2022-10-20</w:t>
            </w:r>
          </w:p>
        </w:tc>
        <w:tc>
          <w:tcPr>
            <w:tcW w:w="990" w:type="dxa"/>
            <w:tcMar/>
            <w:tcPrChange w:author="Autor" w:id="2094500545">
              <w:tcPr>
                <w:tcW w:w="992" w:type="dxa"/>
                <w:tcMar/>
              </w:tcPr>
            </w:tcPrChange>
          </w:tcPr>
          <w:p w:rsidR="52A8155E" w:rsidP="2C8F39CE" w:rsidRDefault="52A8155E" w14:paraId="3DF15D68" w14:textId="66052481">
            <w:pPr>
              <w:spacing w:line="288" w:lineRule="auto"/>
              <w:rPr>
                <w:rFonts w:eastAsia="Calibri"/>
              </w:rPr>
            </w:pPr>
            <w:r w:rsidRPr="0C8B5D84">
              <w:rPr>
                <w:rFonts w:eastAsia="Calibri"/>
              </w:rPr>
              <w:t>1.4</w:t>
            </w:r>
          </w:p>
        </w:tc>
        <w:tc>
          <w:tcPr>
            <w:tcW w:w="1080" w:type="dxa"/>
            <w:tcMar/>
            <w:tcPrChange w:author="Autor" w:id="1495061652">
              <w:tcPr>
                <w:tcW w:w="1039" w:type="dxa"/>
                <w:tcMar/>
              </w:tcPr>
            </w:tcPrChange>
          </w:tcPr>
          <w:p w:rsidR="52A8155E" w:rsidP="2C8F39CE" w:rsidRDefault="52A8155E" w14:paraId="3168F2B6" w14:textId="3A3231C5">
            <w:pPr>
              <w:spacing w:line="288" w:lineRule="auto"/>
              <w:rPr>
                <w:rFonts w:eastAsia="Calibri"/>
              </w:rPr>
            </w:pPr>
            <w:proofErr w:type="spellStart"/>
            <w:r w:rsidRPr="0C8B5D84">
              <w:rPr>
                <w:rFonts w:eastAsia="Calibri"/>
              </w:rPr>
              <w:t>CeZ</w:t>
            </w:r>
            <w:proofErr w:type="spellEnd"/>
          </w:p>
        </w:tc>
        <w:tc>
          <w:tcPr>
            <w:tcW w:w="5461" w:type="dxa"/>
            <w:tcMar/>
            <w:tcPrChange w:author="Autor" w:id="61204097">
              <w:tcPr>
                <w:tcW w:w="5581" w:type="dxa"/>
                <w:tcMar/>
              </w:tcPr>
            </w:tcPrChange>
          </w:tcPr>
          <w:p w:rsidR="52A8155E" w:rsidP="2C8F39CE" w:rsidRDefault="52A8155E" w14:paraId="38B4B96B" w14:textId="79B2C50A">
            <w:pPr>
              <w:spacing w:line="288" w:lineRule="auto"/>
              <w:jc w:val="left"/>
              <w:rPr>
                <w:rFonts w:eastAsia="Calibri"/>
              </w:rPr>
            </w:pPr>
            <w:r w:rsidRPr="0C8B5D84">
              <w:rPr>
                <w:rFonts w:eastAsia="Calibri"/>
              </w:rPr>
              <w:t xml:space="preserve">Zmiana </w:t>
            </w:r>
            <w:r w:rsidRPr="0C8B5D84" w:rsidR="67FFA2EB">
              <w:rPr>
                <w:rFonts w:eastAsia="Calibri"/>
              </w:rPr>
              <w:t xml:space="preserve"> </w:t>
            </w:r>
            <w:proofErr w:type="spellStart"/>
            <w:r w:rsidRPr="0C8B5D84">
              <w:rPr>
                <w:rFonts w:eastAsia="Calibri"/>
              </w:rPr>
              <w:t>Załacznik</w:t>
            </w:r>
            <w:r w:rsidRPr="0C8B5D84" w:rsidR="532C2193">
              <w:rPr>
                <w:rFonts w:eastAsia="Calibri"/>
              </w:rPr>
              <w:t>a</w:t>
            </w:r>
            <w:proofErr w:type="spellEnd"/>
            <w:r w:rsidRPr="0C8B5D84">
              <w:rPr>
                <w:rFonts w:eastAsia="Calibri"/>
              </w:rPr>
              <w:t xml:space="preserve"> nr </w:t>
            </w:r>
            <w:r w:rsidRPr="0C8B5D84" w:rsidR="1667F8F3">
              <w:rPr>
                <w:rFonts w:eastAsia="Calibri"/>
              </w:rPr>
              <w:t>2</w:t>
            </w:r>
            <w:r w:rsidRPr="0C8B5D84" w:rsidR="0C5DA6A2">
              <w:rPr>
                <w:rFonts w:eastAsia="Calibri"/>
              </w:rPr>
              <w:t xml:space="preserve"> – plik wspolne.xsd</w:t>
            </w:r>
          </w:p>
        </w:tc>
      </w:tr>
      <w:tr w:rsidR="43C0D291" w:rsidTr="6448E077" w14:paraId="36F72064" w14:textId="77777777">
        <w:trPr>
          <w:trHeight w:val="340"/>
          <w:trPrChange w:author="Autor" w:id="25590814">
            <w:trPr>
              <w:trHeight w:val="340"/>
            </w:trPr>
          </w:trPrChange>
        </w:trPr>
        <w:tc>
          <w:tcPr>
            <w:tcW w:w="1470" w:type="dxa"/>
            <w:tcMar/>
            <w:tcPrChange w:author="Autor" w:id="241906917">
              <w:tcPr>
                <w:tcW w:w="1389" w:type="dxa"/>
                <w:tcMar/>
              </w:tcPr>
            </w:tcPrChange>
          </w:tcPr>
          <w:p w:rsidR="53602A09" w:rsidP="43C0D291" w:rsidRDefault="53602A09" w14:paraId="7ADE8A4B" w14:textId="143BEDA8">
            <w:pPr>
              <w:spacing w:line="288" w:lineRule="auto"/>
              <w:rPr>
                <w:rFonts w:eastAsia="Calibri"/>
              </w:rPr>
            </w:pPr>
            <w:r w:rsidRPr="43C0D291">
              <w:rPr>
                <w:rFonts w:eastAsia="Calibri"/>
              </w:rPr>
              <w:t>2022-11-29</w:t>
            </w:r>
          </w:p>
          <w:p w:rsidR="43C0D291" w:rsidP="43C0D291" w:rsidRDefault="43C0D291" w14:paraId="761031CC" w14:textId="2BC3EF3C">
            <w:pPr>
              <w:spacing w:line="288" w:lineRule="auto"/>
              <w:rPr>
                <w:rFonts w:eastAsia="Calibri"/>
              </w:rPr>
            </w:pPr>
          </w:p>
        </w:tc>
        <w:tc>
          <w:tcPr>
            <w:tcW w:w="990" w:type="dxa"/>
            <w:tcMar/>
            <w:tcPrChange w:author="Autor" w:id="1872711215">
              <w:tcPr>
                <w:tcW w:w="992" w:type="dxa"/>
                <w:tcMar/>
              </w:tcPr>
            </w:tcPrChange>
          </w:tcPr>
          <w:p w:rsidR="53602A09" w:rsidP="43C0D291" w:rsidRDefault="53602A09" w14:paraId="2ACA80AD" w14:textId="66C63BDC">
            <w:pPr>
              <w:spacing w:line="288" w:lineRule="auto"/>
              <w:rPr>
                <w:rFonts w:eastAsia="Calibri"/>
              </w:rPr>
            </w:pPr>
            <w:r w:rsidRPr="43C0D291">
              <w:rPr>
                <w:rFonts w:eastAsia="Calibri"/>
              </w:rPr>
              <w:t>1.5</w:t>
            </w:r>
          </w:p>
        </w:tc>
        <w:tc>
          <w:tcPr>
            <w:tcW w:w="1080" w:type="dxa"/>
            <w:tcMar/>
            <w:tcPrChange w:author="Autor" w:id="1310150773">
              <w:tcPr>
                <w:tcW w:w="1039" w:type="dxa"/>
                <w:tcMar/>
              </w:tcPr>
            </w:tcPrChange>
          </w:tcPr>
          <w:p w:rsidR="53602A09" w:rsidP="43C0D291" w:rsidRDefault="53602A09" w14:paraId="1E06AB03" w14:textId="6FC6A116">
            <w:pPr>
              <w:spacing w:line="288" w:lineRule="auto"/>
              <w:rPr>
                <w:rFonts w:eastAsia="Calibri"/>
              </w:rPr>
            </w:pPr>
            <w:proofErr w:type="spellStart"/>
            <w:r w:rsidRPr="43C0D291">
              <w:rPr>
                <w:rFonts w:eastAsia="Calibri"/>
              </w:rPr>
              <w:t>CeZ</w:t>
            </w:r>
            <w:proofErr w:type="spellEnd"/>
          </w:p>
        </w:tc>
        <w:tc>
          <w:tcPr>
            <w:tcW w:w="5461" w:type="dxa"/>
            <w:tcMar/>
            <w:tcPrChange w:author="Autor" w:id="2255178">
              <w:tcPr>
                <w:tcW w:w="5581" w:type="dxa"/>
                <w:tcMar/>
              </w:tcPr>
            </w:tcPrChange>
          </w:tcPr>
          <w:p w:rsidR="53602A09" w:rsidP="43C0D291" w:rsidRDefault="53602A09" w14:paraId="2C241735" w14:textId="180C23C4">
            <w:pPr>
              <w:spacing w:line="288" w:lineRule="auto"/>
              <w:jc w:val="left"/>
              <w:rPr>
                <w:rFonts w:eastAsia="Calibri"/>
              </w:rPr>
            </w:pPr>
            <w:r w:rsidRPr="43C0D291">
              <w:rPr>
                <w:rFonts w:eastAsia="Calibri"/>
              </w:rPr>
              <w:t xml:space="preserve">Dodanie operacji </w:t>
            </w:r>
            <w:proofErr w:type="spellStart"/>
            <w:r w:rsidRPr="43C0D291" w:rsidR="13C0F3D3">
              <w:rPr>
                <w:rFonts w:eastAsia="Calibri"/>
              </w:rPr>
              <w:t>zapisHarmonogramuPlanuOpiekiMedycznej</w:t>
            </w:r>
            <w:proofErr w:type="spellEnd"/>
            <w:r w:rsidRPr="43C0D291" w:rsidR="13C0F3D3">
              <w:rPr>
                <w:rFonts w:eastAsia="Calibri"/>
              </w:rPr>
              <w:t xml:space="preserve">, </w:t>
            </w:r>
            <w:proofErr w:type="spellStart"/>
            <w:r w:rsidRPr="43C0D291" w:rsidR="13C0F3D3">
              <w:rPr>
                <w:rFonts w:eastAsia="Calibri"/>
              </w:rPr>
              <w:t>odczytAktualnegoHarmonogramuPlanuOpiekiMedycznej</w:t>
            </w:r>
            <w:proofErr w:type="spellEnd"/>
          </w:p>
        </w:tc>
      </w:tr>
      <w:tr w:rsidR="42C07A14" w:rsidTr="6448E077" w14:paraId="1B356E0C" w14:textId="77777777">
        <w:trPr>
          <w:trHeight w:val="340"/>
          <w:trPrChange w:author="Autor" w:id="706246836">
            <w:trPr>
              <w:trHeight w:val="340"/>
            </w:trPr>
          </w:trPrChange>
        </w:trPr>
        <w:tc>
          <w:tcPr>
            <w:tcW w:w="1470" w:type="dxa"/>
            <w:tcMar/>
            <w:tcPrChange w:author="Autor" w:id="1021628143">
              <w:tcPr>
                <w:tcW w:w="1389" w:type="dxa"/>
                <w:tcMar/>
              </w:tcPr>
            </w:tcPrChange>
          </w:tcPr>
          <w:p w:rsidR="446C786E" w:rsidP="42C07A14" w:rsidRDefault="446C786E" w14:paraId="3E825AA0" w14:textId="6B47965A">
            <w:pPr>
              <w:spacing w:line="288" w:lineRule="auto"/>
              <w:rPr>
                <w:rFonts w:eastAsia="Calibri"/>
              </w:rPr>
            </w:pPr>
            <w:r w:rsidRPr="42C07A14">
              <w:rPr>
                <w:rFonts w:eastAsia="Calibri"/>
              </w:rPr>
              <w:t>2022-12-13</w:t>
            </w:r>
          </w:p>
          <w:p w:rsidR="42C07A14" w:rsidP="42C07A14" w:rsidRDefault="42C07A14" w14:paraId="4F83599D" w14:textId="4048405E">
            <w:pPr>
              <w:spacing w:line="288" w:lineRule="auto"/>
              <w:rPr>
                <w:rFonts w:eastAsia="Calibri"/>
              </w:rPr>
            </w:pPr>
          </w:p>
        </w:tc>
        <w:tc>
          <w:tcPr>
            <w:tcW w:w="990" w:type="dxa"/>
            <w:tcMar/>
            <w:tcPrChange w:author="Autor" w:id="1893145663">
              <w:tcPr>
                <w:tcW w:w="992" w:type="dxa"/>
                <w:tcMar/>
              </w:tcPr>
            </w:tcPrChange>
          </w:tcPr>
          <w:p w:rsidR="446C786E" w:rsidP="42C07A14" w:rsidRDefault="446C786E" w14:paraId="273F501C" w14:textId="42DE9B5E">
            <w:pPr>
              <w:spacing w:line="288" w:lineRule="auto"/>
              <w:rPr>
                <w:rFonts w:eastAsia="Calibri"/>
              </w:rPr>
            </w:pPr>
            <w:r w:rsidRPr="42C07A14">
              <w:rPr>
                <w:rFonts w:eastAsia="Calibri"/>
              </w:rPr>
              <w:t>1.6</w:t>
            </w:r>
          </w:p>
        </w:tc>
        <w:tc>
          <w:tcPr>
            <w:tcW w:w="1080" w:type="dxa"/>
            <w:tcMar/>
            <w:tcPrChange w:author="Autor" w:id="1056992804">
              <w:tcPr>
                <w:tcW w:w="1039" w:type="dxa"/>
                <w:tcMar/>
              </w:tcPr>
            </w:tcPrChange>
          </w:tcPr>
          <w:p w:rsidR="446C786E" w:rsidP="42C07A14" w:rsidRDefault="446C786E" w14:paraId="595E35EA" w14:textId="2FE148DF">
            <w:pPr>
              <w:spacing w:line="288" w:lineRule="auto"/>
              <w:rPr>
                <w:rFonts w:eastAsia="Calibri"/>
              </w:rPr>
            </w:pPr>
            <w:proofErr w:type="spellStart"/>
            <w:r w:rsidRPr="42C07A14">
              <w:rPr>
                <w:rFonts w:eastAsia="Calibri"/>
              </w:rPr>
              <w:t>CeZ</w:t>
            </w:r>
            <w:proofErr w:type="spellEnd"/>
          </w:p>
        </w:tc>
        <w:tc>
          <w:tcPr>
            <w:tcW w:w="5461" w:type="dxa"/>
            <w:tcMar/>
            <w:tcPrChange w:author="Autor" w:id="145442568">
              <w:tcPr>
                <w:tcW w:w="5581" w:type="dxa"/>
                <w:tcMar/>
              </w:tcPr>
            </w:tcPrChange>
          </w:tcPr>
          <w:p w:rsidR="446C786E" w:rsidP="42C07A14" w:rsidRDefault="446C786E" w14:paraId="3E3ABDB7" w14:textId="723FEA88">
            <w:pPr>
              <w:spacing w:line="288" w:lineRule="auto"/>
              <w:jc w:val="left"/>
              <w:rPr>
                <w:rFonts w:eastAsia="Calibri"/>
              </w:rPr>
            </w:pPr>
            <w:r w:rsidRPr="42C07A14">
              <w:rPr>
                <w:rFonts w:eastAsia="Calibri"/>
              </w:rPr>
              <w:t xml:space="preserve">Dodanie operacji </w:t>
            </w:r>
            <w:proofErr w:type="spellStart"/>
            <w:r w:rsidRPr="42C07A14" w:rsidR="061C6912">
              <w:rPr>
                <w:rFonts w:eastAsia="Calibri"/>
              </w:rPr>
              <w:t>zapisAnulowaniaHarmonogramuPlanuOpiekiMedycznej</w:t>
            </w:r>
            <w:proofErr w:type="spellEnd"/>
          </w:p>
        </w:tc>
      </w:tr>
      <w:tr w:rsidR="002426D4" w:rsidTr="6448E077" w14:paraId="7BFD3877" w14:textId="77777777">
        <w:trPr>
          <w:trHeight w:val="340"/>
          <w:trPrChange w:author="Autor" w:id="2123731441">
            <w:trPr>
              <w:trHeight w:val="340"/>
            </w:trPr>
          </w:trPrChange>
        </w:trPr>
        <w:tc>
          <w:tcPr>
            <w:tcW w:w="1470" w:type="dxa"/>
            <w:tcMar/>
            <w:tcPrChange w:author="Autor" w:id="1794039137">
              <w:tcPr>
                <w:tcW w:w="1389" w:type="dxa"/>
                <w:tcMar/>
              </w:tcPr>
            </w:tcPrChange>
          </w:tcPr>
          <w:p w:rsidRPr="42C07A14" w:rsidR="002426D4" w:rsidP="002426D4" w:rsidRDefault="002426D4" w14:paraId="02FFD8C7" w14:textId="36E0AE3B">
            <w:pPr>
              <w:spacing w:line="288" w:lineRule="auto"/>
              <w:rPr>
                <w:rFonts w:eastAsia="Calibri"/>
              </w:rPr>
            </w:pPr>
            <w:r>
              <w:rPr>
                <w:rFonts w:eastAsia="Calibri"/>
              </w:rPr>
              <w:t>2023-03-23</w:t>
            </w:r>
          </w:p>
        </w:tc>
        <w:tc>
          <w:tcPr>
            <w:tcW w:w="990" w:type="dxa"/>
            <w:tcMar/>
            <w:tcPrChange w:author="Autor" w:id="1109780328">
              <w:tcPr>
                <w:tcW w:w="992" w:type="dxa"/>
                <w:tcMar/>
              </w:tcPr>
            </w:tcPrChange>
          </w:tcPr>
          <w:p w:rsidRPr="42C07A14" w:rsidR="002426D4" w:rsidP="002426D4" w:rsidRDefault="002426D4" w14:paraId="2C2C0689" w14:textId="5C795208">
            <w:pPr>
              <w:spacing w:line="288" w:lineRule="auto"/>
              <w:rPr>
                <w:rFonts w:eastAsia="Calibri"/>
              </w:rPr>
            </w:pPr>
            <w:r>
              <w:rPr>
                <w:rFonts w:eastAsia="Calibri"/>
              </w:rPr>
              <w:t>1.7</w:t>
            </w:r>
          </w:p>
        </w:tc>
        <w:tc>
          <w:tcPr>
            <w:tcW w:w="1080" w:type="dxa"/>
            <w:tcMar/>
            <w:tcPrChange w:author="Autor" w:id="1471168438">
              <w:tcPr>
                <w:tcW w:w="1039" w:type="dxa"/>
                <w:tcMar/>
              </w:tcPr>
            </w:tcPrChange>
          </w:tcPr>
          <w:p w:rsidRPr="42C07A14" w:rsidR="002426D4" w:rsidP="002426D4" w:rsidRDefault="002426D4" w14:paraId="3003911C" w14:textId="57A030B1">
            <w:pPr>
              <w:spacing w:line="288" w:lineRule="auto"/>
              <w:rPr>
                <w:rFonts w:eastAsia="Calibri"/>
              </w:rPr>
            </w:pPr>
            <w:proofErr w:type="spellStart"/>
            <w:r w:rsidRPr="42C07A14">
              <w:rPr>
                <w:rFonts w:eastAsia="Calibri"/>
              </w:rPr>
              <w:t>CeZ</w:t>
            </w:r>
            <w:proofErr w:type="spellEnd"/>
          </w:p>
        </w:tc>
        <w:tc>
          <w:tcPr>
            <w:tcW w:w="5461" w:type="dxa"/>
            <w:tcMar/>
            <w:tcPrChange w:author="Autor" w:id="472571084">
              <w:tcPr>
                <w:tcW w:w="5581" w:type="dxa"/>
                <w:tcMar/>
              </w:tcPr>
            </w:tcPrChange>
          </w:tcPr>
          <w:p w:rsidR="005A006A" w:rsidP="00F318CA" w:rsidRDefault="002426D4" w14:paraId="6FD0416A" w14:textId="77777777">
            <w:pPr>
              <w:rPr>
                <w:rFonts w:eastAsia="Calibri"/>
              </w:rPr>
            </w:pPr>
            <w:r w:rsidRPr="42C07A14">
              <w:rPr>
                <w:rFonts w:eastAsia="Calibri"/>
              </w:rPr>
              <w:t>Dodanie operacji</w:t>
            </w:r>
          </w:p>
          <w:p w:rsidR="005A006A" w:rsidP="00F318CA" w:rsidRDefault="005A006A" w14:paraId="31A528EF" w14:textId="72D1A7F0">
            <w:pPr>
              <w:numPr>
                <w:ilvl w:val="0"/>
                <w:numId w:val="32"/>
              </w:numPr>
              <w:spacing w:before="0" w:after="0" w:line="240" w:lineRule="auto"/>
              <w:ind w:left="714" w:hanging="357"/>
              <w:rPr>
                <w:rFonts w:eastAsia="Calibri"/>
              </w:rPr>
            </w:pPr>
            <w:r>
              <w:rPr>
                <w:rFonts w:eastAsia="Calibri"/>
              </w:rPr>
              <w:t>p</w:t>
            </w:r>
            <w:r w:rsidRPr="005A006A">
              <w:rPr>
                <w:rFonts w:eastAsia="Calibri"/>
              </w:rPr>
              <w:t>obranieListyWersjiHistorycznych</w:t>
            </w:r>
            <w:r>
              <w:rPr>
                <w:rFonts w:eastAsia="Calibri"/>
              </w:rPr>
              <w:t>Harmonogramu</w:t>
            </w:r>
            <w:r w:rsidRPr="005A006A">
              <w:rPr>
                <w:rFonts w:eastAsia="Calibri"/>
              </w:rPr>
              <w:t>PlanuOpiekiMedycznej</w:t>
            </w:r>
          </w:p>
          <w:p w:rsidRPr="42C07A14" w:rsidR="002426D4" w:rsidP="00F318CA" w:rsidRDefault="005A006A" w14:paraId="13E2B9C3" w14:textId="4C518F8C">
            <w:pPr>
              <w:numPr>
                <w:ilvl w:val="0"/>
                <w:numId w:val="32"/>
              </w:numPr>
              <w:spacing w:before="0" w:after="0" w:line="240" w:lineRule="auto"/>
              <w:ind w:left="714" w:hanging="357"/>
              <w:rPr>
                <w:rFonts w:eastAsia="Calibri"/>
              </w:rPr>
            </w:pPr>
            <w:proofErr w:type="spellStart"/>
            <w:r w:rsidRPr="005A006A">
              <w:rPr>
                <w:rFonts w:eastAsia="Calibri"/>
              </w:rPr>
              <w:t>odczytWersjiHistorycznej</w:t>
            </w:r>
            <w:r w:rsidR="005871C9">
              <w:rPr>
                <w:rFonts w:eastAsia="Calibri"/>
              </w:rPr>
              <w:t>Harmonogramu</w:t>
            </w:r>
            <w:r w:rsidRPr="005A006A">
              <w:rPr>
                <w:rFonts w:eastAsia="Calibri"/>
              </w:rPr>
              <w:t>PlanuOpiekiMedycznej</w:t>
            </w:r>
            <w:proofErr w:type="spellEnd"/>
          </w:p>
        </w:tc>
      </w:tr>
      <w:tr w:rsidR="00924EED" w:rsidTr="6448E077" w14:paraId="108522A4" w14:textId="77777777">
        <w:trPr>
          <w:trHeight w:val="340"/>
          <w:trPrChange w:author="Autor" w:id="1595139295">
            <w:trPr>
              <w:trHeight w:val="340"/>
            </w:trPr>
          </w:trPrChange>
        </w:trPr>
        <w:tc>
          <w:tcPr>
            <w:tcW w:w="1470" w:type="dxa"/>
            <w:tcMar/>
            <w:tcPrChange w:author="Autor" w:id="1059829339">
              <w:tcPr>
                <w:tcW w:w="1389" w:type="dxa"/>
                <w:tcMar/>
              </w:tcPr>
            </w:tcPrChange>
          </w:tcPr>
          <w:p w:rsidR="00924EED" w:rsidP="002426D4" w:rsidRDefault="00924EED" w14:paraId="21DD7D55" w14:textId="3103E7DF">
            <w:pPr>
              <w:spacing w:line="288" w:lineRule="auto"/>
              <w:rPr>
                <w:rFonts w:eastAsia="Calibri"/>
              </w:rPr>
            </w:pPr>
            <w:r>
              <w:rPr>
                <w:rFonts w:eastAsia="Calibri"/>
              </w:rPr>
              <w:t>2023-03-30</w:t>
            </w:r>
          </w:p>
        </w:tc>
        <w:tc>
          <w:tcPr>
            <w:tcW w:w="990" w:type="dxa"/>
            <w:tcMar/>
            <w:tcPrChange w:author="Autor" w:id="1698990742">
              <w:tcPr>
                <w:tcW w:w="992" w:type="dxa"/>
                <w:tcMar/>
              </w:tcPr>
            </w:tcPrChange>
          </w:tcPr>
          <w:p w:rsidR="00924EED" w:rsidP="002426D4" w:rsidRDefault="00924EED" w14:paraId="491DEB30" w14:textId="1AB55F2B">
            <w:pPr>
              <w:spacing w:line="288" w:lineRule="auto"/>
              <w:rPr>
                <w:rFonts w:eastAsia="Calibri"/>
              </w:rPr>
            </w:pPr>
            <w:r>
              <w:rPr>
                <w:rFonts w:eastAsia="Calibri"/>
              </w:rPr>
              <w:t>1.8</w:t>
            </w:r>
          </w:p>
        </w:tc>
        <w:tc>
          <w:tcPr>
            <w:tcW w:w="1080" w:type="dxa"/>
            <w:tcMar/>
            <w:tcPrChange w:author="Autor" w:id="1038865723">
              <w:tcPr>
                <w:tcW w:w="1039" w:type="dxa"/>
                <w:tcMar/>
              </w:tcPr>
            </w:tcPrChange>
          </w:tcPr>
          <w:p w:rsidRPr="42C07A14" w:rsidR="00924EED" w:rsidP="002426D4" w:rsidRDefault="00924EED" w14:paraId="1BD46AF4" w14:textId="79B78880">
            <w:pPr>
              <w:spacing w:line="288" w:lineRule="auto"/>
              <w:rPr>
                <w:rFonts w:eastAsia="Calibri"/>
              </w:rPr>
            </w:pPr>
            <w:proofErr w:type="spellStart"/>
            <w:r>
              <w:rPr>
                <w:rFonts w:eastAsia="Calibri"/>
              </w:rPr>
              <w:t>CeZ</w:t>
            </w:r>
            <w:proofErr w:type="spellEnd"/>
          </w:p>
        </w:tc>
        <w:tc>
          <w:tcPr>
            <w:tcW w:w="5461" w:type="dxa"/>
            <w:tcMar/>
            <w:tcPrChange w:author="Autor" w:id="729318797">
              <w:tcPr>
                <w:tcW w:w="5581" w:type="dxa"/>
                <w:tcMar/>
              </w:tcPr>
            </w:tcPrChange>
          </w:tcPr>
          <w:p w:rsidRPr="00145F13" w:rsidR="00924EED" w:rsidP="00145F13" w:rsidRDefault="00145F13" w14:paraId="6A128E0C" w14:textId="77777777">
            <w:pPr>
              <w:rPr>
                <w:rFonts w:eastAsia="Calibri"/>
              </w:rPr>
            </w:pPr>
            <w:r w:rsidRPr="00145F13">
              <w:rPr>
                <w:rFonts w:eastAsia="Calibri"/>
              </w:rPr>
              <w:t>Aktualizacja KWO dla operacji:</w:t>
            </w:r>
          </w:p>
          <w:p w:rsidRPr="00F318CA" w:rsidR="00145F13" w:rsidP="00145F13" w:rsidRDefault="00145F13" w14:paraId="56BB9EC8" w14:textId="77777777">
            <w:pPr>
              <w:pStyle w:val="Akapitzlist"/>
              <w:numPr>
                <w:ilvl w:val="0"/>
                <w:numId w:val="41"/>
              </w:numPr>
              <w:rPr>
                <w:rFonts w:ascii="Arial" w:hAnsi="Arial" w:eastAsia="Calibri" w:cs="Arial"/>
              </w:rPr>
            </w:pPr>
            <w:proofErr w:type="spellStart"/>
            <w:r w:rsidRPr="00F318CA">
              <w:rPr>
                <w:rFonts w:ascii="Arial" w:hAnsi="Arial" w:eastAsia="Calibri" w:cs="Arial"/>
              </w:rPr>
              <w:t>odczytAktualnegoHarmonogramuPlanuOpiekiMedycznej</w:t>
            </w:r>
            <w:proofErr w:type="spellEnd"/>
            <w:r w:rsidRPr="00F318CA">
              <w:rPr>
                <w:rFonts w:ascii="Arial" w:hAnsi="Arial" w:eastAsia="Calibri" w:cs="Arial"/>
              </w:rPr>
              <w:t xml:space="preserve"> </w:t>
            </w:r>
          </w:p>
          <w:p w:rsidRPr="00145F13" w:rsidR="00145F13" w:rsidP="00F318CA" w:rsidRDefault="00145F13" w14:paraId="3F17D64D" w14:textId="68C0EA6B">
            <w:pPr>
              <w:pStyle w:val="Akapitzlist"/>
              <w:numPr>
                <w:ilvl w:val="0"/>
                <w:numId w:val="41"/>
              </w:numPr>
              <w:rPr>
                <w:rFonts w:eastAsia="Calibri"/>
              </w:rPr>
            </w:pPr>
            <w:proofErr w:type="spellStart"/>
            <w:r w:rsidRPr="00145F13">
              <w:rPr>
                <w:rFonts w:ascii="Arial" w:hAnsi="Arial" w:eastAsia="Calibri" w:cs="Arial"/>
              </w:rPr>
              <w:t>odczytWersjiHistorycznejHarmonogramuPlanuOpiekiMedycznej</w:t>
            </w:r>
            <w:proofErr w:type="spellEnd"/>
          </w:p>
        </w:tc>
      </w:tr>
      <w:tr w:rsidR="00E74BD5" w:rsidTr="6448E077" w14:paraId="56D373CD" w14:textId="77777777">
        <w:trPr>
          <w:trHeight w:val="340"/>
          <w:ins w:author="Autor" w:id="1244851890"/>
          <w:trPrChange w:author="Autor" w:id="2048188653">
            <w:trPr>
              <w:trHeight w:val="340"/>
            </w:trPr>
          </w:trPrChange>
        </w:trPr>
        <w:tc>
          <w:tcPr>
            <w:tcW w:w="1470" w:type="dxa"/>
            <w:tcMar/>
            <w:tcPrChange w:author="Autor" w:id="1083968428">
              <w:tcPr>
                <w:tcW w:w="1389" w:type="dxa"/>
                <w:tcMar/>
              </w:tcPr>
            </w:tcPrChange>
          </w:tcPr>
          <w:p w:rsidR="00E74BD5" w:rsidP="00E74BD5" w:rsidRDefault="00E74BD5" w14:paraId="34AF2F35" w14:textId="2CD385A3">
            <w:pPr>
              <w:spacing w:line="288" w:lineRule="auto"/>
              <w:rPr>
                <w:ins w:author="Autor" w:id="13"/>
                <w:rFonts w:eastAsia="Calibri"/>
              </w:rPr>
            </w:pPr>
            <w:ins w:author="Autor" w:id="14">
              <w:r>
                <w:rPr>
                  <w:rFonts w:eastAsia="Calibri"/>
                </w:rPr>
                <w:t>2024-04-02</w:t>
              </w:r>
            </w:ins>
          </w:p>
        </w:tc>
        <w:tc>
          <w:tcPr>
            <w:tcW w:w="990" w:type="dxa"/>
            <w:tcMar/>
            <w:tcPrChange w:author="Autor" w:id="9646386">
              <w:tcPr>
                <w:tcW w:w="992" w:type="dxa"/>
                <w:tcMar/>
              </w:tcPr>
            </w:tcPrChange>
          </w:tcPr>
          <w:p w:rsidR="00E74BD5" w:rsidP="00E74BD5" w:rsidRDefault="00E74BD5" w14:paraId="3FB2D5E3" w14:textId="51D2BA8E">
            <w:pPr>
              <w:spacing w:line="288" w:lineRule="auto"/>
              <w:rPr>
                <w:ins w:author="Autor" w:id="15"/>
                <w:rFonts w:eastAsia="Calibri"/>
              </w:rPr>
            </w:pPr>
            <w:ins w:author="Autor" w:id="16">
              <w:r>
                <w:rPr>
                  <w:rFonts w:eastAsia="Calibri"/>
                </w:rPr>
                <w:t>1.9</w:t>
              </w:r>
            </w:ins>
          </w:p>
        </w:tc>
        <w:tc>
          <w:tcPr>
            <w:tcW w:w="1080" w:type="dxa"/>
            <w:tcMar/>
            <w:tcPrChange w:author="Autor" w:id="1382761149">
              <w:tcPr>
                <w:tcW w:w="1039" w:type="dxa"/>
                <w:tcMar/>
              </w:tcPr>
            </w:tcPrChange>
          </w:tcPr>
          <w:p w:rsidR="00E74BD5" w:rsidP="00E74BD5" w:rsidRDefault="00E74BD5" w14:paraId="4AC44E8D" w14:textId="56648F53">
            <w:pPr>
              <w:spacing w:line="288" w:lineRule="auto"/>
              <w:rPr>
                <w:ins w:author="Autor" w:id="17"/>
                <w:rFonts w:eastAsia="Calibri"/>
              </w:rPr>
            </w:pPr>
            <w:proofErr w:type="spellStart"/>
            <w:ins w:author="Autor" w:id="18">
              <w:r>
                <w:rPr>
                  <w:rFonts w:eastAsia="Calibri"/>
                </w:rPr>
                <w:t>CeZ</w:t>
              </w:r>
              <w:proofErr w:type="spellEnd"/>
            </w:ins>
          </w:p>
        </w:tc>
        <w:tc>
          <w:tcPr>
            <w:tcW w:w="5461" w:type="dxa"/>
            <w:tcMar/>
            <w:tcPrChange w:author="Autor" w:id="114057657">
              <w:tcPr>
                <w:tcW w:w="5581" w:type="dxa"/>
                <w:tcMar/>
              </w:tcPr>
            </w:tcPrChange>
          </w:tcPr>
          <w:p w:rsidR="00E74BD5" w:rsidP="00E74BD5" w:rsidRDefault="00E74BD5" w14:paraId="08E109C6" w14:textId="77777777">
            <w:pPr>
              <w:rPr>
                <w:ins w:author="Autor" w:id="19"/>
                <w:rFonts w:eastAsia="Calibri"/>
              </w:rPr>
            </w:pPr>
            <w:ins w:author="Autor" w:id="20">
              <w:r>
                <w:rPr>
                  <w:rFonts w:eastAsia="Calibri"/>
                </w:rPr>
                <w:t>Aktualizacja</w:t>
              </w:r>
              <w:r w:rsidR="00E91760">
                <w:rPr>
                  <w:rFonts w:eastAsia="Calibri"/>
                </w:rPr>
                <w:t>:</w:t>
              </w:r>
            </w:ins>
          </w:p>
          <w:p w:rsidRPr="00E91760" w:rsidR="00E91760" w:rsidP="00E91760" w:rsidRDefault="00E91760" w14:paraId="68065ABA" w14:textId="622D8936">
            <w:pPr>
              <w:pStyle w:val="Akapitzlist"/>
              <w:numPr>
                <w:ilvl w:val="0"/>
                <w:numId w:val="45"/>
              </w:numPr>
              <w:rPr>
                <w:ins w:author="Autor" w:id="21"/>
                <w:rFonts w:eastAsia="Calibri"/>
              </w:rPr>
              <w:pPrChange w:author="Autor" w:id="22">
                <w:pPr/>
              </w:pPrChange>
            </w:pPr>
            <w:ins w:author="Autor" w:id="23">
              <w:r>
                <w:rPr>
                  <w:rFonts w:eastAsia="Calibri"/>
                </w:rPr>
                <w:t>dodany załącznik nr 4 z listą reguł</w:t>
              </w:r>
            </w:ins>
          </w:p>
        </w:tc>
      </w:tr>
    </w:tbl>
    <w:p w:rsidR="008856E3" w:rsidRDefault="008856E3" w14:paraId="7BAD70BF" w14:textId="77777777">
      <w:pPr>
        <w:spacing w:before="0" w:after="0" w:line="240" w:lineRule="auto"/>
        <w:jc w:val="left"/>
      </w:pPr>
      <w:r>
        <w:br w:type="page"/>
      </w:r>
    </w:p>
    <w:tbl>
      <w:tblPr>
        <w:tblW w:w="9062" w:type="dxa"/>
        <w:tblInd w:w="-15" w:type="dxa"/>
        <w:tblBorders>
          <w:top w:val="single" w:color="7F7F7F" w:themeColor="text1" w:themeTint="80" w:sz="12" w:space="0"/>
          <w:left w:val="single" w:color="7F7F7F" w:themeColor="text1" w:themeTint="80" w:sz="12" w:space="0"/>
          <w:bottom w:val="single" w:color="7F7F7F" w:themeColor="text1" w:themeTint="80" w:sz="12" w:space="0"/>
          <w:right w:val="single" w:color="7F7F7F" w:themeColor="text1" w:themeTint="80" w:sz="12" w:space="0"/>
          <w:insideH w:val="single" w:color="7F7F7F" w:themeColor="text1" w:themeTint="80" w:sz="4" w:space="0"/>
          <w:insideV w:val="single" w:color="7F7F7F" w:themeColor="text1" w:themeTint="80" w:sz="4" w:space="0"/>
        </w:tblBorders>
        <w:tblLayout w:type="fixed"/>
        <w:tblLook w:val="04A0" w:firstRow="1" w:lastRow="0" w:firstColumn="1" w:lastColumn="0" w:noHBand="0" w:noVBand="1"/>
      </w:tblPr>
      <w:tblGrid>
        <w:gridCol w:w="1672"/>
        <w:gridCol w:w="7390"/>
        <w:tblGridChange w:id="24">
          <w:tblGrid>
            <w:gridCol w:w="15"/>
            <w:gridCol w:w="1657"/>
            <w:gridCol w:w="15"/>
            <w:gridCol w:w="7375"/>
            <w:gridCol w:w="15"/>
          </w:tblGrid>
        </w:tblGridChange>
      </w:tblGrid>
      <w:tr w:rsidRPr="00FD1594" w:rsidR="00D027D0" w:rsidTr="084F70BB" w14:paraId="65D80004" w14:textId="77777777">
        <w:trPr>
          <w:trHeight w:val="283"/>
          <w:tblHeader/>
        </w:trPr>
        <w:tc>
          <w:tcPr>
            <w:tcW w:w="9062" w:type="dxa"/>
            <w:gridSpan w:val="2"/>
            <w:shd w:val="clear" w:color="auto" w:fill="17365D" w:themeFill="text2" w:themeFillShade="BF"/>
          </w:tcPr>
          <w:p w:rsidRPr="00845F69" w:rsidR="00E46697" w:rsidP="00E74BD5" w:rsidRDefault="00E46697" w14:paraId="784ABA3F" w14:textId="77777777">
            <w:pPr>
              <w:pStyle w:val="Tabelanagwekdolewej"/>
            </w:pPr>
            <w:r w:rsidRPr="00845F69">
              <w:t>Dokumenty powiązane</w:t>
            </w:r>
          </w:p>
        </w:tc>
      </w:tr>
      <w:tr w:rsidRPr="00FD1594" w:rsidR="00D027D0" w:rsidTr="084F70BB" w14:paraId="0B183E85" w14:textId="77777777">
        <w:trPr>
          <w:trHeight w:val="283"/>
        </w:trPr>
        <w:tc>
          <w:tcPr>
            <w:tcW w:w="1672" w:type="dxa"/>
            <w:shd w:val="clear" w:color="auto" w:fill="17365D" w:themeFill="text2" w:themeFillShade="BF"/>
          </w:tcPr>
          <w:p w:rsidRPr="00845F69" w:rsidR="00E46697" w:rsidP="00E74BD5" w:rsidRDefault="00E46697" w14:paraId="2A85807B" w14:textId="77777777">
            <w:pPr>
              <w:pStyle w:val="Tabelanagwekdolewej"/>
            </w:pPr>
            <w:r w:rsidRPr="00845F69">
              <w:t>Nazwa pliku</w:t>
            </w:r>
          </w:p>
        </w:tc>
        <w:tc>
          <w:tcPr>
            <w:tcW w:w="7390" w:type="dxa"/>
            <w:shd w:val="clear" w:color="auto" w:fill="auto"/>
          </w:tcPr>
          <w:p w:rsidRPr="00845F69" w:rsidR="00E46697" w:rsidP="00E74BD5" w:rsidRDefault="00E46697" w14:paraId="5E9EBF28" w14:textId="77777777">
            <w:pPr>
              <w:pStyle w:val="tabelanormalny"/>
            </w:pPr>
            <w:r w:rsidRPr="00845F69">
              <w:t>P1-DS-Z1-Wniosek_o_nadanie uprawnien_srodowisko_integracyjne.docx</w:t>
            </w:r>
          </w:p>
        </w:tc>
      </w:tr>
      <w:tr w:rsidRPr="00FD1594" w:rsidR="00D027D0" w:rsidTr="084F70BB" w14:paraId="69DAC4F8" w14:textId="77777777">
        <w:trPr>
          <w:trHeight w:val="283"/>
        </w:trPr>
        <w:tc>
          <w:tcPr>
            <w:tcW w:w="1672" w:type="dxa"/>
            <w:shd w:val="clear" w:color="auto" w:fill="17365D" w:themeFill="text2" w:themeFillShade="BF"/>
          </w:tcPr>
          <w:p w:rsidRPr="00845F69" w:rsidR="00E46697" w:rsidP="00E74BD5" w:rsidRDefault="00E46697" w14:paraId="3C2337C1" w14:textId="77777777">
            <w:pPr>
              <w:pStyle w:val="Tabelanagwekdolewej"/>
            </w:pPr>
            <w:r w:rsidRPr="00845F69">
              <w:t>Zakres</w:t>
            </w:r>
          </w:p>
        </w:tc>
        <w:tc>
          <w:tcPr>
            <w:tcW w:w="7390" w:type="dxa"/>
            <w:shd w:val="clear" w:color="auto" w:fill="auto"/>
          </w:tcPr>
          <w:p w:rsidRPr="00845F69" w:rsidR="00E46697" w:rsidP="00E74BD5" w:rsidRDefault="00E46697" w14:paraId="2E1EACDF" w14:textId="77777777">
            <w:pPr>
              <w:pStyle w:val="tabelanormalny"/>
            </w:pPr>
            <w:r w:rsidRPr="00845F69">
              <w:t xml:space="preserve">Załącznik nr 1 - szablon wniosku o nadanie uprawnień do środowiska integracyjnego </w:t>
            </w:r>
          </w:p>
        </w:tc>
      </w:tr>
      <w:tr w:rsidRPr="00FD1594" w:rsidR="00D027D0" w:rsidTr="084F70BB" w14:paraId="2F308B03" w14:textId="77777777">
        <w:trPr>
          <w:trHeight w:val="283"/>
        </w:trPr>
        <w:tc>
          <w:tcPr>
            <w:tcW w:w="1672" w:type="dxa"/>
            <w:shd w:val="clear" w:color="auto" w:fill="17365D" w:themeFill="text2" w:themeFillShade="BF"/>
          </w:tcPr>
          <w:p w:rsidRPr="00845F69" w:rsidR="00E46697" w:rsidP="00E74BD5" w:rsidRDefault="00E46697" w14:paraId="08C355C2" w14:textId="77777777">
            <w:pPr>
              <w:pStyle w:val="Tabelanagwekdolewej"/>
            </w:pPr>
            <w:r w:rsidRPr="00845F69">
              <w:t>Nazwa pliku</w:t>
            </w:r>
          </w:p>
        </w:tc>
        <w:tc>
          <w:tcPr>
            <w:tcW w:w="7390" w:type="dxa"/>
            <w:shd w:val="clear" w:color="auto" w:fill="auto"/>
          </w:tcPr>
          <w:p w:rsidRPr="00845F69" w:rsidR="00E46697" w:rsidP="00E74BD5" w:rsidRDefault="002B0FA0" w14:paraId="48BDAA06" w14:textId="37BA4CCC">
            <w:pPr>
              <w:pStyle w:val="tabelanormalny"/>
            </w:pPr>
            <w:r w:rsidRPr="002B0FA0">
              <w:t>P1-DS-Z2-Pliki_WSDL_XSD</w:t>
            </w:r>
            <w:del w:author="Autor" w:id="25">
              <w:r w:rsidRPr="002B0FA0" w:rsidDel="00E74BD5">
                <w:delText>_20230426</w:delText>
              </w:r>
            </w:del>
            <w:r>
              <w:t>.zip</w:t>
            </w:r>
          </w:p>
        </w:tc>
      </w:tr>
      <w:tr w:rsidRPr="00FD1594" w:rsidR="00D027D0" w:rsidTr="084F70BB" w14:paraId="1998461B" w14:textId="77777777">
        <w:trPr>
          <w:trHeight w:val="283"/>
        </w:trPr>
        <w:tc>
          <w:tcPr>
            <w:tcW w:w="1672" w:type="dxa"/>
            <w:shd w:val="clear" w:color="auto" w:fill="17365D" w:themeFill="text2" w:themeFillShade="BF"/>
          </w:tcPr>
          <w:p w:rsidRPr="00845F69" w:rsidR="00E46697" w:rsidP="00E74BD5" w:rsidRDefault="00E46697" w14:paraId="7451BBF7" w14:textId="77777777">
            <w:pPr>
              <w:pStyle w:val="Tabelanagwekdolewej"/>
            </w:pPr>
            <w:r w:rsidRPr="00845F69">
              <w:t>Zakres</w:t>
            </w:r>
          </w:p>
        </w:tc>
        <w:tc>
          <w:tcPr>
            <w:tcW w:w="7390" w:type="dxa"/>
            <w:shd w:val="clear" w:color="auto" w:fill="auto"/>
          </w:tcPr>
          <w:p w:rsidRPr="00845F69" w:rsidR="00E46697" w:rsidP="00E74BD5" w:rsidRDefault="00E46697" w14:paraId="7EA4F6AD" w14:textId="77777777">
            <w:pPr>
              <w:pStyle w:val="tabelanormalny"/>
            </w:pPr>
            <w:r w:rsidRPr="00845F69">
              <w:t>Załącznik nr 2 - pliki WSDL i XSD</w:t>
            </w:r>
          </w:p>
        </w:tc>
      </w:tr>
      <w:tr w:rsidRPr="00FD1594" w:rsidR="00D027D0" w:rsidTr="084F70BB" w14:paraId="5D19975D" w14:textId="77777777">
        <w:trPr>
          <w:trHeight w:val="283"/>
        </w:trPr>
        <w:tc>
          <w:tcPr>
            <w:tcW w:w="1672" w:type="dxa"/>
            <w:shd w:val="clear" w:color="auto" w:fill="17365D" w:themeFill="text2" w:themeFillShade="BF"/>
          </w:tcPr>
          <w:p w:rsidRPr="00845F69" w:rsidR="00E46697" w:rsidP="00E74BD5" w:rsidRDefault="00E46697" w14:paraId="01C64C02" w14:textId="77777777">
            <w:pPr>
              <w:pStyle w:val="Tabelanagwekdolewej"/>
            </w:pPr>
            <w:r w:rsidRPr="00845F69">
              <w:t>Nazwa pliku</w:t>
            </w:r>
          </w:p>
        </w:tc>
        <w:tc>
          <w:tcPr>
            <w:tcW w:w="7390" w:type="dxa"/>
            <w:shd w:val="clear" w:color="auto" w:fill="auto"/>
          </w:tcPr>
          <w:p w:rsidRPr="00845F69" w:rsidR="00E46697" w:rsidP="00E74BD5" w:rsidRDefault="00E46697" w14:paraId="2F5EA62B" w14:textId="77777777">
            <w:pPr>
              <w:pStyle w:val="tabelanormalny"/>
            </w:pPr>
            <w:r w:rsidRPr="00845F69">
              <w:t>P1-DS-Z3_Kody_wyników_operacji.xlsx</w:t>
            </w:r>
          </w:p>
        </w:tc>
      </w:tr>
      <w:tr w:rsidRPr="00FD1594" w:rsidR="00D027D0" w:rsidTr="084F70BB" w14:paraId="0DEBA1AA" w14:textId="77777777">
        <w:trPr>
          <w:trHeight w:val="283"/>
        </w:trPr>
        <w:tc>
          <w:tcPr>
            <w:tcW w:w="1672" w:type="dxa"/>
            <w:shd w:val="clear" w:color="auto" w:fill="17365D" w:themeFill="text2" w:themeFillShade="BF"/>
          </w:tcPr>
          <w:p w:rsidRPr="00845F69" w:rsidR="00E46697" w:rsidP="00E74BD5" w:rsidRDefault="00E46697" w14:paraId="39D0B02A" w14:textId="77777777">
            <w:pPr>
              <w:pStyle w:val="Tabelanagwekdolewej"/>
            </w:pPr>
            <w:r w:rsidRPr="00845F69">
              <w:t>Zakres</w:t>
            </w:r>
          </w:p>
        </w:tc>
        <w:tc>
          <w:tcPr>
            <w:tcW w:w="7390" w:type="dxa"/>
            <w:shd w:val="clear" w:color="auto" w:fill="auto"/>
          </w:tcPr>
          <w:p w:rsidRPr="00845F69" w:rsidR="00E46697" w:rsidP="00E74BD5" w:rsidRDefault="00E46697" w14:paraId="16030BE2" w14:textId="77777777">
            <w:pPr>
              <w:pStyle w:val="tabelanormalny"/>
            </w:pPr>
            <w:r w:rsidRPr="00845F69">
              <w:t>Załącznik nr 3 - kody wyników operacji</w:t>
            </w:r>
          </w:p>
        </w:tc>
      </w:tr>
      <w:tr w:rsidRPr="00FD1594" w:rsidR="00E74BD5" w:rsidTr="00C22482" w14:paraId="7ABA2203" w14:textId="77777777">
        <w:tblPrEx>
          <w:tblW w:w="9062" w:type="dxa"/>
          <w:tblInd w:w="-15" w:type="dxa"/>
          <w:tblBorders>
            <w:top w:val="single" w:color="7F7F7F" w:themeColor="text1" w:themeTint="80" w:sz="12" w:space="0"/>
            <w:left w:val="single" w:color="7F7F7F" w:themeColor="text1" w:themeTint="80" w:sz="12" w:space="0"/>
            <w:bottom w:val="single" w:color="7F7F7F" w:themeColor="text1" w:themeTint="80" w:sz="12" w:space="0"/>
            <w:right w:val="single" w:color="7F7F7F" w:themeColor="text1" w:themeTint="80" w:sz="12" w:space="0"/>
            <w:insideH w:val="single" w:color="7F7F7F" w:themeColor="text1" w:themeTint="80" w:sz="4" w:space="0"/>
            <w:insideV w:val="single" w:color="7F7F7F" w:themeColor="text1" w:themeTint="80" w:sz="4" w:space="0"/>
          </w:tblBorders>
          <w:tblLayout w:type="fixed"/>
          <w:tblPrExChange w:author="Autor" w:id="26">
            <w:tblPrEx>
              <w:tblW w:w="9062" w:type="dxa"/>
              <w:tblInd w:w="-15" w:type="dxa"/>
              <w:tblBorders>
                <w:top w:val="single" w:color="7F7F7F" w:themeColor="text1" w:themeTint="80" w:sz="12" w:space="0"/>
                <w:left w:val="single" w:color="7F7F7F" w:themeColor="text1" w:themeTint="80" w:sz="12" w:space="0"/>
                <w:bottom w:val="single" w:color="7F7F7F" w:themeColor="text1" w:themeTint="80" w:sz="12" w:space="0"/>
                <w:right w:val="single" w:color="7F7F7F" w:themeColor="text1" w:themeTint="80" w:sz="12" w:space="0"/>
                <w:insideH w:val="single" w:color="7F7F7F" w:themeColor="text1" w:themeTint="80" w:sz="4" w:space="0"/>
                <w:insideV w:val="single" w:color="7F7F7F" w:themeColor="text1" w:themeTint="80" w:sz="4" w:space="0"/>
              </w:tblBorders>
              <w:tblLayout w:type="fixed"/>
            </w:tblPrEx>
          </w:tblPrExChange>
        </w:tblPrEx>
        <w:trPr>
          <w:trHeight w:val="283"/>
          <w:ins w:author="Autor" w:id="27"/>
          <w:trPrChange w:author="Autor" w:id="28">
            <w:trPr>
              <w:gridBefore w:val="1"/>
              <w:trHeight w:val="283"/>
            </w:trPr>
          </w:trPrChange>
        </w:trPr>
        <w:tc>
          <w:tcPr>
            <w:tcW w:w="1672" w:type="dxa"/>
            <w:shd w:val="clear" w:color="auto" w:fill="17365D" w:themeFill="text2" w:themeFillShade="BF"/>
            <w:tcPrChange w:author="Autor" w:id="29">
              <w:tcPr>
                <w:tcW w:w="1672" w:type="dxa"/>
                <w:gridSpan w:val="2"/>
                <w:shd w:val="clear" w:color="auto" w:fill="17365D" w:themeFill="text2" w:themeFillShade="BF"/>
              </w:tcPr>
            </w:tcPrChange>
          </w:tcPr>
          <w:p w:rsidRPr="00E74BD5" w:rsidR="00E74BD5" w:rsidP="00E74BD5" w:rsidRDefault="00E74BD5" w14:paraId="0C9A9A63" w14:textId="061B32FD">
            <w:pPr>
              <w:pStyle w:val="Tabelanagwekdolewej"/>
              <w:rPr>
                <w:ins w:author="Autor" w:id="30"/>
              </w:rPr>
            </w:pPr>
            <w:ins w:author="Autor" w:id="31">
              <w:r w:rsidRPr="00845F69">
                <w:t>Nazwa pliku</w:t>
              </w:r>
            </w:ins>
          </w:p>
        </w:tc>
        <w:tc>
          <w:tcPr>
            <w:tcW w:w="7390" w:type="dxa"/>
            <w:shd w:val="clear" w:color="auto" w:fill="FFFFFF" w:themeFill="background1"/>
            <w:tcPrChange w:author="Autor" w:id="32">
              <w:tcPr>
                <w:tcW w:w="7390" w:type="dxa"/>
                <w:gridSpan w:val="2"/>
                <w:shd w:val="clear" w:color="auto" w:fill="auto"/>
              </w:tcPr>
            </w:tcPrChange>
          </w:tcPr>
          <w:p w:rsidRPr="00845F69" w:rsidR="00E74BD5" w:rsidP="00E74BD5" w:rsidRDefault="00E74BD5" w14:paraId="22218363" w14:textId="3D565369">
            <w:pPr>
              <w:pStyle w:val="tabelanormalny"/>
              <w:rPr>
                <w:ins w:author="Autor" w:id="33"/>
              </w:rPr>
            </w:pPr>
            <w:ins w:author="Autor" w:id="34">
              <w:r w:rsidRPr="00E74BD5">
                <w:t>P1-DS-Z4-Lista_regul_P1-POM</w:t>
              </w:r>
            </w:ins>
          </w:p>
        </w:tc>
      </w:tr>
      <w:tr w:rsidRPr="00FD1594" w:rsidR="00E74BD5" w:rsidTr="084F70BB" w14:paraId="14AF8EB2" w14:textId="77777777">
        <w:trPr>
          <w:trHeight w:val="283"/>
          <w:ins w:author="Autor" w:id="35"/>
        </w:trPr>
        <w:tc>
          <w:tcPr>
            <w:tcW w:w="1672" w:type="dxa"/>
            <w:shd w:val="clear" w:color="auto" w:fill="17365D" w:themeFill="text2" w:themeFillShade="BF"/>
          </w:tcPr>
          <w:p w:rsidRPr="00E74BD5" w:rsidR="00E74BD5" w:rsidP="00E74BD5" w:rsidRDefault="00E74BD5" w14:paraId="4F310C28" w14:textId="5C7FC0F1">
            <w:pPr>
              <w:pStyle w:val="Tabelanagwekdolewej"/>
              <w:rPr>
                <w:ins w:author="Autor" w:id="36"/>
              </w:rPr>
            </w:pPr>
            <w:ins w:author="Autor" w:id="37">
              <w:r w:rsidRPr="00845F69">
                <w:t>Zakres</w:t>
              </w:r>
            </w:ins>
          </w:p>
        </w:tc>
        <w:tc>
          <w:tcPr>
            <w:tcW w:w="7390" w:type="dxa"/>
            <w:shd w:val="clear" w:color="auto" w:fill="auto"/>
          </w:tcPr>
          <w:p w:rsidRPr="00845F69" w:rsidR="00E74BD5" w:rsidP="00E74BD5" w:rsidRDefault="00E74BD5" w14:paraId="27AC3665" w14:textId="70719F4A">
            <w:pPr>
              <w:pStyle w:val="tabelanormalny"/>
              <w:rPr>
                <w:ins w:author="Autor" w:id="38"/>
              </w:rPr>
            </w:pPr>
            <w:ins w:author="Autor" w:id="39">
              <w:r w:rsidRPr="00C22482">
                <w:rPr>
                  <w:rStyle w:val="normaltextrun"/>
                  <w:rPrChange w:author="Autor" w:id="40">
                    <w:rPr>
                      <w:rStyle w:val="normaltextrun"/>
                      <w:color w:val="000000"/>
                    </w:rPr>
                  </w:rPrChange>
                </w:rPr>
                <w:t xml:space="preserve">Załącznik nr </w:t>
              </w:r>
              <w:r>
                <w:rPr>
                  <w:rStyle w:val="normaltextrun"/>
                </w:rPr>
                <w:t>4</w:t>
              </w:r>
              <w:r w:rsidRPr="00C22482">
                <w:rPr>
                  <w:rStyle w:val="normaltextrun"/>
                  <w:rPrChange w:author="Autor" w:id="41">
                    <w:rPr>
                      <w:rStyle w:val="normaltextrun"/>
                      <w:color w:val="000000"/>
                    </w:rPr>
                  </w:rPrChange>
                </w:rPr>
                <w:t xml:space="preserve"> - Lista reguł</w:t>
              </w:r>
              <w:r w:rsidRPr="00C22482">
                <w:rPr>
                  <w:rStyle w:val="eop"/>
                  <w:rPrChange w:author="Autor" w:id="42">
                    <w:rPr>
                      <w:rStyle w:val="eop"/>
                      <w:color w:val="000000"/>
                    </w:rPr>
                  </w:rPrChange>
                </w:rPr>
                <w:t> </w:t>
              </w:r>
            </w:ins>
          </w:p>
        </w:tc>
      </w:tr>
    </w:tbl>
    <w:p w:rsidR="0085240C" w:rsidP="00862164" w:rsidRDefault="0085240C" w14:paraId="7BD9D3AB" w14:textId="278C497B">
      <w:pPr>
        <w:pStyle w:val="spistreci-tytu"/>
        <w:spacing w:line="288" w:lineRule="auto"/>
      </w:pPr>
      <w:r>
        <w:t>Spis treści</w:t>
      </w:r>
    </w:p>
    <w:p w:rsidR="00F318CA" w:rsidRDefault="42C07A14" w14:paraId="0E2EA310" w14:textId="4C13CB46">
      <w:pPr>
        <w:pStyle w:val="Spistreci1"/>
        <w:rPr>
          <w:rFonts w:asciiTheme="minorHAnsi" w:hAnsiTheme="minorHAnsi" w:eastAsiaTheme="minorEastAsia" w:cstheme="minorBidi"/>
          <w:b w:val="0"/>
          <w:noProof/>
          <w:szCs w:val="22"/>
          <w:lang w:eastAsia="pl-PL"/>
        </w:rPr>
      </w:pPr>
      <w:r>
        <w:fldChar w:fldCharType="begin"/>
      </w:r>
      <w:r w:rsidR="008F179A">
        <w:instrText>TOC \o "1-3" \h \z \u</w:instrText>
      </w:r>
      <w:r>
        <w:fldChar w:fldCharType="separate"/>
      </w:r>
      <w:hyperlink w:history="1" w:anchor="_Toc133496025">
        <w:r w:rsidRPr="002337DB" w:rsidR="00F318CA">
          <w:rPr>
            <w:rStyle w:val="Hipercze"/>
            <w:noProof/>
          </w:rPr>
          <w:t>1.</w:t>
        </w:r>
        <w:r w:rsidR="00F318CA">
          <w:rPr>
            <w:rFonts w:asciiTheme="minorHAnsi" w:hAnsiTheme="minorHAnsi" w:eastAsiaTheme="minorEastAsia" w:cstheme="minorBidi"/>
            <w:b w:val="0"/>
            <w:noProof/>
            <w:szCs w:val="22"/>
            <w:lang w:eastAsia="pl-PL"/>
          </w:rPr>
          <w:tab/>
        </w:r>
        <w:r w:rsidRPr="002337DB" w:rsidR="00F318CA">
          <w:rPr>
            <w:rStyle w:val="Hipercze"/>
            <w:noProof/>
          </w:rPr>
          <w:t>Wstęp</w:t>
        </w:r>
        <w:r w:rsidR="00F318CA">
          <w:rPr>
            <w:noProof/>
            <w:webHidden/>
          </w:rPr>
          <w:tab/>
        </w:r>
        <w:r w:rsidR="00F318CA">
          <w:rPr>
            <w:noProof/>
            <w:webHidden/>
          </w:rPr>
          <w:fldChar w:fldCharType="begin"/>
        </w:r>
        <w:r w:rsidR="00F318CA">
          <w:rPr>
            <w:noProof/>
            <w:webHidden/>
          </w:rPr>
          <w:instrText xml:space="preserve"> PAGEREF _Toc133496025 \h </w:instrText>
        </w:r>
        <w:r w:rsidR="00F318CA">
          <w:rPr>
            <w:noProof/>
            <w:webHidden/>
          </w:rPr>
        </w:r>
        <w:r w:rsidR="00F318CA">
          <w:rPr>
            <w:noProof/>
            <w:webHidden/>
          </w:rPr>
          <w:fldChar w:fldCharType="separate"/>
        </w:r>
        <w:r w:rsidR="00F318CA">
          <w:rPr>
            <w:noProof/>
            <w:webHidden/>
          </w:rPr>
          <w:t>8</w:t>
        </w:r>
        <w:r w:rsidR="00F318CA">
          <w:rPr>
            <w:noProof/>
            <w:webHidden/>
          </w:rPr>
          <w:fldChar w:fldCharType="end"/>
        </w:r>
      </w:hyperlink>
    </w:p>
    <w:p w:rsidR="00F318CA" w:rsidRDefault="00000000" w14:paraId="2E3251F0" w14:textId="0A574DDD">
      <w:pPr>
        <w:pStyle w:val="Spistreci2"/>
        <w:rPr>
          <w:rFonts w:asciiTheme="minorHAnsi" w:hAnsiTheme="minorHAnsi" w:eastAsiaTheme="minorEastAsia" w:cstheme="minorBidi"/>
          <w:noProof/>
          <w:szCs w:val="22"/>
          <w:lang w:eastAsia="pl-PL"/>
        </w:rPr>
      </w:pPr>
      <w:hyperlink w:history="1" w:anchor="_Toc133496026">
        <w:r w:rsidRPr="002337DB" w:rsidR="00F318CA">
          <w:rPr>
            <w:rStyle w:val="Hipercze"/>
            <w:noProof/>
          </w:rPr>
          <w:t>1.1.</w:t>
        </w:r>
        <w:r w:rsidR="00F318CA">
          <w:rPr>
            <w:rFonts w:asciiTheme="minorHAnsi" w:hAnsiTheme="minorHAnsi" w:eastAsiaTheme="minorEastAsia" w:cstheme="minorBidi"/>
            <w:noProof/>
            <w:szCs w:val="22"/>
            <w:lang w:eastAsia="pl-PL"/>
          </w:rPr>
          <w:tab/>
        </w:r>
        <w:r w:rsidRPr="002337DB" w:rsidR="00F318CA">
          <w:rPr>
            <w:rStyle w:val="Hipercze"/>
            <w:noProof/>
          </w:rPr>
          <w:t>Cel i zakres dokumentu</w:t>
        </w:r>
        <w:r w:rsidR="00F318CA">
          <w:rPr>
            <w:noProof/>
            <w:webHidden/>
          </w:rPr>
          <w:tab/>
        </w:r>
        <w:r w:rsidR="00F318CA">
          <w:rPr>
            <w:noProof/>
            <w:webHidden/>
          </w:rPr>
          <w:fldChar w:fldCharType="begin"/>
        </w:r>
        <w:r w:rsidR="00F318CA">
          <w:rPr>
            <w:noProof/>
            <w:webHidden/>
          </w:rPr>
          <w:instrText xml:space="preserve"> PAGEREF _Toc133496026 \h </w:instrText>
        </w:r>
        <w:r w:rsidR="00F318CA">
          <w:rPr>
            <w:noProof/>
            <w:webHidden/>
          </w:rPr>
        </w:r>
        <w:r w:rsidR="00F318CA">
          <w:rPr>
            <w:noProof/>
            <w:webHidden/>
          </w:rPr>
          <w:fldChar w:fldCharType="separate"/>
        </w:r>
        <w:r w:rsidR="00F318CA">
          <w:rPr>
            <w:noProof/>
            <w:webHidden/>
          </w:rPr>
          <w:t>8</w:t>
        </w:r>
        <w:r w:rsidR="00F318CA">
          <w:rPr>
            <w:noProof/>
            <w:webHidden/>
          </w:rPr>
          <w:fldChar w:fldCharType="end"/>
        </w:r>
      </w:hyperlink>
    </w:p>
    <w:p w:rsidR="00F318CA" w:rsidRDefault="00000000" w14:paraId="5B7E35B5" w14:textId="5AAF04FD">
      <w:pPr>
        <w:pStyle w:val="Spistreci2"/>
        <w:rPr>
          <w:rFonts w:asciiTheme="minorHAnsi" w:hAnsiTheme="minorHAnsi" w:eastAsiaTheme="minorEastAsia" w:cstheme="minorBidi"/>
          <w:noProof/>
          <w:szCs w:val="22"/>
          <w:lang w:eastAsia="pl-PL"/>
        </w:rPr>
      </w:pPr>
      <w:hyperlink w:history="1" w:anchor="_Toc133496027">
        <w:r w:rsidRPr="002337DB" w:rsidR="00F318CA">
          <w:rPr>
            <w:rStyle w:val="Hipercze"/>
            <w:noProof/>
          </w:rPr>
          <w:t>1.2.</w:t>
        </w:r>
        <w:r w:rsidR="00F318CA">
          <w:rPr>
            <w:rFonts w:asciiTheme="minorHAnsi" w:hAnsiTheme="minorHAnsi" w:eastAsiaTheme="minorEastAsia" w:cstheme="minorBidi"/>
            <w:noProof/>
            <w:szCs w:val="22"/>
            <w:lang w:eastAsia="pl-PL"/>
          </w:rPr>
          <w:tab/>
        </w:r>
        <w:r w:rsidRPr="002337DB" w:rsidR="00F318CA">
          <w:rPr>
            <w:rStyle w:val="Hipercze"/>
            <w:noProof/>
          </w:rPr>
          <w:t>Wykorzystywane skróty i terminy</w:t>
        </w:r>
        <w:r w:rsidR="00F318CA">
          <w:rPr>
            <w:noProof/>
            <w:webHidden/>
          </w:rPr>
          <w:tab/>
        </w:r>
        <w:r w:rsidR="00F318CA">
          <w:rPr>
            <w:noProof/>
            <w:webHidden/>
          </w:rPr>
          <w:fldChar w:fldCharType="begin"/>
        </w:r>
        <w:r w:rsidR="00F318CA">
          <w:rPr>
            <w:noProof/>
            <w:webHidden/>
          </w:rPr>
          <w:instrText xml:space="preserve"> PAGEREF _Toc133496027 \h </w:instrText>
        </w:r>
        <w:r w:rsidR="00F318CA">
          <w:rPr>
            <w:noProof/>
            <w:webHidden/>
          </w:rPr>
        </w:r>
        <w:r w:rsidR="00F318CA">
          <w:rPr>
            <w:noProof/>
            <w:webHidden/>
          </w:rPr>
          <w:fldChar w:fldCharType="separate"/>
        </w:r>
        <w:r w:rsidR="00F318CA">
          <w:rPr>
            <w:noProof/>
            <w:webHidden/>
          </w:rPr>
          <w:t>8</w:t>
        </w:r>
        <w:r w:rsidR="00F318CA">
          <w:rPr>
            <w:noProof/>
            <w:webHidden/>
          </w:rPr>
          <w:fldChar w:fldCharType="end"/>
        </w:r>
      </w:hyperlink>
    </w:p>
    <w:p w:rsidR="00F318CA" w:rsidRDefault="00000000" w14:paraId="13DF5293" w14:textId="73590BA7">
      <w:pPr>
        <w:pStyle w:val="Spistreci1"/>
        <w:rPr>
          <w:rFonts w:asciiTheme="minorHAnsi" w:hAnsiTheme="minorHAnsi" w:eastAsiaTheme="minorEastAsia" w:cstheme="minorBidi"/>
          <w:b w:val="0"/>
          <w:noProof/>
          <w:szCs w:val="22"/>
          <w:lang w:eastAsia="pl-PL"/>
        </w:rPr>
      </w:pPr>
      <w:hyperlink w:history="1" w:anchor="_Toc133496028">
        <w:r w:rsidRPr="002337DB" w:rsidR="00F318CA">
          <w:rPr>
            <w:rStyle w:val="Hipercze"/>
            <w:noProof/>
          </w:rPr>
          <w:t>2.</w:t>
        </w:r>
        <w:r w:rsidR="00F318CA">
          <w:rPr>
            <w:rFonts w:asciiTheme="minorHAnsi" w:hAnsiTheme="minorHAnsi" w:eastAsiaTheme="minorEastAsia" w:cstheme="minorBidi"/>
            <w:b w:val="0"/>
            <w:noProof/>
            <w:szCs w:val="22"/>
            <w:lang w:eastAsia="pl-PL"/>
          </w:rPr>
          <w:tab/>
        </w:r>
        <w:r w:rsidRPr="002337DB" w:rsidR="00F318CA">
          <w:rPr>
            <w:rStyle w:val="Hipercze"/>
            <w:noProof/>
          </w:rPr>
          <w:t>Ogólny opis systemu P1 w zakresie IPOM</w:t>
        </w:r>
        <w:r w:rsidR="00F318CA">
          <w:rPr>
            <w:noProof/>
            <w:webHidden/>
          </w:rPr>
          <w:tab/>
        </w:r>
        <w:r w:rsidR="00F318CA">
          <w:rPr>
            <w:noProof/>
            <w:webHidden/>
          </w:rPr>
          <w:fldChar w:fldCharType="begin"/>
        </w:r>
        <w:r w:rsidR="00F318CA">
          <w:rPr>
            <w:noProof/>
            <w:webHidden/>
          </w:rPr>
          <w:instrText xml:space="preserve"> PAGEREF _Toc133496028 \h </w:instrText>
        </w:r>
        <w:r w:rsidR="00F318CA">
          <w:rPr>
            <w:noProof/>
            <w:webHidden/>
          </w:rPr>
        </w:r>
        <w:r w:rsidR="00F318CA">
          <w:rPr>
            <w:noProof/>
            <w:webHidden/>
          </w:rPr>
          <w:fldChar w:fldCharType="separate"/>
        </w:r>
        <w:r w:rsidR="00F318CA">
          <w:rPr>
            <w:noProof/>
            <w:webHidden/>
          </w:rPr>
          <w:t>11</w:t>
        </w:r>
        <w:r w:rsidR="00F318CA">
          <w:rPr>
            <w:noProof/>
            <w:webHidden/>
          </w:rPr>
          <w:fldChar w:fldCharType="end"/>
        </w:r>
      </w:hyperlink>
    </w:p>
    <w:p w:rsidR="00F318CA" w:rsidRDefault="00000000" w14:paraId="796F8181" w14:textId="3F994BCD">
      <w:pPr>
        <w:pStyle w:val="Spistreci1"/>
        <w:rPr>
          <w:rFonts w:asciiTheme="minorHAnsi" w:hAnsiTheme="minorHAnsi" w:eastAsiaTheme="minorEastAsia" w:cstheme="minorBidi"/>
          <w:b w:val="0"/>
          <w:noProof/>
          <w:szCs w:val="22"/>
          <w:lang w:eastAsia="pl-PL"/>
        </w:rPr>
      </w:pPr>
      <w:hyperlink w:history="1" w:anchor="_Toc133496029">
        <w:r w:rsidRPr="002337DB" w:rsidR="00F318CA">
          <w:rPr>
            <w:rStyle w:val="Hipercze"/>
            <w:noProof/>
          </w:rPr>
          <w:t>3.</w:t>
        </w:r>
        <w:r w:rsidR="00F318CA">
          <w:rPr>
            <w:rFonts w:asciiTheme="minorHAnsi" w:hAnsiTheme="minorHAnsi" w:eastAsiaTheme="minorEastAsia" w:cstheme="minorBidi"/>
            <w:b w:val="0"/>
            <w:noProof/>
            <w:szCs w:val="22"/>
            <w:lang w:eastAsia="pl-PL"/>
          </w:rPr>
          <w:tab/>
        </w:r>
        <w:r w:rsidRPr="002337DB" w:rsidR="00F318CA">
          <w:rPr>
            <w:rStyle w:val="Hipercze"/>
            <w:noProof/>
          </w:rPr>
          <w:t>Dostęp do systemu P1</w:t>
        </w:r>
        <w:r w:rsidR="00F318CA">
          <w:rPr>
            <w:noProof/>
            <w:webHidden/>
          </w:rPr>
          <w:tab/>
        </w:r>
        <w:r w:rsidR="00F318CA">
          <w:rPr>
            <w:noProof/>
            <w:webHidden/>
          </w:rPr>
          <w:fldChar w:fldCharType="begin"/>
        </w:r>
        <w:r w:rsidR="00F318CA">
          <w:rPr>
            <w:noProof/>
            <w:webHidden/>
          </w:rPr>
          <w:instrText xml:space="preserve"> PAGEREF _Toc133496029 \h </w:instrText>
        </w:r>
        <w:r w:rsidR="00F318CA">
          <w:rPr>
            <w:noProof/>
            <w:webHidden/>
          </w:rPr>
        </w:r>
        <w:r w:rsidR="00F318CA">
          <w:rPr>
            <w:noProof/>
            <w:webHidden/>
          </w:rPr>
          <w:fldChar w:fldCharType="separate"/>
        </w:r>
        <w:r w:rsidR="00F318CA">
          <w:rPr>
            <w:noProof/>
            <w:webHidden/>
          </w:rPr>
          <w:t>12</w:t>
        </w:r>
        <w:r w:rsidR="00F318CA">
          <w:rPr>
            <w:noProof/>
            <w:webHidden/>
          </w:rPr>
          <w:fldChar w:fldCharType="end"/>
        </w:r>
      </w:hyperlink>
    </w:p>
    <w:p w:rsidR="00F318CA" w:rsidRDefault="00000000" w14:paraId="45C8233B" w14:textId="36473837">
      <w:pPr>
        <w:pStyle w:val="Spistreci2"/>
        <w:rPr>
          <w:rFonts w:asciiTheme="minorHAnsi" w:hAnsiTheme="minorHAnsi" w:eastAsiaTheme="minorEastAsia" w:cstheme="minorBidi"/>
          <w:noProof/>
          <w:szCs w:val="22"/>
          <w:lang w:eastAsia="pl-PL"/>
        </w:rPr>
      </w:pPr>
      <w:hyperlink w:history="1" w:anchor="_Toc133496030">
        <w:r w:rsidRPr="002337DB" w:rsidR="00F318CA">
          <w:rPr>
            <w:rStyle w:val="Hipercze"/>
            <w:noProof/>
          </w:rPr>
          <w:t>3.1.</w:t>
        </w:r>
        <w:r w:rsidR="00F318CA">
          <w:rPr>
            <w:rFonts w:asciiTheme="minorHAnsi" w:hAnsiTheme="minorHAnsi" w:eastAsiaTheme="minorEastAsia" w:cstheme="minorBidi"/>
            <w:noProof/>
            <w:szCs w:val="22"/>
            <w:lang w:eastAsia="pl-PL"/>
          </w:rPr>
          <w:tab/>
        </w:r>
        <w:r w:rsidRPr="002337DB" w:rsidR="00F318CA">
          <w:rPr>
            <w:rStyle w:val="Hipercze"/>
            <w:noProof/>
          </w:rPr>
          <w:t>Opis środowiska integracyjnego</w:t>
        </w:r>
        <w:r w:rsidR="00F318CA">
          <w:rPr>
            <w:noProof/>
            <w:webHidden/>
          </w:rPr>
          <w:tab/>
        </w:r>
        <w:r w:rsidR="00F318CA">
          <w:rPr>
            <w:noProof/>
            <w:webHidden/>
          </w:rPr>
          <w:fldChar w:fldCharType="begin"/>
        </w:r>
        <w:r w:rsidR="00F318CA">
          <w:rPr>
            <w:noProof/>
            <w:webHidden/>
          </w:rPr>
          <w:instrText xml:space="preserve"> PAGEREF _Toc133496030 \h </w:instrText>
        </w:r>
        <w:r w:rsidR="00F318CA">
          <w:rPr>
            <w:noProof/>
            <w:webHidden/>
          </w:rPr>
        </w:r>
        <w:r w:rsidR="00F318CA">
          <w:rPr>
            <w:noProof/>
            <w:webHidden/>
          </w:rPr>
          <w:fldChar w:fldCharType="separate"/>
        </w:r>
        <w:r w:rsidR="00F318CA">
          <w:rPr>
            <w:noProof/>
            <w:webHidden/>
          </w:rPr>
          <w:t>12</w:t>
        </w:r>
        <w:r w:rsidR="00F318CA">
          <w:rPr>
            <w:noProof/>
            <w:webHidden/>
          </w:rPr>
          <w:fldChar w:fldCharType="end"/>
        </w:r>
      </w:hyperlink>
    </w:p>
    <w:p w:rsidR="00F318CA" w:rsidRDefault="00000000" w14:paraId="29FC6188" w14:textId="596C2B91">
      <w:pPr>
        <w:pStyle w:val="Spistreci2"/>
        <w:rPr>
          <w:rFonts w:asciiTheme="minorHAnsi" w:hAnsiTheme="minorHAnsi" w:eastAsiaTheme="minorEastAsia" w:cstheme="minorBidi"/>
          <w:noProof/>
          <w:szCs w:val="22"/>
          <w:lang w:eastAsia="pl-PL"/>
        </w:rPr>
      </w:pPr>
      <w:hyperlink w:history="1" w:anchor="_Toc133496031">
        <w:r w:rsidRPr="002337DB" w:rsidR="00F318CA">
          <w:rPr>
            <w:rStyle w:val="Hipercze"/>
            <w:noProof/>
          </w:rPr>
          <w:t>3.2.</w:t>
        </w:r>
        <w:r w:rsidR="00F318CA">
          <w:rPr>
            <w:rFonts w:asciiTheme="minorHAnsi" w:hAnsiTheme="minorHAnsi" w:eastAsiaTheme="minorEastAsia" w:cstheme="minorBidi"/>
            <w:noProof/>
            <w:szCs w:val="22"/>
            <w:lang w:eastAsia="pl-PL"/>
          </w:rPr>
          <w:tab/>
        </w:r>
        <w:r w:rsidRPr="002337DB" w:rsidR="00F318CA">
          <w:rPr>
            <w:rStyle w:val="Hipercze"/>
            <w:noProof/>
          </w:rPr>
          <w:t>Zakres informacyjny wniosku o dostęp do środowiska integracyjnego</w:t>
        </w:r>
        <w:r w:rsidR="00F318CA">
          <w:rPr>
            <w:noProof/>
            <w:webHidden/>
          </w:rPr>
          <w:tab/>
        </w:r>
        <w:r w:rsidR="00F318CA">
          <w:rPr>
            <w:noProof/>
            <w:webHidden/>
          </w:rPr>
          <w:fldChar w:fldCharType="begin"/>
        </w:r>
        <w:r w:rsidR="00F318CA">
          <w:rPr>
            <w:noProof/>
            <w:webHidden/>
          </w:rPr>
          <w:instrText xml:space="preserve"> PAGEREF _Toc133496031 \h </w:instrText>
        </w:r>
        <w:r w:rsidR="00F318CA">
          <w:rPr>
            <w:noProof/>
            <w:webHidden/>
          </w:rPr>
        </w:r>
        <w:r w:rsidR="00F318CA">
          <w:rPr>
            <w:noProof/>
            <w:webHidden/>
          </w:rPr>
          <w:fldChar w:fldCharType="separate"/>
        </w:r>
        <w:r w:rsidR="00F318CA">
          <w:rPr>
            <w:noProof/>
            <w:webHidden/>
          </w:rPr>
          <w:t>13</w:t>
        </w:r>
        <w:r w:rsidR="00F318CA">
          <w:rPr>
            <w:noProof/>
            <w:webHidden/>
          </w:rPr>
          <w:fldChar w:fldCharType="end"/>
        </w:r>
      </w:hyperlink>
    </w:p>
    <w:p w:rsidR="00F318CA" w:rsidRDefault="00000000" w14:paraId="523662BD" w14:textId="53B027E7">
      <w:pPr>
        <w:pStyle w:val="Spistreci2"/>
        <w:rPr>
          <w:rFonts w:asciiTheme="minorHAnsi" w:hAnsiTheme="minorHAnsi" w:eastAsiaTheme="minorEastAsia" w:cstheme="minorBidi"/>
          <w:noProof/>
          <w:szCs w:val="22"/>
          <w:lang w:eastAsia="pl-PL"/>
        </w:rPr>
      </w:pPr>
      <w:hyperlink w:history="1" w:anchor="_Toc133496032">
        <w:r w:rsidRPr="002337DB" w:rsidR="00F318CA">
          <w:rPr>
            <w:rStyle w:val="Hipercze"/>
            <w:noProof/>
          </w:rPr>
          <w:t>3.3.</w:t>
        </w:r>
        <w:r w:rsidR="00F318CA">
          <w:rPr>
            <w:rFonts w:asciiTheme="minorHAnsi" w:hAnsiTheme="minorHAnsi" w:eastAsiaTheme="minorEastAsia" w:cstheme="minorBidi"/>
            <w:noProof/>
            <w:szCs w:val="22"/>
            <w:lang w:eastAsia="pl-PL"/>
          </w:rPr>
          <w:tab/>
        </w:r>
        <w:r w:rsidRPr="002337DB" w:rsidR="00F318CA">
          <w:rPr>
            <w:rStyle w:val="Hipercze"/>
            <w:noProof/>
          </w:rPr>
          <w:t>Przebieg procesu nadawania dostępu do środowiska integracyjnego P1</w:t>
        </w:r>
        <w:r w:rsidR="00F318CA">
          <w:rPr>
            <w:noProof/>
            <w:webHidden/>
          </w:rPr>
          <w:tab/>
        </w:r>
        <w:r w:rsidR="00F318CA">
          <w:rPr>
            <w:noProof/>
            <w:webHidden/>
          </w:rPr>
          <w:fldChar w:fldCharType="begin"/>
        </w:r>
        <w:r w:rsidR="00F318CA">
          <w:rPr>
            <w:noProof/>
            <w:webHidden/>
          </w:rPr>
          <w:instrText xml:space="preserve"> PAGEREF _Toc133496032 \h </w:instrText>
        </w:r>
        <w:r w:rsidR="00F318CA">
          <w:rPr>
            <w:noProof/>
            <w:webHidden/>
          </w:rPr>
        </w:r>
        <w:r w:rsidR="00F318CA">
          <w:rPr>
            <w:noProof/>
            <w:webHidden/>
          </w:rPr>
          <w:fldChar w:fldCharType="separate"/>
        </w:r>
        <w:r w:rsidR="00F318CA">
          <w:rPr>
            <w:noProof/>
            <w:webHidden/>
          </w:rPr>
          <w:t>14</w:t>
        </w:r>
        <w:r w:rsidR="00F318CA">
          <w:rPr>
            <w:noProof/>
            <w:webHidden/>
          </w:rPr>
          <w:fldChar w:fldCharType="end"/>
        </w:r>
      </w:hyperlink>
    </w:p>
    <w:p w:rsidR="00F318CA" w:rsidRDefault="00000000" w14:paraId="0B76DFAE" w14:textId="6EB5C218">
      <w:pPr>
        <w:pStyle w:val="Spistreci1"/>
        <w:rPr>
          <w:rFonts w:asciiTheme="minorHAnsi" w:hAnsiTheme="minorHAnsi" w:eastAsiaTheme="minorEastAsia" w:cstheme="minorBidi"/>
          <w:b w:val="0"/>
          <w:noProof/>
          <w:szCs w:val="22"/>
          <w:lang w:eastAsia="pl-PL"/>
        </w:rPr>
      </w:pPr>
      <w:hyperlink w:history="1" w:anchor="_Toc133496033">
        <w:r w:rsidRPr="002337DB" w:rsidR="00F318CA">
          <w:rPr>
            <w:rStyle w:val="Hipercze"/>
            <w:noProof/>
          </w:rPr>
          <w:t>4.</w:t>
        </w:r>
        <w:r w:rsidR="00F318CA">
          <w:rPr>
            <w:rFonts w:asciiTheme="minorHAnsi" w:hAnsiTheme="minorHAnsi" w:eastAsiaTheme="minorEastAsia" w:cstheme="minorBidi"/>
            <w:b w:val="0"/>
            <w:noProof/>
            <w:szCs w:val="22"/>
            <w:lang w:eastAsia="pl-PL"/>
          </w:rPr>
          <w:tab/>
        </w:r>
        <w:r w:rsidRPr="002337DB" w:rsidR="00F318CA">
          <w:rPr>
            <w:rStyle w:val="Hipercze"/>
            <w:noProof/>
          </w:rPr>
          <w:t>Dostęp do usług sieciowych</w:t>
        </w:r>
        <w:r w:rsidR="00F318CA">
          <w:rPr>
            <w:noProof/>
            <w:webHidden/>
          </w:rPr>
          <w:tab/>
        </w:r>
        <w:r w:rsidR="00F318CA">
          <w:rPr>
            <w:noProof/>
            <w:webHidden/>
          </w:rPr>
          <w:fldChar w:fldCharType="begin"/>
        </w:r>
        <w:r w:rsidR="00F318CA">
          <w:rPr>
            <w:noProof/>
            <w:webHidden/>
          </w:rPr>
          <w:instrText xml:space="preserve"> PAGEREF _Toc133496033 \h </w:instrText>
        </w:r>
        <w:r w:rsidR="00F318CA">
          <w:rPr>
            <w:noProof/>
            <w:webHidden/>
          </w:rPr>
        </w:r>
        <w:r w:rsidR="00F318CA">
          <w:rPr>
            <w:noProof/>
            <w:webHidden/>
          </w:rPr>
          <w:fldChar w:fldCharType="separate"/>
        </w:r>
        <w:r w:rsidR="00F318CA">
          <w:rPr>
            <w:noProof/>
            <w:webHidden/>
          </w:rPr>
          <w:t>16</w:t>
        </w:r>
        <w:r w:rsidR="00F318CA">
          <w:rPr>
            <w:noProof/>
            <w:webHidden/>
          </w:rPr>
          <w:fldChar w:fldCharType="end"/>
        </w:r>
      </w:hyperlink>
    </w:p>
    <w:p w:rsidR="00F318CA" w:rsidRDefault="00000000" w14:paraId="6A6FC2B7" w14:textId="3BE30363">
      <w:pPr>
        <w:pStyle w:val="Spistreci2"/>
        <w:rPr>
          <w:rFonts w:asciiTheme="minorHAnsi" w:hAnsiTheme="minorHAnsi" w:eastAsiaTheme="minorEastAsia" w:cstheme="minorBidi"/>
          <w:noProof/>
          <w:szCs w:val="22"/>
          <w:lang w:eastAsia="pl-PL"/>
        </w:rPr>
      </w:pPr>
      <w:hyperlink w:history="1" w:anchor="_Toc133496034">
        <w:r w:rsidRPr="002337DB" w:rsidR="00F318CA">
          <w:rPr>
            <w:rStyle w:val="Hipercze"/>
            <w:noProof/>
          </w:rPr>
          <w:t>4.1.</w:t>
        </w:r>
        <w:r w:rsidR="00F318CA">
          <w:rPr>
            <w:rFonts w:asciiTheme="minorHAnsi" w:hAnsiTheme="minorHAnsi" w:eastAsiaTheme="minorEastAsia" w:cstheme="minorBidi"/>
            <w:noProof/>
            <w:szCs w:val="22"/>
            <w:lang w:eastAsia="pl-PL"/>
          </w:rPr>
          <w:tab/>
        </w:r>
        <w:r w:rsidRPr="002337DB" w:rsidR="00F318CA">
          <w:rPr>
            <w:rStyle w:val="Hipercze"/>
            <w:noProof/>
          </w:rPr>
          <w:t>Warunki uzyskania dostępu do usług</w:t>
        </w:r>
        <w:r w:rsidR="00F318CA">
          <w:rPr>
            <w:noProof/>
            <w:webHidden/>
          </w:rPr>
          <w:tab/>
        </w:r>
        <w:r w:rsidR="00F318CA">
          <w:rPr>
            <w:noProof/>
            <w:webHidden/>
          </w:rPr>
          <w:fldChar w:fldCharType="begin"/>
        </w:r>
        <w:r w:rsidR="00F318CA">
          <w:rPr>
            <w:noProof/>
            <w:webHidden/>
          </w:rPr>
          <w:instrText xml:space="preserve"> PAGEREF _Toc133496034 \h </w:instrText>
        </w:r>
        <w:r w:rsidR="00F318CA">
          <w:rPr>
            <w:noProof/>
            <w:webHidden/>
          </w:rPr>
        </w:r>
        <w:r w:rsidR="00F318CA">
          <w:rPr>
            <w:noProof/>
            <w:webHidden/>
          </w:rPr>
          <w:fldChar w:fldCharType="separate"/>
        </w:r>
        <w:r w:rsidR="00F318CA">
          <w:rPr>
            <w:noProof/>
            <w:webHidden/>
          </w:rPr>
          <w:t>16</w:t>
        </w:r>
        <w:r w:rsidR="00F318CA">
          <w:rPr>
            <w:noProof/>
            <w:webHidden/>
          </w:rPr>
          <w:fldChar w:fldCharType="end"/>
        </w:r>
      </w:hyperlink>
    </w:p>
    <w:p w:rsidR="00F318CA" w:rsidRDefault="00000000" w14:paraId="5C8DE2A3" w14:textId="67FD9306">
      <w:pPr>
        <w:pStyle w:val="Spistreci2"/>
        <w:rPr>
          <w:rFonts w:asciiTheme="minorHAnsi" w:hAnsiTheme="minorHAnsi" w:eastAsiaTheme="minorEastAsia" w:cstheme="minorBidi"/>
          <w:noProof/>
          <w:szCs w:val="22"/>
          <w:lang w:eastAsia="pl-PL"/>
        </w:rPr>
      </w:pPr>
      <w:hyperlink w:history="1" w:anchor="_Toc133496035">
        <w:r w:rsidRPr="002337DB" w:rsidR="00F318CA">
          <w:rPr>
            <w:rStyle w:val="Hipercze"/>
            <w:noProof/>
          </w:rPr>
          <w:t>4.2.</w:t>
        </w:r>
        <w:r w:rsidR="00F318CA">
          <w:rPr>
            <w:rFonts w:asciiTheme="minorHAnsi" w:hAnsiTheme="minorHAnsi" w:eastAsiaTheme="minorEastAsia" w:cstheme="minorBidi"/>
            <w:noProof/>
            <w:szCs w:val="22"/>
            <w:lang w:eastAsia="pl-PL"/>
          </w:rPr>
          <w:tab/>
        </w:r>
        <w:r w:rsidRPr="002337DB" w:rsidR="00F318CA">
          <w:rPr>
            <w:rStyle w:val="Hipercze"/>
            <w:noProof/>
          </w:rPr>
          <w:t>Uwierzytelnienie systemu</w:t>
        </w:r>
        <w:r w:rsidR="00F318CA">
          <w:rPr>
            <w:noProof/>
            <w:webHidden/>
          </w:rPr>
          <w:tab/>
        </w:r>
        <w:r w:rsidR="00F318CA">
          <w:rPr>
            <w:noProof/>
            <w:webHidden/>
          </w:rPr>
          <w:fldChar w:fldCharType="begin"/>
        </w:r>
        <w:r w:rsidR="00F318CA">
          <w:rPr>
            <w:noProof/>
            <w:webHidden/>
          </w:rPr>
          <w:instrText xml:space="preserve"> PAGEREF _Toc133496035 \h </w:instrText>
        </w:r>
        <w:r w:rsidR="00F318CA">
          <w:rPr>
            <w:noProof/>
            <w:webHidden/>
          </w:rPr>
        </w:r>
        <w:r w:rsidR="00F318CA">
          <w:rPr>
            <w:noProof/>
            <w:webHidden/>
          </w:rPr>
          <w:fldChar w:fldCharType="separate"/>
        </w:r>
        <w:r w:rsidR="00F318CA">
          <w:rPr>
            <w:noProof/>
            <w:webHidden/>
          </w:rPr>
          <w:t>17</w:t>
        </w:r>
        <w:r w:rsidR="00F318CA">
          <w:rPr>
            <w:noProof/>
            <w:webHidden/>
          </w:rPr>
          <w:fldChar w:fldCharType="end"/>
        </w:r>
      </w:hyperlink>
    </w:p>
    <w:p w:rsidR="00F318CA" w:rsidRDefault="00000000" w14:paraId="4A3C603B" w14:textId="5A5667B0">
      <w:pPr>
        <w:pStyle w:val="Spistreci2"/>
        <w:rPr>
          <w:rFonts w:asciiTheme="minorHAnsi" w:hAnsiTheme="minorHAnsi" w:eastAsiaTheme="minorEastAsia" w:cstheme="minorBidi"/>
          <w:noProof/>
          <w:szCs w:val="22"/>
          <w:lang w:eastAsia="pl-PL"/>
        </w:rPr>
      </w:pPr>
      <w:hyperlink w:history="1" w:anchor="_Toc133496036">
        <w:r w:rsidRPr="002337DB" w:rsidR="00F318CA">
          <w:rPr>
            <w:rStyle w:val="Hipercze"/>
            <w:noProof/>
          </w:rPr>
          <w:t>4.3.</w:t>
        </w:r>
        <w:r w:rsidR="00F318CA">
          <w:rPr>
            <w:rFonts w:asciiTheme="minorHAnsi" w:hAnsiTheme="minorHAnsi" w:eastAsiaTheme="minorEastAsia" w:cstheme="minorBidi"/>
            <w:noProof/>
            <w:szCs w:val="22"/>
            <w:lang w:eastAsia="pl-PL"/>
          </w:rPr>
          <w:tab/>
        </w:r>
        <w:r w:rsidRPr="002337DB" w:rsidR="00F318CA">
          <w:rPr>
            <w:rStyle w:val="Hipercze"/>
            <w:noProof/>
          </w:rPr>
          <w:t>Uwierzytelnienie danych</w:t>
        </w:r>
        <w:r w:rsidR="00F318CA">
          <w:rPr>
            <w:noProof/>
            <w:webHidden/>
          </w:rPr>
          <w:tab/>
        </w:r>
        <w:r w:rsidR="00F318CA">
          <w:rPr>
            <w:noProof/>
            <w:webHidden/>
          </w:rPr>
          <w:fldChar w:fldCharType="begin"/>
        </w:r>
        <w:r w:rsidR="00F318CA">
          <w:rPr>
            <w:noProof/>
            <w:webHidden/>
          </w:rPr>
          <w:instrText xml:space="preserve"> PAGEREF _Toc133496036 \h </w:instrText>
        </w:r>
        <w:r w:rsidR="00F318CA">
          <w:rPr>
            <w:noProof/>
            <w:webHidden/>
          </w:rPr>
        </w:r>
        <w:r w:rsidR="00F318CA">
          <w:rPr>
            <w:noProof/>
            <w:webHidden/>
          </w:rPr>
          <w:fldChar w:fldCharType="separate"/>
        </w:r>
        <w:r w:rsidR="00F318CA">
          <w:rPr>
            <w:noProof/>
            <w:webHidden/>
          </w:rPr>
          <w:t>17</w:t>
        </w:r>
        <w:r w:rsidR="00F318CA">
          <w:rPr>
            <w:noProof/>
            <w:webHidden/>
          </w:rPr>
          <w:fldChar w:fldCharType="end"/>
        </w:r>
      </w:hyperlink>
    </w:p>
    <w:p w:rsidR="00F318CA" w:rsidRDefault="00000000" w14:paraId="0944892F" w14:textId="2EE60575">
      <w:pPr>
        <w:pStyle w:val="Spistreci2"/>
        <w:rPr>
          <w:rFonts w:asciiTheme="minorHAnsi" w:hAnsiTheme="minorHAnsi" w:eastAsiaTheme="minorEastAsia" w:cstheme="minorBidi"/>
          <w:noProof/>
          <w:szCs w:val="22"/>
          <w:lang w:eastAsia="pl-PL"/>
        </w:rPr>
      </w:pPr>
      <w:hyperlink w:history="1" w:anchor="_Toc133496037">
        <w:r w:rsidRPr="002337DB" w:rsidR="00F318CA">
          <w:rPr>
            <w:rStyle w:val="Hipercze"/>
            <w:noProof/>
          </w:rPr>
          <w:t>4.4.</w:t>
        </w:r>
        <w:r w:rsidR="00F318CA">
          <w:rPr>
            <w:rFonts w:asciiTheme="minorHAnsi" w:hAnsiTheme="minorHAnsi" w:eastAsiaTheme="minorEastAsia" w:cstheme="minorBidi"/>
            <w:noProof/>
            <w:szCs w:val="22"/>
            <w:lang w:eastAsia="pl-PL"/>
          </w:rPr>
          <w:tab/>
        </w:r>
        <w:r w:rsidRPr="002337DB" w:rsidR="00F318CA">
          <w:rPr>
            <w:rStyle w:val="Hipercze"/>
            <w:noProof/>
          </w:rPr>
          <w:t>Opis WS-Security</w:t>
        </w:r>
        <w:r w:rsidR="00F318CA">
          <w:rPr>
            <w:noProof/>
            <w:webHidden/>
          </w:rPr>
          <w:tab/>
        </w:r>
        <w:r w:rsidR="00F318CA">
          <w:rPr>
            <w:noProof/>
            <w:webHidden/>
          </w:rPr>
          <w:fldChar w:fldCharType="begin"/>
        </w:r>
        <w:r w:rsidR="00F318CA">
          <w:rPr>
            <w:noProof/>
            <w:webHidden/>
          </w:rPr>
          <w:instrText xml:space="preserve"> PAGEREF _Toc133496037 \h </w:instrText>
        </w:r>
        <w:r w:rsidR="00F318CA">
          <w:rPr>
            <w:noProof/>
            <w:webHidden/>
          </w:rPr>
        </w:r>
        <w:r w:rsidR="00F318CA">
          <w:rPr>
            <w:noProof/>
            <w:webHidden/>
          </w:rPr>
          <w:fldChar w:fldCharType="separate"/>
        </w:r>
        <w:r w:rsidR="00F318CA">
          <w:rPr>
            <w:noProof/>
            <w:webHidden/>
          </w:rPr>
          <w:t>18</w:t>
        </w:r>
        <w:r w:rsidR="00F318CA">
          <w:rPr>
            <w:noProof/>
            <w:webHidden/>
          </w:rPr>
          <w:fldChar w:fldCharType="end"/>
        </w:r>
      </w:hyperlink>
    </w:p>
    <w:p w:rsidR="00F318CA" w:rsidRDefault="00000000" w14:paraId="254F8A12" w14:textId="17FC0A8E">
      <w:pPr>
        <w:pStyle w:val="Spistreci2"/>
        <w:rPr>
          <w:rFonts w:asciiTheme="minorHAnsi" w:hAnsiTheme="minorHAnsi" w:eastAsiaTheme="minorEastAsia" w:cstheme="minorBidi"/>
          <w:noProof/>
          <w:szCs w:val="22"/>
          <w:lang w:eastAsia="pl-PL"/>
        </w:rPr>
      </w:pPr>
      <w:hyperlink w:history="1" w:anchor="_Toc133496038">
        <w:r w:rsidRPr="002337DB" w:rsidR="00F318CA">
          <w:rPr>
            <w:rStyle w:val="Hipercze"/>
            <w:noProof/>
          </w:rPr>
          <w:t>4.5.</w:t>
        </w:r>
        <w:r w:rsidR="00F318CA">
          <w:rPr>
            <w:rFonts w:asciiTheme="minorHAnsi" w:hAnsiTheme="minorHAnsi" w:eastAsiaTheme="minorEastAsia" w:cstheme="minorBidi"/>
            <w:noProof/>
            <w:szCs w:val="22"/>
            <w:lang w:eastAsia="pl-PL"/>
          </w:rPr>
          <w:tab/>
        </w:r>
        <w:r w:rsidRPr="002337DB" w:rsidR="00F318CA">
          <w:rPr>
            <w:rStyle w:val="Hipercze"/>
            <w:noProof/>
          </w:rPr>
          <w:t>Sposób zwracania błędów</w:t>
        </w:r>
        <w:r w:rsidR="00F318CA">
          <w:rPr>
            <w:noProof/>
            <w:webHidden/>
          </w:rPr>
          <w:tab/>
        </w:r>
        <w:r w:rsidR="00F318CA">
          <w:rPr>
            <w:noProof/>
            <w:webHidden/>
          </w:rPr>
          <w:fldChar w:fldCharType="begin"/>
        </w:r>
        <w:r w:rsidR="00F318CA">
          <w:rPr>
            <w:noProof/>
            <w:webHidden/>
          </w:rPr>
          <w:instrText xml:space="preserve"> PAGEREF _Toc133496038 \h </w:instrText>
        </w:r>
        <w:r w:rsidR="00F318CA">
          <w:rPr>
            <w:noProof/>
            <w:webHidden/>
          </w:rPr>
        </w:r>
        <w:r w:rsidR="00F318CA">
          <w:rPr>
            <w:noProof/>
            <w:webHidden/>
          </w:rPr>
          <w:fldChar w:fldCharType="separate"/>
        </w:r>
        <w:r w:rsidR="00F318CA">
          <w:rPr>
            <w:noProof/>
            <w:webHidden/>
          </w:rPr>
          <w:t>18</w:t>
        </w:r>
        <w:r w:rsidR="00F318CA">
          <w:rPr>
            <w:noProof/>
            <w:webHidden/>
          </w:rPr>
          <w:fldChar w:fldCharType="end"/>
        </w:r>
      </w:hyperlink>
    </w:p>
    <w:p w:rsidR="00F318CA" w:rsidRDefault="00000000" w14:paraId="77709EA4" w14:textId="5C92F55D">
      <w:pPr>
        <w:pStyle w:val="Spistreci2"/>
        <w:rPr>
          <w:rFonts w:asciiTheme="minorHAnsi" w:hAnsiTheme="minorHAnsi" w:eastAsiaTheme="minorEastAsia" w:cstheme="minorBidi"/>
          <w:noProof/>
          <w:szCs w:val="22"/>
          <w:lang w:eastAsia="pl-PL"/>
        </w:rPr>
      </w:pPr>
      <w:hyperlink w:history="1" w:anchor="_Toc133496039">
        <w:r w:rsidRPr="002337DB" w:rsidR="00F318CA">
          <w:rPr>
            <w:rStyle w:val="Hipercze"/>
            <w:noProof/>
          </w:rPr>
          <w:t>4.6.</w:t>
        </w:r>
        <w:r w:rsidR="00F318CA">
          <w:rPr>
            <w:rFonts w:asciiTheme="minorHAnsi" w:hAnsiTheme="minorHAnsi" w:eastAsiaTheme="minorEastAsia" w:cstheme="minorBidi"/>
            <w:noProof/>
            <w:szCs w:val="22"/>
            <w:lang w:eastAsia="pl-PL"/>
          </w:rPr>
          <w:tab/>
        </w:r>
        <w:r w:rsidRPr="002337DB" w:rsidR="00F318CA">
          <w:rPr>
            <w:rStyle w:val="Hipercze"/>
            <w:noProof/>
          </w:rPr>
          <w:t>Tymczasowa blokada konta w przypadku wykrycia nadużyć</w:t>
        </w:r>
        <w:r w:rsidR="00F318CA">
          <w:rPr>
            <w:noProof/>
            <w:webHidden/>
          </w:rPr>
          <w:tab/>
        </w:r>
        <w:r w:rsidR="00F318CA">
          <w:rPr>
            <w:noProof/>
            <w:webHidden/>
          </w:rPr>
          <w:fldChar w:fldCharType="begin"/>
        </w:r>
        <w:r w:rsidR="00F318CA">
          <w:rPr>
            <w:noProof/>
            <w:webHidden/>
          </w:rPr>
          <w:instrText xml:space="preserve"> PAGEREF _Toc133496039 \h </w:instrText>
        </w:r>
        <w:r w:rsidR="00F318CA">
          <w:rPr>
            <w:noProof/>
            <w:webHidden/>
          </w:rPr>
        </w:r>
        <w:r w:rsidR="00F318CA">
          <w:rPr>
            <w:noProof/>
            <w:webHidden/>
          </w:rPr>
          <w:fldChar w:fldCharType="separate"/>
        </w:r>
        <w:r w:rsidR="00F318CA">
          <w:rPr>
            <w:noProof/>
            <w:webHidden/>
          </w:rPr>
          <w:t>19</w:t>
        </w:r>
        <w:r w:rsidR="00F318CA">
          <w:rPr>
            <w:noProof/>
            <w:webHidden/>
          </w:rPr>
          <w:fldChar w:fldCharType="end"/>
        </w:r>
      </w:hyperlink>
    </w:p>
    <w:p w:rsidR="00F318CA" w:rsidRDefault="00000000" w14:paraId="3682EC12" w14:textId="23174214">
      <w:pPr>
        <w:pStyle w:val="Spistreci2"/>
        <w:rPr>
          <w:rFonts w:asciiTheme="minorHAnsi" w:hAnsiTheme="minorHAnsi" w:eastAsiaTheme="minorEastAsia" w:cstheme="minorBidi"/>
          <w:noProof/>
          <w:szCs w:val="22"/>
          <w:lang w:eastAsia="pl-PL"/>
        </w:rPr>
      </w:pPr>
      <w:hyperlink w:history="1" w:anchor="_Toc133496040">
        <w:r w:rsidRPr="002337DB" w:rsidR="00F318CA">
          <w:rPr>
            <w:rStyle w:val="Hipercze"/>
            <w:noProof/>
          </w:rPr>
          <w:t>4.7.</w:t>
        </w:r>
        <w:r w:rsidR="00F318CA">
          <w:rPr>
            <w:rFonts w:asciiTheme="minorHAnsi" w:hAnsiTheme="minorHAnsi" w:eastAsiaTheme="minorEastAsia" w:cstheme="minorBidi"/>
            <w:noProof/>
            <w:szCs w:val="22"/>
            <w:lang w:eastAsia="pl-PL"/>
          </w:rPr>
          <w:tab/>
        </w:r>
        <w:r w:rsidRPr="002337DB" w:rsidR="00F318CA">
          <w:rPr>
            <w:rStyle w:val="Hipercze"/>
            <w:noProof/>
          </w:rPr>
          <w:t>Uprawnienia dostępu do dokumentów</w:t>
        </w:r>
        <w:r w:rsidR="00F318CA">
          <w:rPr>
            <w:noProof/>
            <w:webHidden/>
          </w:rPr>
          <w:tab/>
        </w:r>
        <w:r w:rsidR="00F318CA">
          <w:rPr>
            <w:noProof/>
            <w:webHidden/>
          </w:rPr>
          <w:fldChar w:fldCharType="begin"/>
        </w:r>
        <w:r w:rsidR="00F318CA">
          <w:rPr>
            <w:noProof/>
            <w:webHidden/>
          </w:rPr>
          <w:instrText xml:space="preserve"> PAGEREF _Toc133496040 \h </w:instrText>
        </w:r>
        <w:r w:rsidR="00F318CA">
          <w:rPr>
            <w:noProof/>
            <w:webHidden/>
          </w:rPr>
        </w:r>
        <w:r w:rsidR="00F318CA">
          <w:rPr>
            <w:noProof/>
            <w:webHidden/>
          </w:rPr>
          <w:fldChar w:fldCharType="separate"/>
        </w:r>
        <w:r w:rsidR="00F318CA">
          <w:rPr>
            <w:noProof/>
            <w:webHidden/>
          </w:rPr>
          <w:t>19</w:t>
        </w:r>
        <w:r w:rsidR="00F318CA">
          <w:rPr>
            <w:noProof/>
            <w:webHidden/>
          </w:rPr>
          <w:fldChar w:fldCharType="end"/>
        </w:r>
      </w:hyperlink>
    </w:p>
    <w:p w:rsidR="00F318CA" w:rsidRDefault="00000000" w14:paraId="57A736FE" w14:textId="2FA7DCB8">
      <w:pPr>
        <w:pStyle w:val="Spistreci1"/>
        <w:rPr>
          <w:rFonts w:asciiTheme="minorHAnsi" w:hAnsiTheme="minorHAnsi" w:eastAsiaTheme="minorEastAsia" w:cstheme="minorBidi"/>
          <w:b w:val="0"/>
          <w:noProof/>
          <w:szCs w:val="22"/>
          <w:lang w:eastAsia="pl-PL"/>
        </w:rPr>
      </w:pPr>
      <w:hyperlink w:history="1" w:anchor="_Toc133496041">
        <w:r w:rsidRPr="002337DB" w:rsidR="00F318CA">
          <w:rPr>
            <w:rStyle w:val="Hipercze"/>
            <w:noProof/>
          </w:rPr>
          <w:t>5.</w:t>
        </w:r>
        <w:r w:rsidR="00F318CA">
          <w:rPr>
            <w:rFonts w:asciiTheme="minorHAnsi" w:hAnsiTheme="minorHAnsi" w:eastAsiaTheme="minorEastAsia" w:cstheme="minorBidi"/>
            <w:b w:val="0"/>
            <w:noProof/>
            <w:szCs w:val="22"/>
            <w:lang w:eastAsia="pl-PL"/>
          </w:rPr>
          <w:tab/>
        </w:r>
        <w:r w:rsidRPr="002337DB" w:rsidR="00F318CA">
          <w:rPr>
            <w:rStyle w:val="Hipercze"/>
            <w:noProof/>
          </w:rPr>
          <w:t>Usługi udostępniane przez P1</w:t>
        </w:r>
        <w:r w:rsidR="00F318CA">
          <w:rPr>
            <w:noProof/>
            <w:webHidden/>
          </w:rPr>
          <w:tab/>
        </w:r>
        <w:r w:rsidR="00F318CA">
          <w:rPr>
            <w:noProof/>
            <w:webHidden/>
          </w:rPr>
          <w:fldChar w:fldCharType="begin"/>
        </w:r>
        <w:r w:rsidR="00F318CA">
          <w:rPr>
            <w:noProof/>
            <w:webHidden/>
          </w:rPr>
          <w:instrText xml:space="preserve"> PAGEREF _Toc133496041 \h </w:instrText>
        </w:r>
        <w:r w:rsidR="00F318CA">
          <w:rPr>
            <w:noProof/>
            <w:webHidden/>
          </w:rPr>
        </w:r>
        <w:r w:rsidR="00F318CA">
          <w:rPr>
            <w:noProof/>
            <w:webHidden/>
          </w:rPr>
          <w:fldChar w:fldCharType="separate"/>
        </w:r>
        <w:r w:rsidR="00F318CA">
          <w:rPr>
            <w:noProof/>
            <w:webHidden/>
          </w:rPr>
          <w:t>20</w:t>
        </w:r>
        <w:r w:rsidR="00F318CA">
          <w:rPr>
            <w:noProof/>
            <w:webHidden/>
          </w:rPr>
          <w:fldChar w:fldCharType="end"/>
        </w:r>
      </w:hyperlink>
    </w:p>
    <w:p w:rsidR="00F318CA" w:rsidRDefault="00000000" w14:paraId="44F5A0EA" w14:textId="7E0EBF83">
      <w:pPr>
        <w:pStyle w:val="Spistreci2"/>
        <w:rPr>
          <w:rFonts w:asciiTheme="minorHAnsi" w:hAnsiTheme="minorHAnsi" w:eastAsiaTheme="minorEastAsia" w:cstheme="minorBidi"/>
          <w:noProof/>
          <w:szCs w:val="22"/>
          <w:lang w:eastAsia="pl-PL"/>
        </w:rPr>
      </w:pPr>
      <w:hyperlink w:history="1" w:anchor="_Toc133496042">
        <w:r w:rsidRPr="002337DB" w:rsidR="00F318CA">
          <w:rPr>
            <w:rStyle w:val="Hipercze"/>
            <w:rFonts w:eastAsia="Arial"/>
            <w:noProof/>
          </w:rPr>
          <w:t>5.1.</w:t>
        </w:r>
        <w:r w:rsidR="00F318CA">
          <w:rPr>
            <w:rFonts w:asciiTheme="minorHAnsi" w:hAnsiTheme="minorHAnsi" w:eastAsiaTheme="minorEastAsia" w:cstheme="minorBidi"/>
            <w:noProof/>
            <w:szCs w:val="22"/>
            <w:lang w:eastAsia="pl-PL"/>
          </w:rPr>
          <w:tab/>
        </w:r>
        <w:r w:rsidRPr="002337DB" w:rsidR="00F318CA">
          <w:rPr>
            <w:rStyle w:val="Hipercze"/>
            <w:noProof/>
          </w:rPr>
          <w:t>Kontekst wywołania</w:t>
        </w:r>
        <w:r w:rsidR="00F318CA">
          <w:rPr>
            <w:noProof/>
            <w:webHidden/>
          </w:rPr>
          <w:tab/>
        </w:r>
        <w:r w:rsidR="00F318CA">
          <w:rPr>
            <w:noProof/>
            <w:webHidden/>
          </w:rPr>
          <w:fldChar w:fldCharType="begin"/>
        </w:r>
        <w:r w:rsidR="00F318CA">
          <w:rPr>
            <w:noProof/>
            <w:webHidden/>
          </w:rPr>
          <w:instrText xml:space="preserve"> PAGEREF _Toc133496042 \h </w:instrText>
        </w:r>
        <w:r w:rsidR="00F318CA">
          <w:rPr>
            <w:noProof/>
            <w:webHidden/>
          </w:rPr>
        </w:r>
        <w:r w:rsidR="00F318CA">
          <w:rPr>
            <w:noProof/>
            <w:webHidden/>
          </w:rPr>
          <w:fldChar w:fldCharType="separate"/>
        </w:r>
        <w:r w:rsidR="00F318CA">
          <w:rPr>
            <w:noProof/>
            <w:webHidden/>
          </w:rPr>
          <w:t>20</w:t>
        </w:r>
        <w:r w:rsidR="00F318CA">
          <w:rPr>
            <w:noProof/>
            <w:webHidden/>
          </w:rPr>
          <w:fldChar w:fldCharType="end"/>
        </w:r>
      </w:hyperlink>
    </w:p>
    <w:p w:rsidR="00F318CA" w:rsidRDefault="00000000" w14:paraId="1E2B0767" w14:textId="6A0F013E">
      <w:pPr>
        <w:pStyle w:val="Spistreci2"/>
        <w:rPr>
          <w:rFonts w:asciiTheme="minorHAnsi" w:hAnsiTheme="minorHAnsi" w:eastAsiaTheme="minorEastAsia" w:cstheme="minorBidi"/>
          <w:noProof/>
          <w:szCs w:val="22"/>
          <w:lang w:eastAsia="pl-PL"/>
        </w:rPr>
      </w:pPr>
      <w:hyperlink w:history="1" w:anchor="_Toc133496043">
        <w:r w:rsidRPr="002337DB" w:rsidR="00F318CA">
          <w:rPr>
            <w:rStyle w:val="Hipercze"/>
            <w:rFonts w:eastAsia="Arial"/>
            <w:noProof/>
          </w:rPr>
          <w:t>5.2.</w:t>
        </w:r>
        <w:r w:rsidR="00F318CA">
          <w:rPr>
            <w:rFonts w:asciiTheme="minorHAnsi" w:hAnsiTheme="minorHAnsi" w:eastAsiaTheme="minorEastAsia" w:cstheme="minorBidi"/>
            <w:noProof/>
            <w:szCs w:val="22"/>
            <w:lang w:eastAsia="pl-PL"/>
          </w:rPr>
          <w:tab/>
        </w:r>
        <w:r w:rsidRPr="002337DB" w:rsidR="00F318CA">
          <w:rPr>
            <w:rStyle w:val="Hipercze"/>
            <w:noProof/>
          </w:rPr>
          <w:t>Role podmiotów, role biznesowe i uprawnienia do usług</w:t>
        </w:r>
        <w:r w:rsidR="00F318CA">
          <w:rPr>
            <w:noProof/>
            <w:webHidden/>
          </w:rPr>
          <w:tab/>
        </w:r>
        <w:r w:rsidR="00F318CA">
          <w:rPr>
            <w:noProof/>
            <w:webHidden/>
          </w:rPr>
          <w:fldChar w:fldCharType="begin"/>
        </w:r>
        <w:r w:rsidR="00F318CA">
          <w:rPr>
            <w:noProof/>
            <w:webHidden/>
          </w:rPr>
          <w:instrText xml:space="preserve"> PAGEREF _Toc133496043 \h </w:instrText>
        </w:r>
        <w:r w:rsidR="00F318CA">
          <w:rPr>
            <w:noProof/>
            <w:webHidden/>
          </w:rPr>
        </w:r>
        <w:r w:rsidR="00F318CA">
          <w:rPr>
            <w:noProof/>
            <w:webHidden/>
          </w:rPr>
          <w:fldChar w:fldCharType="separate"/>
        </w:r>
        <w:r w:rsidR="00F318CA">
          <w:rPr>
            <w:noProof/>
            <w:webHidden/>
          </w:rPr>
          <w:t>21</w:t>
        </w:r>
        <w:r w:rsidR="00F318CA">
          <w:rPr>
            <w:noProof/>
            <w:webHidden/>
          </w:rPr>
          <w:fldChar w:fldCharType="end"/>
        </w:r>
      </w:hyperlink>
    </w:p>
    <w:p w:rsidR="00F318CA" w:rsidRDefault="00000000" w14:paraId="73C7BE73" w14:textId="43FCC57F">
      <w:pPr>
        <w:pStyle w:val="Spistreci2"/>
        <w:rPr>
          <w:rFonts w:asciiTheme="minorHAnsi" w:hAnsiTheme="minorHAnsi" w:eastAsiaTheme="minorEastAsia" w:cstheme="minorBidi"/>
          <w:noProof/>
          <w:szCs w:val="22"/>
          <w:lang w:eastAsia="pl-PL"/>
        </w:rPr>
      </w:pPr>
      <w:hyperlink w:history="1" w:anchor="_Toc133496044">
        <w:r w:rsidRPr="002337DB" w:rsidR="00F318CA">
          <w:rPr>
            <w:rStyle w:val="Hipercze"/>
            <w:noProof/>
          </w:rPr>
          <w:t>5.3.</w:t>
        </w:r>
        <w:r w:rsidR="00F318CA">
          <w:rPr>
            <w:rFonts w:asciiTheme="minorHAnsi" w:hAnsiTheme="minorHAnsi" w:eastAsiaTheme="minorEastAsia" w:cstheme="minorBidi"/>
            <w:noProof/>
            <w:szCs w:val="22"/>
            <w:lang w:eastAsia="pl-PL"/>
          </w:rPr>
          <w:tab/>
        </w:r>
        <w:r w:rsidRPr="002337DB" w:rsidR="00F318CA">
          <w:rPr>
            <w:rStyle w:val="Hipercze"/>
            <w:noProof/>
          </w:rPr>
          <w:t>Scenariusze wywoływania usług</w:t>
        </w:r>
        <w:r w:rsidR="00F318CA">
          <w:rPr>
            <w:noProof/>
            <w:webHidden/>
          </w:rPr>
          <w:tab/>
        </w:r>
        <w:r w:rsidR="00F318CA">
          <w:rPr>
            <w:noProof/>
            <w:webHidden/>
          </w:rPr>
          <w:fldChar w:fldCharType="begin"/>
        </w:r>
        <w:r w:rsidR="00F318CA">
          <w:rPr>
            <w:noProof/>
            <w:webHidden/>
          </w:rPr>
          <w:instrText xml:space="preserve"> PAGEREF _Toc133496044 \h </w:instrText>
        </w:r>
        <w:r w:rsidR="00F318CA">
          <w:rPr>
            <w:noProof/>
            <w:webHidden/>
          </w:rPr>
        </w:r>
        <w:r w:rsidR="00F318CA">
          <w:rPr>
            <w:noProof/>
            <w:webHidden/>
          </w:rPr>
          <w:fldChar w:fldCharType="separate"/>
        </w:r>
        <w:r w:rsidR="00F318CA">
          <w:rPr>
            <w:noProof/>
            <w:webHidden/>
          </w:rPr>
          <w:t>22</w:t>
        </w:r>
        <w:r w:rsidR="00F318CA">
          <w:rPr>
            <w:noProof/>
            <w:webHidden/>
          </w:rPr>
          <w:fldChar w:fldCharType="end"/>
        </w:r>
      </w:hyperlink>
    </w:p>
    <w:p w:rsidR="00F318CA" w:rsidRDefault="00000000" w14:paraId="50E23F48" w14:textId="3819AC18">
      <w:pPr>
        <w:pStyle w:val="Spistreci3"/>
        <w:rPr>
          <w:rFonts w:asciiTheme="minorHAnsi" w:hAnsiTheme="minorHAnsi" w:eastAsiaTheme="minorEastAsia" w:cstheme="minorBidi"/>
          <w:noProof/>
          <w:szCs w:val="22"/>
          <w:lang w:eastAsia="pl-PL"/>
        </w:rPr>
      </w:pPr>
      <w:hyperlink w:history="1" w:anchor="_Toc133496045">
        <w:r w:rsidRPr="002337DB" w:rsidR="00F318CA">
          <w:rPr>
            <w:rStyle w:val="Hipercze"/>
            <w:noProof/>
          </w:rPr>
          <w:t>5.3.1.</w:t>
        </w:r>
        <w:r w:rsidR="00F318CA">
          <w:rPr>
            <w:rFonts w:asciiTheme="minorHAnsi" w:hAnsiTheme="minorHAnsi" w:eastAsiaTheme="minorEastAsia" w:cstheme="minorBidi"/>
            <w:noProof/>
            <w:szCs w:val="22"/>
            <w:lang w:eastAsia="pl-PL"/>
          </w:rPr>
          <w:tab/>
        </w:r>
        <w:r w:rsidRPr="002337DB" w:rsidR="00F318CA">
          <w:rPr>
            <w:rStyle w:val="Hipercze"/>
            <w:noProof/>
          </w:rPr>
          <w:t>System Zewnętrzny Podmiotu Leczniczego</w:t>
        </w:r>
        <w:r w:rsidR="00F318CA">
          <w:rPr>
            <w:noProof/>
            <w:webHidden/>
          </w:rPr>
          <w:tab/>
        </w:r>
        <w:r w:rsidR="00F318CA">
          <w:rPr>
            <w:noProof/>
            <w:webHidden/>
          </w:rPr>
          <w:fldChar w:fldCharType="begin"/>
        </w:r>
        <w:r w:rsidR="00F318CA">
          <w:rPr>
            <w:noProof/>
            <w:webHidden/>
          </w:rPr>
          <w:instrText xml:space="preserve"> PAGEREF _Toc133496045 \h </w:instrText>
        </w:r>
        <w:r w:rsidR="00F318CA">
          <w:rPr>
            <w:noProof/>
            <w:webHidden/>
          </w:rPr>
        </w:r>
        <w:r w:rsidR="00F318CA">
          <w:rPr>
            <w:noProof/>
            <w:webHidden/>
          </w:rPr>
          <w:fldChar w:fldCharType="separate"/>
        </w:r>
        <w:r w:rsidR="00F318CA">
          <w:rPr>
            <w:noProof/>
            <w:webHidden/>
          </w:rPr>
          <w:t>22</w:t>
        </w:r>
        <w:r w:rsidR="00F318CA">
          <w:rPr>
            <w:noProof/>
            <w:webHidden/>
          </w:rPr>
          <w:fldChar w:fldCharType="end"/>
        </w:r>
      </w:hyperlink>
    </w:p>
    <w:p w:rsidR="00F318CA" w:rsidRDefault="00000000" w14:paraId="12A29097" w14:textId="7EC823B5">
      <w:pPr>
        <w:pStyle w:val="Spistreci2"/>
        <w:rPr>
          <w:rFonts w:asciiTheme="minorHAnsi" w:hAnsiTheme="minorHAnsi" w:eastAsiaTheme="minorEastAsia" w:cstheme="minorBidi"/>
          <w:noProof/>
          <w:szCs w:val="22"/>
          <w:lang w:eastAsia="pl-PL"/>
        </w:rPr>
      </w:pPr>
      <w:hyperlink w:history="1" w:anchor="_Toc133496046">
        <w:r w:rsidRPr="002337DB" w:rsidR="00F318CA">
          <w:rPr>
            <w:rStyle w:val="Hipercze"/>
            <w:rFonts w:eastAsia="Arial"/>
            <w:noProof/>
          </w:rPr>
          <w:t>5.4.</w:t>
        </w:r>
        <w:r w:rsidR="00F318CA">
          <w:rPr>
            <w:rFonts w:asciiTheme="minorHAnsi" w:hAnsiTheme="minorHAnsi" w:eastAsiaTheme="minorEastAsia" w:cstheme="minorBidi"/>
            <w:noProof/>
            <w:szCs w:val="22"/>
            <w:lang w:eastAsia="pl-PL"/>
          </w:rPr>
          <w:tab/>
        </w:r>
        <w:r w:rsidRPr="002337DB" w:rsidR="00F318CA">
          <w:rPr>
            <w:rStyle w:val="Hipercze"/>
            <w:rFonts w:eastAsia="Arial"/>
            <w:noProof/>
          </w:rPr>
          <w:t>Wsparcie dla wersji PIK HL7 CDA</w:t>
        </w:r>
        <w:r w:rsidR="00F318CA">
          <w:rPr>
            <w:noProof/>
            <w:webHidden/>
          </w:rPr>
          <w:tab/>
        </w:r>
        <w:r w:rsidR="00F318CA">
          <w:rPr>
            <w:noProof/>
            <w:webHidden/>
          </w:rPr>
          <w:fldChar w:fldCharType="begin"/>
        </w:r>
        <w:r w:rsidR="00F318CA">
          <w:rPr>
            <w:noProof/>
            <w:webHidden/>
          </w:rPr>
          <w:instrText xml:space="preserve"> PAGEREF _Toc133496046 \h </w:instrText>
        </w:r>
        <w:r w:rsidR="00F318CA">
          <w:rPr>
            <w:noProof/>
            <w:webHidden/>
          </w:rPr>
        </w:r>
        <w:r w:rsidR="00F318CA">
          <w:rPr>
            <w:noProof/>
            <w:webHidden/>
          </w:rPr>
          <w:fldChar w:fldCharType="separate"/>
        </w:r>
        <w:r w:rsidR="00F318CA">
          <w:rPr>
            <w:noProof/>
            <w:webHidden/>
          </w:rPr>
          <w:t>24</w:t>
        </w:r>
        <w:r w:rsidR="00F318CA">
          <w:rPr>
            <w:noProof/>
            <w:webHidden/>
          </w:rPr>
          <w:fldChar w:fldCharType="end"/>
        </w:r>
      </w:hyperlink>
    </w:p>
    <w:p w:rsidR="00F318CA" w:rsidRDefault="00000000" w14:paraId="0191A5C2" w14:textId="4CA26AFE">
      <w:pPr>
        <w:pStyle w:val="Spistreci1"/>
        <w:rPr>
          <w:rFonts w:asciiTheme="minorHAnsi" w:hAnsiTheme="minorHAnsi" w:eastAsiaTheme="minorEastAsia" w:cstheme="minorBidi"/>
          <w:b w:val="0"/>
          <w:noProof/>
          <w:szCs w:val="22"/>
          <w:lang w:eastAsia="pl-PL"/>
        </w:rPr>
      </w:pPr>
      <w:hyperlink w:history="1" w:anchor="_Toc133496047">
        <w:r w:rsidRPr="002337DB" w:rsidR="00F318CA">
          <w:rPr>
            <w:rStyle w:val="Hipercze"/>
            <w:noProof/>
          </w:rPr>
          <w:t>6.</w:t>
        </w:r>
        <w:r w:rsidR="00F318CA">
          <w:rPr>
            <w:rFonts w:asciiTheme="minorHAnsi" w:hAnsiTheme="minorHAnsi" w:eastAsiaTheme="minorEastAsia" w:cstheme="minorBidi"/>
            <w:b w:val="0"/>
            <w:noProof/>
            <w:szCs w:val="22"/>
            <w:lang w:eastAsia="pl-PL"/>
          </w:rPr>
          <w:tab/>
        </w:r>
        <w:r w:rsidRPr="002337DB" w:rsidR="00F318CA">
          <w:rPr>
            <w:rStyle w:val="Hipercze"/>
            <w:noProof/>
          </w:rPr>
          <w:t>Wykaz i opis usług</w:t>
        </w:r>
        <w:r w:rsidR="00F318CA">
          <w:rPr>
            <w:noProof/>
            <w:webHidden/>
          </w:rPr>
          <w:tab/>
        </w:r>
        <w:r w:rsidR="00F318CA">
          <w:rPr>
            <w:noProof/>
            <w:webHidden/>
          </w:rPr>
          <w:fldChar w:fldCharType="begin"/>
        </w:r>
        <w:r w:rsidR="00F318CA">
          <w:rPr>
            <w:noProof/>
            <w:webHidden/>
          </w:rPr>
          <w:instrText xml:space="preserve"> PAGEREF _Toc133496047 \h </w:instrText>
        </w:r>
        <w:r w:rsidR="00F318CA">
          <w:rPr>
            <w:noProof/>
            <w:webHidden/>
          </w:rPr>
        </w:r>
        <w:r w:rsidR="00F318CA">
          <w:rPr>
            <w:noProof/>
            <w:webHidden/>
          </w:rPr>
          <w:fldChar w:fldCharType="separate"/>
        </w:r>
        <w:r w:rsidR="00F318CA">
          <w:rPr>
            <w:noProof/>
            <w:webHidden/>
          </w:rPr>
          <w:t>25</w:t>
        </w:r>
        <w:r w:rsidR="00F318CA">
          <w:rPr>
            <w:noProof/>
            <w:webHidden/>
          </w:rPr>
          <w:fldChar w:fldCharType="end"/>
        </w:r>
      </w:hyperlink>
    </w:p>
    <w:p w:rsidR="00F318CA" w:rsidRDefault="00000000" w14:paraId="4B90C018" w14:textId="326C256E">
      <w:pPr>
        <w:pStyle w:val="Spistreci2"/>
        <w:rPr>
          <w:rFonts w:asciiTheme="minorHAnsi" w:hAnsiTheme="minorHAnsi" w:eastAsiaTheme="minorEastAsia" w:cstheme="minorBidi"/>
          <w:noProof/>
          <w:szCs w:val="22"/>
          <w:lang w:eastAsia="pl-PL"/>
        </w:rPr>
      </w:pPr>
      <w:hyperlink w:history="1" w:anchor="_Toc133496048">
        <w:r w:rsidRPr="002337DB" w:rsidR="00F318CA">
          <w:rPr>
            <w:rStyle w:val="Hipercze"/>
            <w:rFonts w:eastAsia="Arial"/>
            <w:noProof/>
          </w:rPr>
          <w:t>6.1.</w:t>
        </w:r>
        <w:r w:rsidR="00F318CA">
          <w:rPr>
            <w:rFonts w:asciiTheme="minorHAnsi" w:hAnsiTheme="minorHAnsi" w:eastAsiaTheme="minorEastAsia" w:cstheme="minorBidi"/>
            <w:noProof/>
            <w:szCs w:val="22"/>
            <w:lang w:eastAsia="pl-PL"/>
          </w:rPr>
          <w:tab/>
        </w:r>
        <w:r w:rsidRPr="002337DB" w:rsidR="00F318CA">
          <w:rPr>
            <w:rStyle w:val="Hipercze"/>
            <w:noProof/>
          </w:rPr>
          <w:t>Wykaz usług na środowisku integracyjnym</w:t>
        </w:r>
        <w:r w:rsidR="00F318CA">
          <w:rPr>
            <w:noProof/>
            <w:webHidden/>
          </w:rPr>
          <w:tab/>
        </w:r>
        <w:r w:rsidR="00F318CA">
          <w:rPr>
            <w:noProof/>
            <w:webHidden/>
          </w:rPr>
          <w:fldChar w:fldCharType="begin"/>
        </w:r>
        <w:r w:rsidR="00F318CA">
          <w:rPr>
            <w:noProof/>
            <w:webHidden/>
          </w:rPr>
          <w:instrText xml:space="preserve"> PAGEREF _Toc133496048 \h </w:instrText>
        </w:r>
        <w:r w:rsidR="00F318CA">
          <w:rPr>
            <w:noProof/>
            <w:webHidden/>
          </w:rPr>
        </w:r>
        <w:r w:rsidR="00F318CA">
          <w:rPr>
            <w:noProof/>
            <w:webHidden/>
          </w:rPr>
          <w:fldChar w:fldCharType="separate"/>
        </w:r>
        <w:r w:rsidR="00F318CA">
          <w:rPr>
            <w:noProof/>
            <w:webHidden/>
          </w:rPr>
          <w:t>25</w:t>
        </w:r>
        <w:r w:rsidR="00F318CA">
          <w:rPr>
            <w:noProof/>
            <w:webHidden/>
          </w:rPr>
          <w:fldChar w:fldCharType="end"/>
        </w:r>
      </w:hyperlink>
    </w:p>
    <w:p w:rsidR="00F318CA" w:rsidRDefault="00000000" w14:paraId="0B26308A" w14:textId="1A7B97C1">
      <w:pPr>
        <w:pStyle w:val="Spistreci2"/>
        <w:rPr>
          <w:rFonts w:asciiTheme="minorHAnsi" w:hAnsiTheme="minorHAnsi" w:eastAsiaTheme="minorEastAsia" w:cstheme="minorBidi"/>
          <w:noProof/>
          <w:szCs w:val="22"/>
          <w:lang w:eastAsia="pl-PL"/>
        </w:rPr>
      </w:pPr>
      <w:hyperlink w:history="1" w:anchor="_Toc133496049">
        <w:r w:rsidRPr="002337DB" w:rsidR="00F318CA">
          <w:rPr>
            <w:rStyle w:val="Hipercze"/>
            <w:noProof/>
          </w:rPr>
          <w:t>6.2.</w:t>
        </w:r>
        <w:r w:rsidR="00F318CA">
          <w:rPr>
            <w:rFonts w:asciiTheme="minorHAnsi" w:hAnsiTheme="minorHAnsi" w:eastAsiaTheme="minorEastAsia" w:cstheme="minorBidi"/>
            <w:noProof/>
            <w:szCs w:val="22"/>
            <w:lang w:eastAsia="pl-PL"/>
          </w:rPr>
          <w:tab/>
        </w:r>
        <w:r w:rsidRPr="002337DB" w:rsidR="00F318CA">
          <w:rPr>
            <w:rStyle w:val="Hipercze"/>
            <w:noProof/>
          </w:rPr>
          <w:t>Usługa ObslugaPlanowOpiekiMedycznejWS</w:t>
        </w:r>
        <w:r w:rsidR="00F318CA">
          <w:rPr>
            <w:noProof/>
            <w:webHidden/>
          </w:rPr>
          <w:tab/>
        </w:r>
        <w:r w:rsidR="00F318CA">
          <w:rPr>
            <w:noProof/>
            <w:webHidden/>
          </w:rPr>
          <w:fldChar w:fldCharType="begin"/>
        </w:r>
        <w:r w:rsidR="00F318CA">
          <w:rPr>
            <w:noProof/>
            <w:webHidden/>
          </w:rPr>
          <w:instrText xml:space="preserve"> PAGEREF _Toc133496049 \h </w:instrText>
        </w:r>
        <w:r w:rsidR="00F318CA">
          <w:rPr>
            <w:noProof/>
            <w:webHidden/>
          </w:rPr>
        </w:r>
        <w:r w:rsidR="00F318CA">
          <w:rPr>
            <w:noProof/>
            <w:webHidden/>
          </w:rPr>
          <w:fldChar w:fldCharType="separate"/>
        </w:r>
        <w:r w:rsidR="00F318CA">
          <w:rPr>
            <w:noProof/>
            <w:webHidden/>
          </w:rPr>
          <w:t>25</w:t>
        </w:r>
        <w:r w:rsidR="00F318CA">
          <w:rPr>
            <w:noProof/>
            <w:webHidden/>
          </w:rPr>
          <w:fldChar w:fldCharType="end"/>
        </w:r>
      </w:hyperlink>
    </w:p>
    <w:p w:rsidR="00F318CA" w:rsidRDefault="00000000" w14:paraId="5320D893" w14:textId="192AC986">
      <w:pPr>
        <w:pStyle w:val="Spistreci3"/>
        <w:rPr>
          <w:rFonts w:asciiTheme="minorHAnsi" w:hAnsiTheme="minorHAnsi" w:eastAsiaTheme="minorEastAsia" w:cstheme="minorBidi"/>
          <w:noProof/>
          <w:szCs w:val="22"/>
          <w:lang w:eastAsia="pl-PL"/>
        </w:rPr>
      </w:pPr>
      <w:hyperlink w:history="1" w:anchor="_Toc133496050">
        <w:r w:rsidRPr="002337DB" w:rsidR="00F318CA">
          <w:rPr>
            <w:rStyle w:val="Hipercze"/>
            <w:noProof/>
          </w:rPr>
          <w:t>6.2.1.</w:t>
        </w:r>
        <w:r w:rsidR="00F318CA">
          <w:rPr>
            <w:rFonts w:asciiTheme="minorHAnsi" w:hAnsiTheme="minorHAnsi" w:eastAsiaTheme="minorEastAsia" w:cstheme="minorBidi"/>
            <w:noProof/>
            <w:szCs w:val="22"/>
            <w:lang w:eastAsia="pl-PL"/>
          </w:rPr>
          <w:tab/>
        </w:r>
        <w:r w:rsidRPr="002337DB" w:rsidR="00F318CA">
          <w:rPr>
            <w:rStyle w:val="Hipercze"/>
            <w:noProof/>
          </w:rPr>
          <w:t>Operacja zapisPlanuOpiekiMedycznej</w:t>
        </w:r>
        <w:r w:rsidR="00F318CA">
          <w:rPr>
            <w:noProof/>
            <w:webHidden/>
          </w:rPr>
          <w:tab/>
        </w:r>
        <w:r w:rsidR="00F318CA">
          <w:rPr>
            <w:noProof/>
            <w:webHidden/>
          </w:rPr>
          <w:fldChar w:fldCharType="begin"/>
        </w:r>
        <w:r w:rsidR="00F318CA">
          <w:rPr>
            <w:noProof/>
            <w:webHidden/>
          </w:rPr>
          <w:instrText xml:space="preserve"> PAGEREF _Toc133496050 \h </w:instrText>
        </w:r>
        <w:r w:rsidR="00F318CA">
          <w:rPr>
            <w:noProof/>
            <w:webHidden/>
          </w:rPr>
        </w:r>
        <w:r w:rsidR="00F318CA">
          <w:rPr>
            <w:noProof/>
            <w:webHidden/>
          </w:rPr>
          <w:fldChar w:fldCharType="separate"/>
        </w:r>
        <w:r w:rsidR="00F318CA">
          <w:rPr>
            <w:noProof/>
            <w:webHidden/>
          </w:rPr>
          <w:t>25</w:t>
        </w:r>
        <w:r w:rsidR="00F318CA">
          <w:rPr>
            <w:noProof/>
            <w:webHidden/>
          </w:rPr>
          <w:fldChar w:fldCharType="end"/>
        </w:r>
      </w:hyperlink>
    </w:p>
    <w:p w:rsidR="00F318CA" w:rsidRDefault="00000000" w14:paraId="2E217351" w14:textId="77B801A2">
      <w:pPr>
        <w:pStyle w:val="Spistreci3"/>
        <w:rPr>
          <w:rFonts w:asciiTheme="minorHAnsi" w:hAnsiTheme="minorHAnsi" w:eastAsiaTheme="minorEastAsia" w:cstheme="minorBidi"/>
          <w:noProof/>
          <w:szCs w:val="22"/>
          <w:lang w:eastAsia="pl-PL"/>
        </w:rPr>
      </w:pPr>
      <w:hyperlink w:history="1" w:anchor="_Toc133496051">
        <w:r w:rsidRPr="002337DB" w:rsidR="00F318CA">
          <w:rPr>
            <w:rStyle w:val="Hipercze"/>
            <w:noProof/>
          </w:rPr>
          <w:t>6.2.2.</w:t>
        </w:r>
        <w:r w:rsidR="00F318CA">
          <w:rPr>
            <w:rFonts w:asciiTheme="minorHAnsi" w:hAnsiTheme="minorHAnsi" w:eastAsiaTheme="minorEastAsia" w:cstheme="minorBidi"/>
            <w:noProof/>
            <w:szCs w:val="22"/>
            <w:lang w:eastAsia="pl-PL"/>
          </w:rPr>
          <w:tab/>
        </w:r>
        <w:r w:rsidRPr="002337DB" w:rsidR="00F318CA">
          <w:rPr>
            <w:rStyle w:val="Hipercze"/>
            <w:noProof/>
          </w:rPr>
          <w:t>Operacja odczytPlanuOpiekiMedycznej</w:t>
        </w:r>
        <w:r w:rsidR="00F318CA">
          <w:rPr>
            <w:noProof/>
            <w:webHidden/>
          </w:rPr>
          <w:tab/>
        </w:r>
        <w:r w:rsidR="00F318CA">
          <w:rPr>
            <w:noProof/>
            <w:webHidden/>
          </w:rPr>
          <w:fldChar w:fldCharType="begin"/>
        </w:r>
        <w:r w:rsidR="00F318CA">
          <w:rPr>
            <w:noProof/>
            <w:webHidden/>
          </w:rPr>
          <w:instrText xml:space="preserve"> PAGEREF _Toc133496051 \h </w:instrText>
        </w:r>
        <w:r w:rsidR="00F318CA">
          <w:rPr>
            <w:noProof/>
            <w:webHidden/>
          </w:rPr>
        </w:r>
        <w:r w:rsidR="00F318CA">
          <w:rPr>
            <w:noProof/>
            <w:webHidden/>
          </w:rPr>
          <w:fldChar w:fldCharType="separate"/>
        </w:r>
        <w:r w:rsidR="00F318CA">
          <w:rPr>
            <w:noProof/>
            <w:webHidden/>
          </w:rPr>
          <w:t>27</w:t>
        </w:r>
        <w:r w:rsidR="00F318CA">
          <w:rPr>
            <w:noProof/>
            <w:webHidden/>
          </w:rPr>
          <w:fldChar w:fldCharType="end"/>
        </w:r>
      </w:hyperlink>
    </w:p>
    <w:p w:rsidR="00F318CA" w:rsidRDefault="00000000" w14:paraId="5451C430" w14:textId="189F3648">
      <w:pPr>
        <w:pStyle w:val="Spistreci3"/>
        <w:rPr>
          <w:rFonts w:asciiTheme="minorHAnsi" w:hAnsiTheme="minorHAnsi" w:eastAsiaTheme="minorEastAsia" w:cstheme="minorBidi"/>
          <w:noProof/>
          <w:szCs w:val="22"/>
          <w:lang w:eastAsia="pl-PL"/>
        </w:rPr>
      </w:pPr>
      <w:hyperlink w:history="1" w:anchor="_Toc133496052">
        <w:r w:rsidRPr="002337DB" w:rsidR="00F318CA">
          <w:rPr>
            <w:rStyle w:val="Hipercze"/>
            <w:noProof/>
          </w:rPr>
          <w:t>6.2.3.</w:t>
        </w:r>
        <w:r w:rsidR="00F318CA">
          <w:rPr>
            <w:rFonts w:asciiTheme="minorHAnsi" w:hAnsiTheme="minorHAnsi" w:eastAsiaTheme="minorEastAsia" w:cstheme="minorBidi"/>
            <w:noProof/>
            <w:szCs w:val="22"/>
            <w:lang w:eastAsia="pl-PL"/>
          </w:rPr>
          <w:tab/>
        </w:r>
        <w:r w:rsidRPr="002337DB" w:rsidR="00F318CA">
          <w:rPr>
            <w:rStyle w:val="Hipercze"/>
            <w:noProof/>
          </w:rPr>
          <w:t>Operacja wyszukaniePlanowOpiekiMedycznejUslugobiorcy</w:t>
        </w:r>
        <w:r w:rsidR="00F318CA">
          <w:rPr>
            <w:noProof/>
            <w:webHidden/>
          </w:rPr>
          <w:tab/>
        </w:r>
        <w:r w:rsidR="00F318CA">
          <w:rPr>
            <w:noProof/>
            <w:webHidden/>
          </w:rPr>
          <w:fldChar w:fldCharType="begin"/>
        </w:r>
        <w:r w:rsidR="00F318CA">
          <w:rPr>
            <w:noProof/>
            <w:webHidden/>
          </w:rPr>
          <w:instrText xml:space="preserve"> PAGEREF _Toc133496052 \h </w:instrText>
        </w:r>
        <w:r w:rsidR="00F318CA">
          <w:rPr>
            <w:noProof/>
            <w:webHidden/>
          </w:rPr>
        </w:r>
        <w:r w:rsidR="00F318CA">
          <w:rPr>
            <w:noProof/>
            <w:webHidden/>
          </w:rPr>
          <w:fldChar w:fldCharType="separate"/>
        </w:r>
        <w:r w:rsidR="00F318CA">
          <w:rPr>
            <w:noProof/>
            <w:webHidden/>
          </w:rPr>
          <w:t>28</w:t>
        </w:r>
        <w:r w:rsidR="00F318CA">
          <w:rPr>
            <w:noProof/>
            <w:webHidden/>
          </w:rPr>
          <w:fldChar w:fldCharType="end"/>
        </w:r>
      </w:hyperlink>
    </w:p>
    <w:p w:rsidR="00F318CA" w:rsidRDefault="00000000" w14:paraId="5FE05681" w14:textId="3C3CDB69">
      <w:pPr>
        <w:pStyle w:val="Spistreci3"/>
        <w:rPr>
          <w:rFonts w:asciiTheme="minorHAnsi" w:hAnsiTheme="minorHAnsi" w:eastAsiaTheme="minorEastAsia" w:cstheme="minorBidi"/>
          <w:noProof/>
          <w:szCs w:val="22"/>
          <w:lang w:eastAsia="pl-PL"/>
        </w:rPr>
      </w:pPr>
      <w:hyperlink w:history="1" w:anchor="_Toc133496053">
        <w:r w:rsidRPr="002337DB" w:rsidR="00F318CA">
          <w:rPr>
            <w:rStyle w:val="Hipercze"/>
            <w:noProof/>
          </w:rPr>
          <w:t>6.2.4.</w:t>
        </w:r>
        <w:r w:rsidR="00F318CA">
          <w:rPr>
            <w:rFonts w:asciiTheme="minorHAnsi" w:hAnsiTheme="minorHAnsi" w:eastAsiaTheme="minorEastAsia" w:cstheme="minorBidi"/>
            <w:noProof/>
            <w:szCs w:val="22"/>
            <w:lang w:eastAsia="pl-PL"/>
          </w:rPr>
          <w:tab/>
        </w:r>
        <w:r w:rsidRPr="002337DB" w:rsidR="00F318CA">
          <w:rPr>
            <w:rStyle w:val="Hipercze"/>
            <w:noProof/>
          </w:rPr>
          <w:t>Operacja wyszukaniePlanowOpiekiMedycznejWystawcy</w:t>
        </w:r>
        <w:r w:rsidR="00F318CA">
          <w:rPr>
            <w:noProof/>
            <w:webHidden/>
          </w:rPr>
          <w:tab/>
        </w:r>
        <w:r w:rsidR="00F318CA">
          <w:rPr>
            <w:noProof/>
            <w:webHidden/>
          </w:rPr>
          <w:fldChar w:fldCharType="begin"/>
        </w:r>
        <w:r w:rsidR="00F318CA">
          <w:rPr>
            <w:noProof/>
            <w:webHidden/>
          </w:rPr>
          <w:instrText xml:space="preserve"> PAGEREF _Toc133496053 \h </w:instrText>
        </w:r>
        <w:r w:rsidR="00F318CA">
          <w:rPr>
            <w:noProof/>
            <w:webHidden/>
          </w:rPr>
        </w:r>
        <w:r w:rsidR="00F318CA">
          <w:rPr>
            <w:noProof/>
            <w:webHidden/>
          </w:rPr>
          <w:fldChar w:fldCharType="separate"/>
        </w:r>
        <w:r w:rsidR="00F318CA">
          <w:rPr>
            <w:noProof/>
            <w:webHidden/>
          </w:rPr>
          <w:t>30</w:t>
        </w:r>
        <w:r w:rsidR="00F318CA">
          <w:rPr>
            <w:noProof/>
            <w:webHidden/>
          </w:rPr>
          <w:fldChar w:fldCharType="end"/>
        </w:r>
      </w:hyperlink>
    </w:p>
    <w:p w:rsidR="00F318CA" w:rsidRDefault="00000000" w14:paraId="3C637060" w14:textId="22BB5969">
      <w:pPr>
        <w:pStyle w:val="Spistreci3"/>
        <w:rPr>
          <w:rFonts w:asciiTheme="minorHAnsi" w:hAnsiTheme="minorHAnsi" w:eastAsiaTheme="minorEastAsia" w:cstheme="minorBidi"/>
          <w:noProof/>
          <w:szCs w:val="22"/>
          <w:lang w:eastAsia="pl-PL"/>
        </w:rPr>
      </w:pPr>
      <w:hyperlink w:history="1" w:anchor="_Toc133496054">
        <w:r w:rsidRPr="002337DB" w:rsidR="00F318CA">
          <w:rPr>
            <w:rStyle w:val="Hipercze"/>
            <w:noProof/>
          </w:rPr>
          <w:t>6.2.5.</w:t>
        </w:r>
        <w:r w:rsidR="00F318CA">
          <w:rPr>
            <w:rFonts w:asciiTheme="minorHAnsi" w:hAnsiTheme="minorHAnsi" w:eastAsiaTheme="minorEastAsia" w:cstheme="minorBidi"/>
            <w:noProof/>
            <w:szCs w:val="22"/>
            <w:lang w:eastAsia="pl-PL"/>
          </w:rPr>
          <w:tab/>
        </w:r>
        <w:r w:rsidRPr="002337DB" w:rsidR="00F318CA">
          <w:rPr>
            <w:rStyle w:val="Hipercze"/>
            <w:noProof/>
          </w:rPr>
          <w:t>Operacja zapisAnulowaniaPlanuOpiekiMedycznej</w:t>
        </w:r>
        <w:r w:rsidR="00F318CA">
          <w:rPr>
            <w:noProof/>
            <w:webHidden/>
          </w:rPr>
          <w:tab/>
        </w:r>
        <w:r w:rsidR="00F318CA">
          <w:rPr>
            <w:noProof/>
            <w:webHidden/>
          </w:rPr>
          <w:fldChar w:fldCharType="begin"/>
        </w:r>
        <w:r w:rsidR="00F318CA">
          <w:rPr>
            <w:noProof/>
            <w:webHidden/>
          </w:rPr>
          <w:instrText xml:space="preserve"> PAGEREF _Toc133496054 \h </w:instrText>
        </w:r>
        <w:r w:rsidR="00F318CA">
          <w:rPr>
            <w:noProof/>
            <w:webHidden/>
          </w:rPr>
        </w:r>
        <w:r w:rsidR="00F318CA">
          <w:rPr>
            <w:noProof/>
            <w:webHidden/>
          </w:rPr>
          <w:fldChar w:fldCharType="separate"/>
        </w:r>
        <w:r w:rsidR="00F318CA">
          <w:rPr>
            <w:noProof/>
            <w:webHidden/>
          </w:rPr>
          <w:t>32</w:t>
        </w:r>
        <w:r w:rsidR="00F318CA">
          <w:rPr>
            <w:noProof/>
            <w:webHidden/>
          </w:rPr>
          <w:fldChar w:fldCharType="end"/>
        </w:r>
      </w:hyperlink>
    </w:p>
    <w:p w:rsidR="00F318CA" w:rsidRDefault="00000000" w14:paraId="4DDAE0BA" w14:textId="6FE4C508">
      <w:pPr>
        <w:pStyle w:val="Spistreci3"/>
        <w:rPr>
          <w:rFonts w:asciiTheme="minorHAnsi" w:hAnsiTheme="minorHAnsi" w:eastAsiaTheme="minorEastAsia" w:cstheme="minorBidi"/>
          <w:noProof/>
          <w:szCs w:val="22"/>
          <w:lang w:eastAsia="pl-PL"/>
        </w:rPr>
      </w:pPr>
      <w:hyperlink w:history="1" w:anchor="_Toc133496055">
        <w:r w:rsidRPr="002337DB" w:rsidR="00F318CA">
          <w:rPr>
            <w:rStyle w:val="Hipercze"/>
            <w:noProof/>
          </w:rPr>
          <w:t>6.2.6.</w:t>
        </w:r>
        <w:r w:rsidR="00F318CA">
          <w:rPr>
            <w:rFonts w:asciiTheme="minorHAnsi" w:hAnsiTheme="minorHAnsi" w:eastAsiaTheme="minorEastAsia" w:cstheme="minorBidi"/>
            <w:noProof/>
            <w:szCs w:val="22"/>
            <w:lang w:eastAsia="pl-PL"/>
          </w:rPr>
          <w:tab/>
        </w:r>
        <w:r w:rsidRPr="002337DB" w:rsidR="00F318CA">
          <w:rPr>
            <w:rStyle w:val="Hipercze"/>
            <w:noProof/>
          </w:rPr>
          <w:t>Operacja pobranieListyWersjiHistorycznychPlanuOpiekiMedycznEj</w:t>
        </w:r>
        <w:r w:rsidR="00F318CA">
          <w:rPr>
            <w:noProof/>
            <w:webHidden/>
          </w:rPr>
          <w:tab/>
        </w:r>
        <w:r w:rsidR="00F318CA">
          <w:rPr>
            <w:noProof/>
            <w:webHidden/>
          </w:rPr>
          <w:fldChar w:fldCharType="begin"/>
        </w:r>
        <w:r w:rsidR="00F318CA">
          <w:rPr>
            <w:noProof/>
            <w:webHidden/>
          </w:rPr>
          <w:instrText xml:space="preserve"> PAGEREF _Toc133496055 \h </w:instrText>
        </w:r>
        <w:r w:rsidR="00F318CA">
          <w:rPr>
            <w:noProof/>
            <w:webHidden/>
          </w:rPr>
        </w:r>
        <w:r w:rsidR="00F318CA">
          <w:rPr>
            <w:noProof/>
            <w:webHidden/>
          </w:rPr>
          <w:fldChar w:fldCharType="separate"/>
        </w:r>
        <w:r w:rsidR="00F318CA">
          <w:rPr>
            <w:noProof/>
            <w:webHidden/>
          </w:rPr>
          <w:t>34</w:t>
        </w:r>
        <w:r w:rsidR="00F318CA">
          <w:rPr>
            <w:noProof/>
            <w:webHidden/>
          </w:rPr>
          <w:fldChar w:fldCharType="end"/>
        </w:r>
      </w:hyperlink>
    </w:p>
    <w:p w:rsidR="00F318CA" w:rsidRDefault="00000000" w14:paraId="60EC0ED8" w14:textId="573CCB5D">
      <w:pPr>
        <w:pStyle w:val="Spistreci3"/>
        <w:rPr>
          <w:rFonts w:asciiTheme="minorHAnsi" w:hAnsiTheme="minorHAnsi" w:eastAsiaTheme="minorEastAsia" w:cstheme="minorBidi"/>
          <w:noProof/>
          <w:szCs w:val="22"/>
          <w:lang w:eastAsia="pl-PL"/>
        </w:rPr>
      </w:pPr>
      <w:hyperlink w:history="1" w:anchor="_Toc133496056">
        <w:r w:rsidRPr="002337DB" w:rsidR="00F318CA">
          <w:rPr>
            <w:rStyle w:val="Hipercze"/>
            <w:noProof/>
          </w:rPr>
          <w:t>6.2.7.</w:t>
        </w:r>
        <w:r w:rsidR="00F318CA">
          <w:rPr>
            <w:rFonts w:asciiTheme="minorHAnsi" w:hAnsiTheme="minorHAnsi" w:eastAsiaTheme="minorEastAsia" w:cstheme="minorBidi"/>
            <w:noProof/>
            <w:szCs w:val="22"/>
            <w:lang w:eastAsia="pl-PL"/>
          </w:rPr>
          <w:tab/>
        </w:r>
        <w:r w:rsidRPr="002337DB" w:rsidR="00F318CA">
          <w:rPr>
            <w:rStyle w:val="Hipercze"/>
            <w:noProof/>
          </w:rPr>
          <w:t>Operacja odczytWersjiHistorycznejPlanuOpiekiMedycznej</w:t>
        </w:r>
        <w:r w:rsidR="00F318CA">
          <w:rPr>
            <w:noProof/>
            <w:webHidden/>
          </w:rPr>
          <w:tab/>
        </w:r>
        <w:r w:rsidR="00F318CA">
          <w:rPr>
            <w:noProof/>
            <w:webHidden/>
          </w:rPr>
          <w:fldChar w:fldCharType="begin"/>
        </w:r>
        <w:r w:rsidR="00F318CA">
          <w:rPr>
            <w:noProof/>
            <w:webHidden/>
          </w:rPr>
          <w:instrText xml:space="preserve"> PAGEREF _Toc133496056 \h </w:instrText>
        </w:r>
        <w:r w:rsidR="00F318CA">
          <w:rPr>
            <w:noProof/>
            <w:webHidden/>
          </w:rPr>
        </w:r>
        <w:r w:rsidR="00F318CA">
          <w:rPr>
            <w:noProof/>
            <w:webHidden/>
          </w:rPr>
          <w:fldChar w:fldCharType="separate"/>
        </w:r>
        <w:r w:rsidR="00F318CA">
          <w:rPr>
            <w:noProof/>
            <w:webHidden/>
          </w:rPr>
          <w:t>36</w:t>
        </w:r>
        <w:r w:rsidR="00F318CA">
          <w:rPr>
            <w:noProof/>
            <w:webHidden/>
          </w:rPr>
          <w:fldChar w:fldCharType="end"/>
        </w:r>
      </w:hyperlink>
    </w:p>
    <w:p w:rsidR="00F318CA" w:rsidRDefault="00000000" w14:paraId="5B02550D" w14:textId="6F062807">
      <w:pPr>
        <w:pStyle w:val="Spistreci3"/>
        <w:rPr>
          <w:rFonts w:asciiTheme="minorHAnsi" w:hAnsiTheme="minorHAnsi" w:eastAsiaTheme="minorEastAsia" w:cstheme="minorBidi"/>
          <w:noProof/>
          <w:szCs w:val="22"/>
          <w:lang w:eastAsia="pl-PL"/>
        </w:rPr>
      </w:pPr>
      <w:hyperlink w:history="1" w:anchor="_Toc133496057">
        <w:r w:rsidRPr="002337DB" w:rsidR="00F318CA">
          <w:rPr>
            <w:rStyle w:val="Hipercze"/>
            <w:noProof/>
          </w:rPr>
          <w:t>6.2.8.</w:t>
        </w:r>
        <w:r w:rsidR="00F318CA">
          <w:rPr>
            <w:rFonts w:asciiTheme="minorHAnsi" w:hAnsiTheme="minorHAnsi" w:eastAsiaTheme="minorEastAsia" w:cstheme="minorBidi"/>
            <w:noProof/>
            <w:szCs w:val="22"/>
            <w:lang w:eastAsia="pl-PL"/>
          </w:rPr>
          <w:tab/>
        </w:r>
        <w:r w:rsidRPr="002337DB" w:rsidR="00F318CA">
          <w:rPr>
            <w:rStyle w:val="Hipercze"/>
            <w:noProof/>
          </w:rPr>
          <w:t>Operacja pobranieListyWersjiHistorycznychHarmonogramuPlanuOpiekiMedycznej</w:t>
        </w:r>
        <w:r w:rsidR="00F318CA">
          <w:rPr>
            <w:noProof/>
            <w:webHidden/>
          </w:rPr>
          <w:tab/>
        </w:r>
        <w:r w:rsidR="00F318CA">
          <w:rPr>
            <w:noProof/>
            <w:webHidden/>
          </w:rPr>
          <w:fldChar w:fldCharType="begin"/>
        </w:r>
        <w:r w:rsidR="00F318CA">
          <w:rPr>
            <w:noProof/>
            <w:webHidden/>
          </w:rPr>
          <w:instrText xml:space="preserve"> PAGEREF _Toc133496057 \h </w:instrText>
        </w:r>
        <w:r w:rsidR="00F318CA">
          <w:rPr>
            <w:noProof/>
            <w:webHidden/>
          </w:rPr>
        </w:r>
        <w:r w:rsidR="00F318CA">
          <w:rPr>
            <w:noProof/>
            <w:webHidden/>
          </w:rPr>
          <w:fldChar w:fldCharType="separate"/>
        </w:r>
        <w:r w:rsidR="00F318CA">
          <w:rPr>
            <w:noProof/>
            <w:webHidden/>
          </w:rPr>
          <w:t>37</w:t>
        </w:r>
        <w:r w:rsidR="00F318CA">
          <w:rPr>
            <w:noProof/>
            <w:webHidden/>
          </w:rPr>
          <w:fldChar w:fldCharType="end"/>
        </w:r>
      </w:hyperlink>
    </w:p>
    <w:p w:rsidR="00F318CA" w:rsidRDefault="00000000" w14:paraId="0385B2BC" w14:textId="3748082F">
      <w:pPr>
        <w:pStyle w:val="Spistreci3"/>
        <w:rPr>
          <w:rFonts w:asciiTheme="minorHAnsi" w:hAnsiTheme="minorHAnsi" w:eastAsiaTheme="minorEastAsia" w:cstheme="minorBidi"/>
          <w:noProof/>
          <w:szCs w:val="22"/>
          <w:lang w:eastAsia="pl-PL"/>
        </w:rPr>
      </w:pPr>
      <w:hyperlink w:history="1" w:anchor="_Toc133496058">
        <w:r w:rsidRPr="002337DB" w:rsidR="00F318CA">
          <w:rPr>
            <w:rStyle w:val="Hipercze"/>
            <w:noProof/>
          </w:rPr>
          <w:t>6.2.9.</w:t>
        </w:r>
        <w:r w:rsidR="00F318CA">
          <w:rPr>
            <w:rFonts w:asciiTheme="minorHAnsi" w:hAnsiTheme="minorHAnsi" w:eastAsiaTheme="minorEastAsia" w:cstheme="minorBidi"/>
            <w:noProof/>
            <w:szCs w:val="22"/>
            <w:lang w:eastAsia="pl-PL"/>
          </w:rPr>
          <w:tab/>
        </w:r>
        <w:r w:rsidRPr="002337DB" w:rsidR="00F318CA">
          <w:rPr>
            <w:rStyle w:val="Hipercze"/>
            <w:noProof/>
          </w:rPr>
          <w:t>Operacja odczytWersjiHistorycznejHarmonogramuPlanuOpiekiMedycznej</w:t>
        </w:r>
        <w:r w:rsidR="00F318CA">
          <w:rPr>
            <w:noProof/>
            <w:webHidden/>
          </w:rPr>
          <w:tab/>
        </w:r>
        <w:r w:rsidR="00F318CA">
          <w:rPr>
            <w:noProof/>
            <w:webHidden/>
          </w:rPr>
          <w:fldChar w:fldCharType="begin"/>
        </w:r>
        <w:r w:rsidR="00F318CA">
          <w:rPr>
            <w:noProof/>
            <w:webHidden/>
          </w:rPr>
          <w:instrText xml:space="preserve"> PAGEREF _Toc133496058 \h </w:instrText>
        </w:r>
        <w:r w:rsidR="00F318CA">
          <w:rPr>
            <w:noProof/>
            <w:webHidden/>
          </w:rPr>
        </w:r>
        <w:r w:rsidR="00F318CA">
          <w:rPr>
            <w:noProof/>
            <w:webHidden/>
          </w:rPr>
          <w:fldChar w:fldCharType="separate"/>
        </w:r>
        <w:r w:rsidR="00F318CA">
          <w:rPr>
            <w:noProof/>
            <w:webHidden/>
          </w:rPr>
          <w:t>38</w:t>
        </w:r>
        <w:r w:rsidR="00F318CA">
          <w:rPr>
            <w:noProof/>
            <w:webHidden/>
          </w:rPr>
          <w:fldChar w:fldCharType="end"/>
        </w:r>
      </w:hyperlink>
    </w:p>
    <w:p w:rsidR="00F318CA" w:rsidRDefault="00000000" w14:paraId="3B269610" w14:textId="6F06CE9D">
      <w:pPr>
        <w:pStyle w:val="Spistreci3"/>
        <w:rPr>
          <w:rFonts w:asciiTheme="minorHAnsi" w:hAnsiTheme="minorHAnsi" w:eastAsiaTheme="minorEastAsia" w:cstheme="minorBidi"/>
          <w:noProof/>
          <w:szCs w:val="22"/>
          <w:lang w:eastAsia="pl-PL"/>
        </w:rPr>
      </w:pPr>
      <w:hyperlink w:history="1" w:anchor="_Toc133496059">
        <w:r w:rsidRPr="002337DB" w:rsidR="00F318CA">
          <w:rPr>
            <w:rStyle w:val="Hipercze"/>
            <w:noProof/>
          </w:rPr>
          <w:t>6.2.10.</w:t>
        </w:r>
        <w:r w:rsidR="00F318CA">
          <w:rPr>
            <w:rFonts w:asciiTheme="minorHAnsi" w:hAnsiTheme="minorHAnsi" w:eastAsiaTheme="minorEastAsia" w:cstheme="minorBidi"/>
            <w:noProof/>
            <w:szCs w:val="22"/>
            <w:lang w:eastAsia="pl-PL"/>
          </w:rPr>
          <w:tab/>
        </w:r>
        <w:r w:rsidRPr="002337DB" w:rsidR="00F318CA">
          <w:rPr>
            <w:rStyle w:val="Hipercze"/>
            <w:noProof/>
          </w:rPr>
          <w:t>Operacja zapisHarmonogramuPlanuOpiekiMedycznej</w:t>
        </w:r>
        <w:r w:rsidR="00F318CA">
          <w:rPr>
            <w:noProof/>
            <w:webHidden/>
          </w:rPr>
          <w:tab/>
        </w:r>
        <w:r w:rsidR="00F318CA">
          <w:rPr>
            <w:noProof/>
            <w:webHidden/>
          </w:rPr>
          <w:fldChar w:fldCharType="begin"/>
        </w:r>
        <w:r w:rsidR="00F318CA">
          <w:rPr>
            <w:noProof/>
            <w:webHidden/>
          </w:rPr>
          <w:instrText xml:space="preserve"> PAGEREF _Toc133496059 \h </w:instrText>
        </w:r>
        <w:r w:rsidR="00F318CA">
          <w:rPr>
            <w:noProof/>
            <w:webHidden/>
          </w:rPr>
        </w:r>
        <w:r w:rsidR="00F318CA">
          <w:rPr>
            <w:noProof/>
            <w:webHidden/>
          </w:rPr>
          <w:fldChar w:fldCharType="separate"/>
        </w:r>
        <w:r w:rsidR="00F318CA">
          <w:rPr>
            <w:noProof/>
            <w:webHidden/>
          </w:rPr>
          <w:t>39</w:t>
        </w:r>
        <w:r w:rsidR="00F318CA">
          <w:rPr>
            <w:noProof/>
            <w:webHidden/>
          </w:rPr>
          <w:fldChar w:fldCharType="end"/>
        </w:r>
      </w:hyperlink>
    </w:p>
    <w:p w:rsidR="00F318CA" w:rsidRDefault="00000000" w14:paraId="5257AD64" w14:textId="0C8D23B8">
      <w:pPr>
        <w:pStyle w:val="Spistreci3"/>
        <w:rPr>
          <w:rFonts w:asciiTheme="minorHAnsi" w:hAnsiTheme="minorHAnsi" w:eastAsiaTheme="minorEastAsia" w:cstheme="minorBidi"/>
          <w:noProof/>
          <w:szCs w:val="22"/>
          <w:lang w:eastAsia="pl-PL"/>
        </w:rPr>
      </w:pPr>
      <w:hyperlink w:history="1" w:anchor="_Toc133496060">
        <w:r w:rsidRPr="002337DB" w:rsidR="00F318CA">
          <w:rPr>
            <w:rStyle w:val="Hipercze"/>
            <w:noProof/>
          </w:rPr>
          <w:t>6.2.11.</w:t>
        </w:r>
        <w:r w:rsidR="00F318CA">
          <w:rPr>
            <w:rFonts w:asciiTheme="minorHAnsi" w:hAnsiTheme="minorHAnsi" w:eastAsiaTheme="minorEastAsia" w:cstheme="minorBidi"/>
            <w:noProof/>
            <w:szCs w:val="22"/>
            <w:lang w:eastAsia="pl-PL"/>
          </w:rPr>
          <w:tab/>
        </w:r>
        <w:r w:rsidRPr="002337DB" w:rsidR="00F318CA">
          <w:rPr>
            <w:rStyle w:val="Hipercze"/>
            <w:noProof/>
          </w:rPr>
          <w:t>Operacja odczytAktualnegoHarmonogramuPlanuOpiekiMedycznej</w:t>
        </w:r>
        <w:r w:rsidR="00F318CA">
          <w:rPr>
            <w:noProof/>
            <w:webHidden/>
          </w:rPr>
          <w:tab/>
        </w:r>
        <w:r w:rsidR="00F318CA">
          <w:rPr>
            <w:noProof/>
            <w:webHidden/>
          </w:rPr>
          <w:fldChar w:fldCharType="begin"/>
        </w:r>
        <w:r w:rsidR="00F318CA">
          <w:rPr>
            <w:noProof/>
            <w:webHidden/>
          </w:rPr>
          <w:instrText xml:space="preserve"> PAGEREF _Toc133496060 \h </w:instrText>
        </w:r>
        <w:r w:rsidR="00F318CA">
          <w:rPr>
            <w:noProof/>
            <w:webHidden/>
          </w:rPr>
        </w:r>
        <w:r w:rsidR="00F318CA">
          <w:rPr>
            <w:noProof/>
            <w:webHidden/>
          </w:rPr>
          <w:fldChar w:fldCharType="separate"/>
        </w:r>
        <w:r w:rsidR="00F318CA">
          <w:rPr>
            <w:noProof/>
            <w:webHidden/>
          </w:rPr>
          <w:t>42</w:t>
        </w:r>
        <w:r w:rsidR="00F318CA">
          <w:rPr>
            <w:noProof/>
            <w:webHidden/>
          </w:rPr>
          <w:fldChar w:fldCharType="end"/>
        </w:r>
      </w:hyperlink>
    </w:p>
    <w:p w:rsidR="00F318CA" w:rsidRDefault="00000000" w14:paraId="08A3BD68" w14:textId="427BF410">
      <w:pPr>
        <w:pStyle w:val="Spistreci3"/>
        <w:rPr>
          <w:rFonts w:asciiTheme="minorHAnsi" w:hAnsiTheme="minorHAnsi" w:eastAsiaTheme="minorEastAsia" w:cstheme="minorBidi"/>
          <w:noProof/>
          <w:szCs w:val="22"/>
          <w:lang w:eastAsia="pl-PL"/>
        </w:rPr>
      </w:pPr>
      <w:hyperlink w:history="1" w:anchor="_Toc133496061">
        <w:r w:rsidRPr="002337DB" w:rsidR="00F318CA">
          <w:rPr>
            <w:rStyle w:val="Hipercze"/>
            <w:noProof/>
          </w:rPr>
          <w:t>6.2.12.</w:t>
        </w:r>
        <w:r w:rsidR="00F318CA">
          <w:rPr>
            <w:rFonts w:asciiTheme="minorHAnsi" w:hAnsiTheme="minorHAnsi" w:eastAsiaTheme="minorEastAsia" w:cstheme="minorBidi"/>
            <w:noProof/>
            <w:szCs w:val="22"/>
            <w:lang w:eastAsia="pl-PL"/>
          </w:rPr>
          <w:tab/>
        </w:r>
        <w:r w:rsidRPr="002337DB" w:rsidR="00F318CA">
          <w:rPr>
            <w:rStyle w:val="Hipercze"/>
            <w:noProof/>
          </w:rPr>
          <w:t>Operacja zapisAnulowaniaHarmonogramuPlanuOpiekiMedycznej</w:t>
        </w:r>
        <w:r w:rsidR="00F318CA">
          <w:rPr>
            <w:noProof/>
            <w:webHidden/>
          </w:rPr>
          <w:tab/>
        </w:r>
        <w:r w:rsidR="00F318CA">
          <w:rPr>
            <w:noProof/>
            <w:webHidden/>
          </w:rPr>
          <w:fldChar w:fldCharType="begin"/>
        </w:r>
        <w:r w:rsidR="00F318CA">
          <w:rPr>
            <w:noProof/>
            <w:webHidden/>
          </w:rPr>
          <w:instrText xml:space="preserve"> PAGEREF _Toc133496061 \h </w:instrText>
        </w:r>
        <w:r w:rsidR="00F318CA">
          <w:rPr>
            <w:noProof/>
            <w:webHidden/>
          </w:rPr>
        </w:r>
        <w:r w:rsidR="00F318CA">
          <w:rPr>
            <w:noProof/>
            <w:webHidden/>
          </w:rPr>
          <w:fldChar w:fldCharType="separate"/>
        </w:r>
        <w:r w:rsidR="00F318CA">
          <w:rPr>
            <w:noProof/>
            <w:webHidden/>
          </w:rPr>
          <w:t>43</w:t>
        </w:r>
        <w:r w:rsidR="00F318CA">
          <w:rPr>
            <w:noProof/>
            <w:webHidden/>
          </w:rPr>
          <w:fldChar w:fldCharType="end"/>
        </w:r>
      </w:hyperlink>
    </w:p>
    <w:p w:rsidR="00F318CA" w:rsidRDefault="00000000" w14:paraId="0CA5FDB9" w14:textId="3154BFED">
      <w:pPr>
        <w:pStyle w:val="Spistreci2"/>
        <w:rPr>
          <w:rFonts w:asciiTheme="minorHAnsi" w:hAnsiTheme="minorHAnsi" w:eastAsiaTheme="minorEastAsia" w:cstheme="minorBidi"/>
          <w:noProof/>
          <w:szCs w:val="22"/>
          <w:lang w:eastAsia="pl-PL"/>
        </w:rPr>
      </w:pPr>
      <w:hyperlink w:history="1" w:anchor="_Toc133496062">
        <w:r w:rsidRPr="002337DB" w:rsidR="00F318CA">
          <w:rPr>
            <w:rStyle w:val="Hipercze"/>
            <w:noProof/>
          </w:rPr>
          <w:t>6.3.</w:t>
        </w:r>
        <w:r w:rsidR="00F318CA">
          <w:rPr>
            <w:rFonts w:asciiTheme="minorHAnsi" w:hAnsiTheme="minorHAnsi" w:eastAsiaTheme="minorEastAsia" w:cstheme="minorBidi"/>
            <w:noProof/>
            <w:szCs w:val="22"/>
            <w:lang w:eastAsia="pl-PL"/>
          </w:rPr>
          <w:tab/>
        </w:r>
        <w:r w:rsidRPr="002337DB" w:rsidR="00F318CA">
          <w:rPr>
            <w:rStyle w:val="Hipercze"/>
            <w:noProof/>
          </w:rPr>
          <w:t>Błędy techniczne</w:t>
        </w:r>
        <w:r w:rsidR="00F318CA">
          <w:rPr>
            <w:noProof/>
            <w:webHidden/>
          </w:rPr>
          <w:tab/>
        </w:r>
        <w:r w:rsidR="00F318CA">
          <w:rPr>
            <w:noProof/>
            <w:webHidden/>
          </w:rPr>
          <w:fldChar w:fldCharType="begin"/>
        </w:r>
        <w:r w:rsidR="00F318CA">
          <w:rPr>
            <w:noProof/>
            <w:webHidden/>
          </w:rPr>
          <w:instrText xml:space="preserve"> PAGEREF _Toc133496062 \h </w:instrText>
        </w:r>
        <w:r w:rsidR="00F318CA">
          <w:rPr>
            <w:noProof/>
            <w:webHidden/>
          </w:rPr>
        </w:r>
        <w:r w:rsidR="00F318CA">
          <w:rPr>
            <w:noProof/>
            <w:webHidden/>
          </w:rPr>
          <w:fldChar w:fldCharType="separate"/>
        </w:r>
        <w:r w:rsidR="00F318CA">
          <w:rPr>
            <w:noProof/>
            <w:webHidden/>
          </w:rPr>
          <w:t>46</w:t>
        </w:r>
        <w:r w:rsidR="00F318CA">
          <w:rPr>
            <w:noProof/>
            <w:webHidden/>
          </w:rPr>
          <w:fldChar w:fldCharType="end"/>
        </w:r>
      </w:hyperlink>
    </w:p>
    <w:p w:rsidR="00F318CA" w:rsidRDefault="00000000" w14:paraId="57036BDC" w14:textId="4CD8E7D8">
      <w:pPr>
        <w:pStyle w:val="Spistreci3"/>
        <w:rPr>
          <w:rFonts w:asciiTheme="minorHAnsi" w:hAnsiTheme="minorHAnsi" w:eastAsiaTheme="minorEastAsia" w:cstheme="minorBidi"/>
          <w:noProof/>
          <w:szCs w:val="22"/>
          <w:lang w:eastAsia="pl-PL"/>
        </w:rPr>
      </w:pPr>
      <w:hyperlink w:history="1" w:anchor="_Toc133496063">
        <w:r w:rsidRPr="002337DB" w:rsidR="00F318CA">
          <w:rPr>
            <w:rStyle w:val="Hipercze"/>
            <w:noProof/>
            <w:lang w:eastAsia="pl-PL"/>
          </w:rPr>
          <w:t>6.3.1.</w:t>
        </w:r>
        <w:r w:rsidR="00F318CA">
          <w:rPr>
            <w:rFonts w:asciiTheme="minorHAnsi" w:hAnsiTheme="minorHAnsi" w:eastAsiaTheme="minorEastAsia" w:cstheme="minorBidi"/>
            <w:noProof/>
            <w:szCs w:val="22"/>
            <w:lang w:eastAsia="pl-PL"/>
          </w:rPr>
          <w:tab/>
        </w:r>
        <w:r w:rsidRPr="002337DB" w:rsidR="00F318CA">
          <w:rPr>
            <w:rStyle w:val="Hipercze"/>
            <w:noProof/>
            <w:lang w:eastAsia="pl-PL"/>
          </w:rPr>
          <w:t>Błędy techniczne weryfikacji podpisu dokumentu</w:t>
        </w:r>
        <w:r w:rsidR="00F318CA">
          <w:rPr>
            <w:noProof/>
            <w:webHidden/>
          </w:rPr>
          <w:tab/>
        </w:r>
        <w:r w:rsidR="00F318CA">
          <w:rPr>
            <w:noProof/>
            <w:webHidden/>
          </w:rPr>
          <w:fldChar w:fldCharType="begin"/>
        </w:r>
        <w:r w:rsidR="00F318CA">
          <w:rPr>
            <w:noProof/>
            <w:webHidden/>
          </w:rPr>
          <w:instrText xml:space="preserve"> PAGEREF _Toc133496063 \h </w:instrText>
        </w:r>
        <w:r w:rsidR="00F318CA">
          <w:rPr>
            <w:noProof/>
            <w:webHidden/>
          </w:rPr>
        </w:r>
        <w:r w:rsidR="00F318CA">
          <w:rPr>
            <w:noProof/>
            <w:webHidden/>
          </w:rPr>
          <w:fldChar w:fldCharType="separate"/>
        </w:r>
        <w:r w:rsidR="00F318CA">
          <w:rPr>
            <w:noProof/>
            <w:webHidden/>
          </w:rPr>
          <w:t>46</w:t>
        </w:r>
        <w:r w:rsidR="00F318CA">
          <w:rPr>
            <w:noProof/>
            <w:webHidden/>
          </w:rPr>
          <w:fldChar w:fldCharType="end"/>
        </w:r>
      </w:hyperlink>
    </w:p>
    <w:p w:rsidR="00F318CA" w:rsidRDefault="00000000" w14:paraId="394DC5F7" w14:textId="50F54E67">
      <w:pPr>
        <w:pStyle w:val="Spistreci3"/>
        <w:rPr>
          <w:rFonts w:asciiTheme="minorHAnsi" w:hAnsiTheme="minorHAnsi" w:eastAsiaTheme="minorEastAsia" w:cstheme="minorBidi"/>
          <w:noProof/>
          <w:szCs w:val="22"/>
          <w:lang w:eastAsia="pl-PL"/>
        </w:rPr>
      </w:pPr>
      <w:hyperlink w:history="1" w:anchor="_Toc133496064">
        <w:r w:rsidRPr="002337DB" w:rsidR="00F318CA">
          <w:rPr>
            <w:rStyle w:val="Hipercze"/>
            <w:noProof/>
          </w:rPr>
          <w:t>6.3.2.</w:t>
        </w:r>
        <w:r w:rsidR="00F318CA">
          <w:rPr>
            <w:rFonts w:asciiTheme="minorHAnsi" w:hAnsiTheme="minorHAnsi" w:eastAsiaTheme="minorEastAsia" w:cstheme="minorBidi"/>
            <w:noProof/>
            <w:szCs w:val="22"/>
            <w:lang w:eastAsia="pl-PL"/>
          </w:rPr>
          <w:tab/>
        </w:r>
        <w:r w:rsidRPr="002337DB" w:rsidR="00F318CA">
          <w:rPr>
            <w:rStyle w:val="Hipercze"/>
            <w:noProof/>
          </w:rPr>
          <w:t>Błędy techniczne uwierzytelnienia i autoryzacji</w:t>
        </w:r>
        <w:r w:rsidR="00F318CA">
          <w:rPr>
            <w:noProof/>
            <w:webHidden/>
          </w:rPr>
          <w:tab/>
        </w:r>
        <w:r w:rsidR="00F318CA">
          <w:rPr>
            <w:noProof/>
            <w:webHidden/>
          </w:rPr>
          <w:fldChar w:fldCharType="begin"/>
        </w:r>
        <w:r w:rsidR="00F318CA">
          <w:rPr>
            <w:noProof/>
            <w:webHidden/>
          </w:rPr>
          <w:instrText xml:space="preserve"> PAGEREF _Toc133496064 \h </w:instrText>
        </w:r>
        <w:r w:rsidR="00F318CA">
          <w:rPr>
            <w:noProof/>
            <w:webHidden/>
          </w:rPr>
        </w:r>
        <w:r w:rsidR="00F318CA">
          <w:rPr>
            <w:noProof/>
            <w:webHidden/>
          </w:rPr>
          <w:fldChar w:fldCharType="separate"/>
        </w:r>
        <w:r w:rsidR="00F318CA">
          <w:rPr>
            <w:noProof/>
            <w:webHidden/>
          </w:rPr>
          <w:t>47</w:t>
        </w:r>
        <w:r w:rsidR="00F318CA">
          <w:rPr>
            <w:noProof/>
            <w:webHidden/>
          </w:rPr>
          <w:fldChar w:fldCharType="end"/>
        </w:r>
      </w:hyperlink>
    </w:p>
    <w:p w:rsidR="00F318CA" w:rsidRDefault="00000000" w14:paraId="77B075E9" w14:textId="767CC03B">
      <w:pPr>
        <w:pStyle w:val="Spistreci1"/>
        <w:rPr>
          <w:rFonts w:asciiTheme="minorHAnsi" w:hAnsiTheme="minorHAnsi" w:eastAsiaTheme="minorEastAsia" w:cstheme="minorBidi"/>
          <w:b w:val="0"/>
          <w:noProof/>
          <w:szCs w:val="22"/>
          <w:lang w:eastAsia="pl-PL"/>
        </w:rPr>
      </w:pPr>
      <w:hyperlink w:history="1" w:anchor="_Toc133496065">
        <w:r w:rsidRPr="002337DB" w:rsidR="00F318CA">
          <w:rPr>
            <w:rStyle w:val="Hipercze"/>
            <w:noProof/>
          </w:rPr>
          <w:t>7.</w:t>
        </w:r>
        <w:r w:rsidR="00F318CA">
          <w:rPr>
            <w:rFonts w:asciiTheme="minorHAnsi" w:hAnsiTheme="minorHAnsi" w:eastAsiaTheme="minorEastAsia" w:cstheme="minorBidi"/>
            <w:b w:val="0"/>
            <w:noProof/>
            <w:szCs w:val="22"/>
            <w:lang w:eastAsia="pl-PL"/>
          </w:rPr>
          <w:tab/>
        </w:r>
        <w:r w:rsidRPr="002337DB" w:rsidR="00F318CA">
          <w:rPr>
            <w:rStyle w:val="Hipercze"/>
            <w:noProof/>
          </w:rPr>
          <w:t>Diagramy stanów dokumentów</w:t>
        </w:r>
        <w:r w:rsidR="00F318CA">
          <w:rPr>
            <w:noProof/>
            <w:webHidden/>
          </w:rPr>
          <w:tab/>
        </w:r>
        <w:r w:rsidR="00F318CA">
          <w:rPr>
            <w:noProof/>
            <w:webHidden/>
          </w:rPr>
          <w:fldChar w:fldCharType="begin"/>
        </w:r>
        <w:r w:rsidR="00F318CA">
          <w:rPr>
            <w:noProof/>
            <w:webHidden/>
          </w:rPr>
          <w:instrText xml:space="preserve"> PAGEREF _Toc133496065 \h </w:instrText>
        </w:r>
        <w:r w:rsidR="00F318CA">
          <w:rPr>
            <w:noProof/>
            <w:webHidden/>
          </w:rPr>
        </w:r>
        <w:r w:rsidR="00F318CA">
          <w:rPr>
            <w:noProof/>
            <w:webHidden/>
          </w:rPr>
          <w:fldChar w:fldCharType="separate"/>
        </w:r>
        <w:r w:rsidR="00F318CA">
          <w:rPr>
            <w:noProof/>
            <w:webHidden/>
          </w:rPr>
          <w:t>49</w:t>
        </w:r>
        <w:r w:rsidR="00F318CA">
          <w:rPr>
            <w:noProof/>
            <w:webHidden/>
          </w:rPr>
          <w:fldChar w:fldCharType="end"/>
        </w:r>
      </w:hyperlink>
    </w:p>
    <w:p w:rsidR="00F318CA" w:rsidRDefault="00000000" w14:paraId="47A85C09" w14:textId="73ADDDA4">
      <w:pPr>
        <w:pStyle w:val="Spistreci1"/>
        <w:rPr>
          <w:rFonts w:asciiTheme="minorHAnsi" w:hAnsiTheme="minorHAnsi" w:eastAsiaTheme="minorEastAsia" w:cstheme="minorBidi"/>
          <w:b w:val="0"/>
          <w:noProof/>
          <w:szCs w:val="22"/>
          <w:lang w:eastAsia="pl-PL"/>
        </w:rPr>
      </w:pPr>
      <w:hyperlink w:history="1" w:anchor="_Toc133496066">
        <w:r w:rsidRPr="002337DB" w:rsidR="00F318CA">
          <w:rPr>
            <w:rStyle w:val="Hipercze"/>
            <w:noProof/>
          </w:rPr>
          <w:t>8.</w:t>
        </w:r>
        <w:r w:rsidR="00F318CA">
          <w:rPr>
            <w:rFonts w:asciiTheme="minorHAnsi" w:hAnsiTheme="minorHAnsi" w:eastAsiaTheme="minorEastAsia" w:cstheme="minorBidi"/>
            <w:b w:val="0"/>
            <w:noProof/>
            <w:szCs w:val="22"/>
            <w:lang w:eastAsia="pl-PL"/>
          </w:rPr>
          <w:tab/>
        </w:r>
        <w:r w:rsidRPr="002337DB" w:rsidR="00F318CA">
          <w:rPr>
            <w:rStyle w:val="Hipercze"/>
            <w:noProof/>
          </w:rPr>
          <w:t>Adresy usług</w:t>
        </w:r>
        <w:r w:rsidR="00F318CA">
          <w:rPr>
            <w:noProof/>
            <w:webHidden/>
          </w:rPr>
          <w:tab/>
        </w:r>
        <w:r w:rsidR="00F318CA">
          <w:rPr>
            <w:noProof/>
            <w:webHidden/>
          </w:rPr>
          <w:fldChar w:fldCharType="begin"/>
        </w:r>
        <w:r w:rsidR="00F318CA">
          <w:rPr>
            <w:noProof/>
            <w:webHidden/>
          </w:rPr>
          <w:instrText xml:space="preserve"> PAGEREF _Toc133496066 \h </w:instrText>
        </w:r>
        <w:r w:rsidR="00F318CA">
          <w:rPr>
            <w:noProof/>
            <w:webHidden/>
          </w:rPr>
        </w:r>
        <w:r w:rsidR="00F318CA">
          <w:rPr>
            <w:noProof/>
            <w:webHidden/>
          </w:rPr>
          <w:fldChar w:fldCharType="separate"/>
        </w:r>
        <w:r w:rsidR="00F318CA">
          <w:rPr>
            <w:noProof/>
            <w:webHidden/>
          </w:rPr>
          <w:t>51</w:t>
        </w:r>
        <w:r w:rsidR="00F318CA">
          <w:rPr>
            <w:noProof/>
            <w:webHidden/>
          </w:rPr>
          <w:fldChar w:fldCharType="end"/>
        </w:r>
      </w:hyperlink>
    </w:p>
    <w:p w:rsidR="00F318CA" w:rsidRDefault="00000000" w14:paraId="20DFB0CB" w14:textId="4CF6A810">
      <w:pPr>
        <w:pStyle w:val="Spistreci1"/>
        <w:rPr>
          <w:rFonts w:asciiTheme="minorHAnsi" w:hAnsiTheme="minorHAnsi" w:eastAsiaTheme="minorEastAsia" w:cstheme="minorBidi"/>
          <w:b w:val="0"/>
          <w:noProof/>
          <w:szCs w:val="22"/>
          <w:lang w:eastAsia="pl-PL"/>
        </w:rPr>
      </w:pPr>
      <w:hyperlink w:history="1" w:anchor="_Toc133496067">
        <w:r w:rsidRPr="002337DB" w:rsidR="00F318CA">
          <w:rPr>
            <w:rStyle w:val="Hipercze"/>
            <w:noProof/>
          </w:rPr>
          <w:t>9.</w:t>
        </w:r>
        <w:r w:rsidR="00F318CA">
          <w:rPr>
            <w:rFonts w:asciiTheme="minorHAnsi" w:hAnsiTheme="minorHAnsi" w:eastAsiaTheme="minorEastAsia" w:cstheme="minorBidi"/>
            <w:b w:val="0"/>
            <w:noProof/>
            <w:szCs w:val="22"/>
            <w:lang w:eastAsia="pl-PL"/>
          </w:rPr>
          <w:tab/>
        </w:r>
        <w:r w:rsidRPr="002337DB" w:rsidR="00F318CA">
          <w:rPr>
            <w:rStyle w:val="Hipercze"/>
            <w:noProof/>
          </w:rPr>
          <w:t>Opis WSDL</w:t>
        </w:r>
        <w:r w:rsidR="00F318CA">
          <w:rPr>
            <w:noProof/>
            <w:webHidden/>
          </w:rPr>
          <w:tab/>
        </w:r>
        <w:r w:rsidR="00F318CA">
          <w:rPr>
            <w:noProof/>
            <w:webHidden/>
          </w:rPr>
          <w:fldChar w:fldCharType="begin"/>
        </w:r>
        <w:r w:rsidR="00F318CA">
          <w:rPr>
            <w:noProof/>
            <w:webHidden/>
          </w:rPr>
          <w:instrText xml:space="preserve"> PAGEREF _Toc133496067 \h </w:instrText>
        </w:r>
        <w:r w:rsidR="00F318CA">
          <w:rPr>
            <w:noProof/>
            <w:webHidden/>
          </w:rPr>
        </w:r>
        <w:r w:rsidR="00F318CA">
          <w:rPr>
            <w:noProof/>
            <w:webHidden/>
          </w:rPr>
          <w:fldChar w:fldCharType="separate"/>
        </w:r>
        <w:r w:rsidR="00F318CA">
          <w:rPr>
            <w:noProof/>
            <w:webHidden/>
          </w:rPr>
          <w:t>52</w:t>
        </w:r>
        <w:r w:rsidR="00F318CA">
          <w:rPr>
            <w:noProof/>
            <w:webHidden/>
          </w:rPr>
          <w:fldChar w:fldCharType="end"/>
        </w:r>
      </w:hyperlink>
    </w:p>
    <w:p w:rsidR="00F318CA" w:rsidRDefault="00000000" w14:paraId="408E2853" w14:textId="782667E4">
      <w:pPr>
        <w:pStyle w:val="Spistreci2"/>
        <w:rPr>
          <w:rFonts w:asciiTheme="minorHAnsi" w:hAnsiTheme="minorHAnsi" w:eastAsiaTheme="minorEastAsia" w:cstheme="minorBidi"/>
          <w:noProof/>
          <w:szCs w:val="22"/>
          <w:lang w:eastAsia="pl-PL"/>
        </w:rPr>
      </w:pPr>
      <w:hyperlink w:history="1" w:anchor="_Toc133496068">
        <w:r w:rsidRPr="002337DB" w:rsidR="00F318CA">
          <w:rPr>
            <w:rStyle w:val="Hipercze"/>
            <w:noProof/>
          </w:rPr>
          <w:t>9.1.</w:t>
        </w:r>
        <w:r w:rsidR="00F318CA">
          <w:rPr>
            <w:rFonts w:asciiTheme="minorHAnsi" w:hAnsiTheme="minorHAnsi" w:eastAsiaTheme="minorEastAsia" w:cstheme="minorBidi"/>
            <w:noProof/>
            <w:szCs w:val="22"/>
            <w:lang w:eastAsia="pl-PL"/>
          </w:rPr>
          <w:tab/>
        </w:r>
        <w:r w:rsidRPr="002337DB" w:rsidR="00F318CA">
          <w:rPr>
            <w:rStyle w:val="Hipercze"/>
            <w:noProof/>
          </w:rPr>
          <w:t>Zasady wersjonowania</w:t>
        </w:r>
        <w:r w:rsidR="00F318CA">
          <w:rPr>
            <w:noProof/>
            <w:webHidden/>
          </w:rPr>
          <w:tab/>
        </w:r>
        <w:r w:rsidR="00F318CA">
          <w:rPr>
            <w:noProof/>
            <w:webHidden/>
          </w:rPr>
          <w:fldChar w:fldCharType="begin"/>
        </w:r>
        <w:r w:rsidR="00F318CA">
          <w:rPr>
            <w:noProof/>
            <w:webHidden/>
          </w:rPr>
          <w:instrText xml:space="preserve"> PAGEREF _Toc133496068 \h </w:instrText>
        </w:r>
        <w:r w:rsidR="00F318CA">
          <w:rPr>
            <w:noProof/>
            <w:webHidden/>
          </w:rPr>
        </w:r>
        <w:r w:rsidR="00F318CA">
          <w:rPr>
            <w:noProof/>
            <w:webHidden/>
          </w:rPr>
          <w:fldChar w:fldCharType="separate"/>
        </w:r>
        <w:r w:rsidR="00F318CA">
          <w:rPr>
            <w:noProof/>
            <w:webHidden/>
          </w:rPr>
          <w:t>52</w:t>
        </w:r>
        <w:r w:rsidR="00F318CA">
          <w:rPr>
            <w:noProof/>
            <w:webHidden/>
          </w:rPr>
          <w:fldChar w:fldCharType="end"/>
        </w:r>
      </w:hyperlink>
    </w:p>
    <w:p w:rsidR="00F318CA" w:rsidRDefault="00000000" w14:paraId="28ADC40E" w14:textId="2AFCF983">
      <w:pPr>
        <w:pStyle w:val="Spistreci2"/>
        <w:rPr>
          <w:rFonts w:asciiTheme="minorHAnsi" w:hAnsiTheme="minorHAnsi" w:eastAsiaTheme="minorEastAsia" w:cstheme="minorBidi"/>
          <w:noProof/>
          <w:szCs w:val="22"/>
          <w:lang w:eastAsia="pl-PL"/>
        </w:rPr>
      </w:pPr>
      <w:hyperlink w:history="1" w:anchor="_Toc133496069">
        <w:r w:rsidRPr="002337DB" w:rsidR="00F318CA">
          <w:rPr>
            <w:rStyle w:val="Hipercze"/>
            <w:noProof/>
          </w:rPr>
          <w:t>9.2.</w:t>
        </w:r>
        <w:r w:rsidR="00F318CA">
          <w:rPr>
            <w:rFonts w:asciiTheme="minorHAnsi" w:hAnsiTheme="minorHAnsi" w:eastAsiaTheme="minorEastAsia" w:cstheme="minorBidi"/>
            <w:noProof/>
            <w:szCs w:val="22"/>
            <w:lang w:eastAsia="pl-PL"/>
          </w:rPr>
          <w:tab/>
        </w:r>
        <w:r w:rsidRPr="002337DB" w:rsidR="00F318CA">
          <w:rPr>
            <w:rStyle w:val="Hipercze"/>
            <w:noProof/>
          </w:rPr>
          <w:t>Udostępnione pliki WSDL</w:t>
        </w:r>
        <w:r w:rsidR="00F318CA">
          <w:rPr>
            <w:noProof/>
            <w:webHidden/>
          </w:rPr>
          <w:tab/>
        </w:r>
        <w:r w:rsidR="00F318CA">
          <w:rPr>
            <w:noProof/>
            <w:webHidden/>
          </w:rPr>
          <w:fldChar w:fldCharType="begin"/>
        </w:r>
        <w:r w:rsidR="00F318CA">
          <w:rPr>
            <w:noProof/>
            <w:webHidden/>
          </w:rPr>
          <w:instrText xml:space="preserve"> PAGEREF _Toc133496069 \h </w:instrText>
        </w:r>
        <w:r w:rsidR="00F318CA">
          <w:rPr>
            <w:noProof/>
            <w:webHidden/>
          </w:rPr>
        </w:r>
        <w:r w:rsidR="00F318CA">
          <w:rPr>
            <w:noProof/>
            <w:webHidden/>
          </w:rPr>
          <w:fldChar w:fldCharType="separate"/>
        </w:r>
        <w:r w:rsidR="00F318CA">
          <w:rPr>
            <w:noProof/>
            <w:webHidden/>
          </w:rPr>
          <w:t>52</w:t>
        </w:r>
        <w:r w:rsidR="00F318CA">
          <w:rPr>
            <w:noProof/>
            <w:webHidden/>
          </w:rPr>
          <w:fldChar w:fldCharType="end"/>
        </w:r>
      </w:hyperlink>
    </w:p>
    <w:p w:rsidR="00F318CA" w:rsidRDefault="00000000" w14:paraId="2D472700" w14:textId="69C59610">
      <w:pPr>
        <w:pStyle w:val="Spistreci1"/>
        <w:rPr>
          <w:rFonts w:asciiTheme="minorHAnsi" w:hAnsiTheme="minorHAnsi" w:eastAsiaTheme="minorEastAsia" w:cstheme="minorBidi"/>
          <w:b w:val="0"/>
          <w:noProof/>
          <w:szCs w:val="22"/>
          <w:lang w:eastAsia="pl-PL"/>
        </w:rPr>
      </w:pPr>
      <w:hyperlink w:history="1" w:anchor="_Toc133496070">
        <w:r w:rsidRPr="002337DB" w:rsidR="00F318CA">
          <w:rPr>
            <w:rStyle w:val="Hipercze"/>
            <w:noProof/>
          </w:rPr>
          <w:t>10.</w:t>
        </w:r>
        <w:r w:rsidR="00F318CA">
          <w:rPr>
            <w:rFonts w:asciiTheme="minorHAnsi" w:hAnsiTheme="minorHAnsi" w:eastAsiaTheme="minorEastAsia" w:cstheme="minorBidi"/>
            <w:b w:val="0"/>
            <w:noProof/>
            <w:szCs w:val="22"/>
            <w:lang w:eastAsia="pl-PL"/>
          </w:rPr>
          <w:tab/>
        </w:r>
        <w:r w:rsidRPr="002337DB" w:rsidR="00F318CA">
          <w:rPr>
            <w:rStyle w:val="Hipercze"/>
            <w:noProof/>
          </w:rPr>
          <w:t>Dane testowe</w:t>
        </w:r>
        <w:r w:rsidR="00F318CA">
          <w:rPr>
            <w:noProof/>
            <w:webHidden/>
          </w:rPr>
          <w:tab/>
        </w:r>
        <w:r w:rsidR="00F318CA">
          <w:rPr>
            <w:noProof/>
            <w:webHidden/>
          </w:rPr>
          <w:fldChar w:fldCharType="begin"/>
        </w:r>
        <w:r w:rsidR="00F318CA">
          <w:rPr>
            <w:noProof/>
            <w:webHidden/>
          </w:rPr>
          <w:instrText xml:space="preserve"> PAGEREF _Toc133496070 \h </w:instrText>
        </w:r>
        <w:r w:rsidR="00F318CA">
          <w:rPr>
            <w:noProof/>
            <w:webHidden/>
          </w:rPr>
        </w:r>
        <w:r w:rsidR="00F318CA">
          <w:rPr>
            <w:noProof/>
            <w:webHidden/>
          </w:rPr>
          <w:fldChar w:fldCharType="separate"/>
        </w:r>
        <w:r w:rsidR="00F318CA">
          <w:rPr>
            <w:noProof/>
            <w:webHidden/>
          </w:rPr>
          <w:t>53</w:t>
        </w:r>
        <w:r w:rsidR="00F318CA">
          <w:rPr>
            <w:noProof/>
            <w:webHidden/>
          </w:rPr>
          <w:fldChar w:fldCharType="end"/>
        </w:r>
      </w:hyperlink>
    </w:p>
    <w:p w:rsidR="00F318CA" w:rsidRDefault="00000000" w14:paraId="1DB003A5" w14:textId="424F731A">
      <w:pPr>
        <w:pStyle w:val="Spistreci1"/>
        <w:rPr>
          <w:rFonts w:asciiTheme="minorHAnsi" w:hAnsiTheme="minorHAnsi" w:eastAsiaTheme="minorEastAsia" w:cstheme="minorBidi"/>
          <w:b w:val="0"/>
          <w:noProof/>
          <w:szCs w:val="22"/>
          <w:lang w:eastAsia="pl-PL"/>
        </w:rPr>
      </w:pPr>
      <w:hyperlink w:history="1" w:anchor="_Toc133496071">
        <w:r w:rsidRPr="002337DB" w:rsidR="00F318CA">
          <w:rPr>
            <w:rStyle w:val="Hipercze"/>
            <w:noProof/>
          </w:rPr>
          <w:t>11.</w:t>
        </w:r>
        <w:r w:rsidR="00F318CA">
          <w:rPr>
            <w:rFonts w:asciiTheme="minorHAnsi" w:hAnsiTheme="minorHAnsi" w:eastAsiaTheme="minorEastAsia" w:cstheme="minorBidi"/>
            <w:b w:val="0"/>
            <w:noProof/>
            <w:szCs w:val="22"/>
            <w:lang w:eastAsia="pl-PL"/>
          </w:rPr>
          <w:tab/>
        </w:r>
        <w:r w:rsidRPr="002337DB" w:rsidR="00F318CA">
          <w:rPr>
            <w:rStyle w:val="Hipercze"/>
            <w:noProof/>
          </w:rPr>
          <w:t>Procedury</w:t>
        </w:r>
        <w:r w:rsidR="00F318CA">
          <w:rPr>
            <w:noProof/>
            <w:webHidden/>
          </w:rPr>
          <w:tab/>
        </w:r>
        <w:r w:rsidR="00F318CA">
          <w:rPr>
            <w:noProof/>
            <w:webHidden/>
          </w:rPr>
          <w:fldChar w:fldCharType="begin"/>
        </w:r>
        <w:r w:rsidR="00F318CA">
          <w:rPr>
            <w:noProof/>
            <w:webHidden/>
          </w:rPr>
          <w:instrText xml:space="preserve"> PAGEREF _Toc133496071 \h </w:instrText>
        </w:r>
        <w:r w:rsidR="00F318CA">
          <w:rPr>
            <w:noProof/>
            <w:webHidden/>
          </w:rPr>
        </w:r>
        <w:r w:rsidR="00F318CA">
          <w:rPr>
            <w:noProof/>
            <w:webHidden/>
          </w:rPr>
          <w:fldChar w:fldCharType="separate"/>
        </w:r>
        <w:r w:rsidR="00F318CA">
          <w:rPr>
            <w:noProof/>
            <w:webHidden/>
          </w:rPr>
          <w:t>54</w:t>
        </w:r>
        <w:r w:rsidR="00F318CA">
          <w:rPr>
            <w:noProof/>
            <w:webHidden/>
          </w:rPr>
          <w:fldChar w:fldCharType="end"/>
        </w:r>
      </w:hyperlink>
    </w:p>
    <w:p w:rsidR="00F318CA" w:rsidRDefault="00000000" w14:paraId="04887FDA" w14:textId="594BEBB1">
      <w:pPr>
        <w:pStyle w:val="Spistreci2"/>
        <w:rPr>
          <w:rFonts w:asciiTheme="minorHAnsi" w:hAnsiTheme="minorHAnsi" w:eastAsiaTheme="minorEastAsia" w:cstheme="minorBidi"/>
          <w:noProof/>
          <w:szCs w:val="22"/>
          <w:lang w:eastAsia="pl-PL"/>
        </w:rPr>
      </w:pPr>
      <w:hyperlink w:history="1" w:anchor="_Toc133496072">
        <w:r w:rsidRPr="002337DB" w:rsidR="00F318CA">
          <w:rPr>
            <w:rStyle w:val="Hipercze"/>
            <w:noProof/>
          </w:rPr>
          <w:t>11.1.</w:t>
        </w:r>
        <w:r w:rsidR="00F318CA">
          <w:rPr>
            <w:rFonts w:asciiTheme="minorHAnsi" w:hAnsiTheme="minorHAnsi" w:eastAsiaTheme="minorEastAsia" w:cstheme="minorBidi"/>
            <w:noProof/>
            <w:szCs w:val="22"/>
            <w:lang w:eastAsia="pl-PL"/>
          </w:rPr>
          <w:tab/>
        </w:r>
        <w:r w:rsidRPr="002337DB" w:rsidR="00F318CA">
          <w:rPr>
            <w:rStyle w:val="Hipercze"/>
            <w:noProof/>
          </w:rPr>
          <w:t>Procedura nadania uprawnień Usługodawcy</w:t>
        </w:r>
        <w:r w:rsidR="00F318CA">
          <w:rPr>
            <w:noProof/>
            <w:webHidden/>
          </w:rPr>
          <w:tab/>
        </w:r>
        <w:r w:rsidR="00F318CA">
          <w:rPr>
            <w:noProof/>
            <w:webHidden/>
          </w:rPr>
          <w:fldChar w:fldCharType="begin"/>
        </w:r>
        <w:r w:rsidR="00F318CA">
          <w:rPr>
            <w:noProof/>
            <w:webHidden/>
          </w:rPr>
          <w:instrText xml:space="preserve"> PAGEREF _Toc133496072 \h </w:instrText>
        </w:r>
        <w:r w:rsidR="00F318CA">
          <w:rPr>
            <w:noProof/>
            <w:webHidden/>
          </w:rPr>
        </w:r>
        <w:r w:rsidR="00F318CA">
          <w:rPr>
            <w:noProof/>
            <w:webHidden/>
          </w:rPr>
          <w:fldChar w:fldCharType="separate"/>
        </w:r>
        <w:r w:rsidR="00F318CA">
          <w:rPr>
            <w:noProof/>
            <w:webHidden/>
          </w:rPr>
          <w:t>54</w:t>
        </w:r>
        <w:r w:rsidR="00F318CA">
          <w:rPr>
            <w:noProof/>
            <w:webHidden/>
          </w:rPr>
          <w:fldChar w:fldCharType="end"/>
        </w:r>
      </w:hyperlink>
    </w:p>
    <w:p w:rsidR="00F318CA" w:rsidRDefault="00000000" w14:paraId="039D7670" w14:textId="1C3A64EF">
      <w:pPr>
        <w:pStyle w:val="Spistreci2"/>
        <w:rPr>
          <w:rFonts w:asciiTheme="minorHAnsi" w:hAnsiTheme="minorHAnsi" w:eastAsiaTheme="minorEastAsia" w:cstheme="minorBidi"/>
          <w:noProof/>
          <w:szCs w:val="22"/>
          <w:lang w:eastAsia="pl-PL"/>
        </w:rPr>
      </w:pPr>
      <w:hyperlink w:history="1" w:anchor="_Toc133496073">
        <w:r w:rsidRPr="002337DB" w:rsidR="00F318CA">
          <w:rPr>
            <w:rStyle w:val="Hipercze"/>
            <w:noProof/>
          </w:rPr>
          <w:t>11.2.</w:t>
        </w:r>
        <w:r w:rsidR="00F318CA">
          <w:rPr>
            <w:rFonts w:asciiTheme="minorHAnsi" w:hAnsiTheme="minorHAnsi" w:eastAsiaTheme="minorEastAsia" w:cstheme="minorBidi"/>
            <w:noProof/>
            <w:szCs w:val="22"/>
            <w:lang w:eastAsia="pl-PL"/>
          </w:rPr>
          <w:tab/>
        </w:r>
        <w:r w:rsidRPr="002337DB" w:rsidR="00F318CA">
          <w:rPr>
            <w:rStyle w:val="Hipercze"/>
            <w:noProof/>
          </w:rPr>
          <w:t>Sposób zgłaszania błędów i zagadnień</w:t>
        </w:r>
        <w:r w:rsidR="00F318CA">
          <w:rPr>
            <w:noProof/>
            <w:webHidden/>
          </w:rPr>
          <w:tab/>
        </w:r>
        <w:r w:rsidR="00F318CA">
          <w:rPr>
            <w:noProof/>
            <w:webHidden/>
          </w:rPr>
          <w:fldChar w:fldCharType="begin"/>
        </w:r>
        <w:r w:rsidR="00F318CA">
          <w:rPr>
            <w:noProof/>
            <w:webHidden/>
          </w:rPr>
          <w:instrText xml:space="preserve"> PAGEREF _Toc133496073 \h </w:instrText>
        </w:r>
        <w:r w:rsidR="00F318CA">
          <w:rPr>
            <w:noProof/>
            <w:webHidden/>
          </w:rPr>
        </w:r>
        <w:r w:rsidR="00F318CA">
          <w:rPr>
            <w:noProof/>
            <w:webHidden/>
          </w:rPr>
          <w:fldChar w:fldCharType="separate"/>
        </w:r>
        <w:r w:rsidR="00F318CA">
          <w:rPr>
            <w:noProof/>
            <w:webHidden/>
          </w:rPr>
          <w:t>54</w:t>
        </w:r>
        <w:r w:rsidR="00F318CA">
          <w:rPr>
            <w:noProof/>
            <w:webHidden/>
          </w:rPr>
          <w:fldChar w:fldCharType="end"/>
        </w:r>
      </w:hyperlink>
    </w:p>
    <w:p w:rsidR="00F318CA" w:rsidRDefault="00000000" w14:paraId="4AD5488E" w14:textId="76DC8134">
      <w:pPr>
        <w:pStyle w:val="Spistreci1"/>
        <w:rPr>
          <w:rFonts w:asciiTheme="minorHAnsi" w:hAnsiTheme="minorHAnsi" w:eastAsiaTheme="minorEastAsia" w:cstheme="minorBidi"/>
          <w:b w:val="0"/>
          <w:noProof/>
          <w:szCs w:val="22"/>
          <w:lang w:eastAsia="pl-PL"/>
        </w:rPr>
      </w:pPr>
      <w:hyperlink w:history="1" w:anchor="_Toc133496074">
        <w:r w:rsidRPr="002337DB" w:rsidR="00F318CA">
          <w:rPr>
            <w:rStyle w:val="Hipercze"/>
            <w:noProof/>
          </w:rPr>
          <w:t>12.</w:t>
        </w:r>
        <w:r w:rsidR="00F318CA">
          <w:rPr>
            <w:rFonts w:asciiTheme="minorHAnsi" w:hAnsiTheme="minorHAnsi" w:eastAsiaTheme="minorEastAsia" w:cstheme="minorBidi"/>
            <w:b w:val="0"/>
            <w:noProof/>
            <w:szCs w:val="22"/>
            <w:lang w:eastAsia="pl-PL"/>
          </w:rPr>
          <w:tab/>
        </w:r>
        <w:r w:rsidRPr="002337DB" w:rsidR="00F318CA">
          <w:rPr>
            <w:rStyle w:val="Hipercze"/>
            <w:noProof/>
          </w:rPr>
          <w:t>Stosowanie identyfikatorów ISO OID</w:t>
        </w:r>
        <w:r w:rsidR="00F318CA">
          <w:rPr>
            <w:noProof/>
            <w:webHidden/>
          </w:rPr>
          <w:tab/>
        </w:r>
        <w:r w:rsidR="00F318CA">
          <w:rPr>
            <w:noProof/>
            <w:webHidden/>
          </w:rPr>
          <w:fldChar w:fldCharType="begin"/>
        </w:r>
        <w:r w:rsidR="00F318CA">
          <w:rPr>
            <w:noProof/>
            <w:webHidden/>
          </w:rPr>
          <w:instrText xml:space="preserve"> PAGEREF _Toc133496074 \h </w:instrText>
        </w:r>
        <w:r w:rsidR="00F318CA">
          <w:rPr>
            <w:noProof/>
            <w:webHidden/>
          </w:rPr>
        </w:r>
        <w:r w:rsidR="00F318CA">
          <w:rPr>
            <w:noProof/>
            <w:webHidden/>
          </w:rPr>
          <w:fldChar w:fldCharType="separate"/>
        </w:r>
        <w:r w:rsidR="00F318CA">
          <w:rPr>
            <w:noProof/>
            <w:webHidden/>
          </w:rPr>
          <w:t>56</w:t>
        </w:r>
        <w:r w:rsidR="00F318CA">
          <w:rPr>
            <w:noProof/>
            <w:webHidden/>
          </w:rPr>
          <w:fldChar w:fldCharType="end"/>
        </w:r>
      </w:hyperlink>
    </w:p>
    <w:p w:rsidR="42C07A14" w:rsidP="00CF5A2E" w:rsidRDefault="42C07A14" w14:paraId="44176C95" w14:textId="734D4D52">
      <w:pPr>
        <w:pStyle w:val="Spistreci1"/>
      </w:pPr>
      <w:r>
        <w:fldChar w:fldCharType="end"/>
      </w:r>
    </w:p>
    <w:p w:rsidR="00486048" w:rsidP="00CF5A2E" w:rsidRDefault="00486048" w14:paraId="0B452521" w14:textId="33EC8A37">
      <w:pPr>
        <w:pStyle w:val="Spistreci1"/>
        <w:rPr>
          <w:rFonts w:eastAsiaTheme="minorEastAsia"/>
          <w:noProof/>
          <w:lang w:eastAsia="pl-PL"/>
        </w:rPr>
      </w:pPr>
    </w:p>
    <w:p w:rsidR="003464AC" w:rsidP="00A83D18" w:rsidRDefault="46D00D63" w14:paraId="520BEAFA" w14:textId="5F6FBE7F">
      <w:pPr>
        <w:pStyle w:val="Nagwek1"/>
      </w:pPr>
      <w:bookmarkStart w:name="_Toc49411547" w:id="43"/>
      <w:bookmarkStart w:name="_Toc113871483" w:id="44"/>
      <w:bookmarkStart w:name="_Toc187943426" w:id="45"/>
      <w:bookmarkStart w:name="_Toc133496025" w:id="46"/>
      <w:r>
        <w:t>Wstęp</w:t>
      </w:r>
      <w:bookmarkStart w:name="_Toc501107016" w:id="47"/>
      <w:bookmarkStart w:name="_Toc1402452" w:id="48"/>
      <w:bookmarkEnd w:id="43"/>
      <w:bookmarkEnd w:id="44"/>
      <w:bookmarkEnd w:id="45"/>
      <w:bookmarkEnd w:id="46"/>
      <w:bookmarkEnd w:id="47"/>
      <w:bookmarkEnd w:id="48"/>
    </w:p>
    <w:p w:rsidRPr="003464AC" w:rsidR="00F7455D" w:rsidP="130D2C36" w:rsidRDefault="00F7455D" w14:paraId="2E42653E" w14:textId="2696AF77">
      <w:pPr>
        <w:spacing w:line="288" w:lineRule="auto"/>
        <w:rPr>
          <w:b/>
          <w:bCs/>
          <w:sz w:val="4"/>
          <w:szCs w:val="4"/>
        </w:rPr>
      </w:pPr>
    </w:p>
    <w:p w:rsidRPr="004D4AC6" w:rsidR="00E46697" w:rsidP="008F179A" w:rsidRDefault="47B0271E" w14:paraId="4432CEFE" w14:textId="63C4AB0E">
      <w:pPr>
        <w:pStyle w:val="Nagwek2"/>
      </w:pPr>
      <w:bookmarkStart w:name="_Toc501107017" w:id="49"/>
      <w:bookmarkStart w:name="_Toc1402453" w:id="50"/>
      <w:bookmarkStart w:name="_Toc49411548" w:id="51"/>
      <w:bookmarkStart w:name="_Toc113871484" w:id="52"/>
      <w:bookmarkStart w:name="_Toc133496026" w:id="53"/>
      <w:r>
        <w:t>Cel i zakres dokumentu</w:t>
      </w:r>
      <w:bookmarkEnd w:id="49"/>
      <w:bookmarkEnd w:id="50"/>
      <w:bookmarkEnd w:id="51"/>
      <w:bookmarkEnd w:id="52"/>
      <w:bookmarkEnd w:id="53"/>
    </w:p>
    <w:p w:rsidRPr="00C93E94" w:rsidR="00394173" w:rsidP="00394173" w:rsidRDefault="14545E25" w14:paraId="253D6C6E" w14:textId="3AE1B916">
      <w:pPr>
        <w:spacing w:line="288" w:lineRule="auto"/>
      </w:pPr>
      <w:bookmarkStart w:name="_Toc501107018" w:id="54"/>
      <w:bookmarkStart w:name="_Toc1402454" w:id="55"/>
      <w:bookmarkStart w:name="_Toc49411549" w:id="56"/>
      <w:r>
        <w:t>Niniejsze opracowanie stanowi dokumentację techniczną dla dostawców oprogramowania podlegającego integracji z systemem P1 w zakresie Indywidualnych Planów Opieki Medycznej</w:t>
      </w:r>
      <w:r w:rsidR="2163927F">
        <w:t xml:space="preserve"> i Harmonogramów</w:t>
      </w:r>
      <w:r>
        <w:t xml:space="preserve">. Dla potrzeb przedmiotowej integracji </w:t>
      </w:r>
      <w:proofErr w:type="spellStart"/>
      <w:r>
        <w:t>CeZ</w:t>
      </w:r>
      <w:proofErr w:type="spellEnd"/>
      <w:r>
        <w:t xml:space="preserve"> udostępnia dedykowane w systemie P1 środowisko integracyjne zasilone danymi testowymi. Ponadto w dokumencie przedstawione zostały procedury związane z uzyskaniem uprawnień do systemu P1, wraz z szablonem wniosku, oraz sposób zgłaszania do </w:t>
      </w:r>
      <w:proofErr w:type="spellStart"/>
      <w:r>
        <w:t>CeZ</w:t>
      </w:r>
      <w:proofErr w:type="spellEnd"/>
      <w:r>
        <w:t xml:space="preserve"> błędów i zagadnień.</w:t>
      </w:r>
    </w:p>
    <w:p w:rsidRPr="00C93E94" w:rsidR="00394173" w:rsidP="00394173" w:rsidRDefault="14545E25" w14:paraId="4075903A" w14:textId="52AAEB64">
      <w:pPr>
        <w:spacing w:line="288" w:lineRule="auto"/>
      </w:pPr>
      <w:r>
        <w:t>Dokument obejmuje swoim zakresem specyfikację usług związanych z zapisem, wyszukiwaniem i odczytem dokumentów planu opieki medycznej</w:t>
      </w:r>
      <w:r w:rsidR="75F58DE6">
        <w:t xml:space="preserve"> i harmonogramów</w:t>
      </w:r>
      <w:r>
        <w:t>.</w:t>
      </w:r>
    </w:p>
    <w:p w:rsidRPr="004D4AC6" w:rsidR="00E46697" w:rsidP="008F179A" w:rsidRDefault="0B54965C" w14:paraId="012C6D30" w14:textId="797F9F8B">
      <w:pPr>
        <w:pStyle w:val="Nagwek2"/>
      </w:pPr>
      <w:bookmarkStart w:name="_Toc113871485" w:id="57"/>
      <w:bookmarkStart w:name="_Toc133496027" w:id="58"/>
      <w:r>
        <w:t>Wykorzystywane skróty i terminy</w:t>
      </w:r>
      <w:bookmarkEnd w:id="54"/>
      <w:bookmarkEnd w:id="55"/>
      <w:bookmarkEnd w:id="56"/>
      <w:bookmarkEnd w:id="57"/>
      <w:bookmarkEnd w:id="58"/>
    </w:p>
    <w:p w:rsidRPr="00C93E94" w:rsidR="00E46697" w:rsidP="00D40EF8" w:rsidRDefault="00E46697" w14:paraId="20656843" w14:textId="3209F728">
      <w:pPr>
        <w:pStyle w:val="Legenda"/>
      </w:pPr>
      <w:bookmarkStart w:name="_Toc484089073" w:id="59"/>
      <w:bookmarkStart w:name="_Toc35862882" w:id="60"/>
      <w:bookmarkStart w:name="_Toc113853292" w:id="61"/>
      <w:bookmarkStart w:name="_Toc114817364" w:id="62"/>
      <w:bookmarkStart w:name="_Toc130477125" w:id="63"/>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486048">
        <w:rPr>
          <w:noProof/>
        </w:rPr>
        <w:t>1</w:t>
      </w:r>
      <w:r w:rsidR="0037136F">
        <w:rPr>
          <w:noProof/>
        </w:rPr>
        <w:fldChar w:fldCharType="end"/>
      </w:r>
      <w:r w:rsidRPr="00C93E94">
        <w:t>. Wykorzystywane skróty i terminy</w:t>
      </w:r>
      <w:bookmarkEnd w:id="59"/>
      <w:bookmarkEnd w:id="60"/>
      <w:bookmarkEnd w:id="61"/>
      <w:bookmarkEnd w:id="62"/>
      <w:bookmarkEnd w:id="63"/>
    </w:p>
    <w:tbl>
      <w:tblPr>
        <w:tblW w:w="8941"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Change w:author="Autor" w:id="64">
          <w:tblPr>
            <w:tblW w:w="8941"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PrChange>
      </w:tblPr>
      <w:tblGrid>
        <w:gridCol w:w="1065"/>
        <w:gridCol w:w="2206"/>
        <w:gridCol w:w="5670"/>
        <w:tblGridChange w:id="65">
          <w:tblGrid>
            <w:gridCol w:w="1065"/>
            <w:gridCol w:w="2206"/>
            <w:gridCol w:w="5670"/>
          </w:tblGrid>
        </w:tblGridChange>
      </w:tblGrid>
      <w:tr w:rsidRPr="00C93E94" w:rsidR="00E46697" w:rsidTr="00C22482" w14:paraId="2EC00D40" w14:textId="77777777">
        <w:trPr>
          <w:cantSplit/>
          <w:tblHeader/>
          <w:trPrChange w:author="Autor" w:id="66">
            <w:trPr>
              <w:cantSplit/>
              <w:tblHeader/>
            </w:trPr>
          </w:trPrChange>
        </w:trPr>
        <w:tc>
          <w:tcPr>
            <w:tcW w:w="1065" w:type="dxa"/>
            <w:tcBorders>
              <w:bottom w:val="single" w:color="7F7F7F" w:themeColor="text1" w:themeTint="80" w:sz="18" w:space="0"/>
            </w:tcBorders>
            <w:shd w:val="clear" w:color="auto" w:fill="17365D" w:themeFill="text2" w:themeFillShade="BF"/>
            <w:tcPrChange w:author="Autor" w:id="67">
              <w:tcPr>
                <w:tcW w:w="1065" w:type="dxa"/>
                <w:shd w:val="clear" w:color="auto" w:fill="17365D" w:themeFill="text2" w:themeFillShade="BF"/>
              </w:tcPr>
            </w:tcPrChange>
          </w:tcPr>
          <w:p w:rsidRPr="00C93E94" w:rsidR="00E46697" w:rsidP="00E74BD5" w:rsidRDefault="00E46697" w14:paraId="6D5D910E" w14:textId="77777777">
            <w:pPr>
              <w:pStyle w:val="Tabelanagwekdolewej"/>
            </w:pPr>
            <w:r w:rsidRPr="00C93E94">
              <w:t>Lp.</w:t>
            </w:r>
          </w:p>
        </w:tc>
        <w:tc>
          <w:tcPr>
            <w:tcW w:w="2206" w:type="dxa"/>
            <w:tcBorders>
              <w:bottom w:val="single" w:color="7F7F7F" w:themeColor="text1" w:themeTint="80" w:sz="18" w:space="0"/>
            </w:tcBorders>
            <w:shd w:val="clear" w:color="auto" w:fill="17365D" w:themeFill="text2" w:themeFillShade="BF"/>
            <w:tcPrChange w:author="Autor" w:id="68">
              <w:tcPr>
                <w:tcW w:w="2206" w:type="dxa"/>
                <w:shd w:val="clear" w:color="auto" w:fill="17365D" w:themeFill="text2" w:themeFillShade="BF"/>
              </w:tcPr>
            </w:tcPrChange>
          </w:tcPr>
          <w:p w:rsidRPr="00C93E94" w:rsidR="00E46697" w:rsidP="00E74BD5" w:rsidRDefault="00E46697" w14:paraId="3992ACB3" w14:textId="77777777">
            <w:pPr>
              <w:pStyle w:val="Tabelanagwekdolewej"/>
            </w:pPr>
            <w:r w:rsidRPr="00C93E94">
              <w:t>Skrót / termin</w:t>
            </w:r>
          </w:p>
        </w:tc>
        <w:tc>
          <w:tcPr>
            <w:tcW w:w="5670" w:type="dxa"/>
            <w:tcBorders>
              <w:bottom w:val="single" w:color="7F7F7F" w:themeColor="text1" w:themeTint="80" w:sz="18" w:space="0"/>
            </w:tcBorders>
            <w:shd w:val="clear" w:color="auto" w:fill="17365D" w:themeFill="text2" w:themeFillShade="BF"/>
            <w:tcPrChange w:author="Autor" w:id="69">
              <w:tcPr>
                <w:tcW w:w="5670" w:type="dxa"/>
                <w:shd w:val="clear" w:color="auto" w:fill="17365D" w:themeFill="text2" w:themeFillShade="BF"/>
              </w:tcPr>
            </w:tcPrChange>
          </w:tcPr>
          <w:p w:rsidRPr="00C93E94" w:rsidR="00E46697" w:rsidP="00E74BD5" w:rsidRDefault="00E46697" w14:paraId="4AF832C2" w14:textId="77777777">
            <w:pPr>
              <w:pStyle w:val="Tabelanagwekdolewej"/>
            </w:pPr>
            <w:r w:rsidRPr="00C93E94">
              <w:t>Wyjaśnienie skrótu / terminu</w:t>
            </w:r>
          </w:p>
        </w:tc>
      </w:tr>
      <w:tr w:rsidRPr="00C93E94" w:rsidR="00F6442F" w:rsidTr="00C22482" w14:paraId="7CBB5240" w14:textId="77777777">
        <w:trPr>
          <w:cantSplit/>
          <w:trPrChange w:author="Autor" w:id="70">
            <w:trPr>
              <w:cantSplit/>
            </w:trPr>
          </w:trPrChange>
        </w:trPr>
        <w:tc>
          <w:tcPr>
            <w:tcW w:w="1065" w:type="dxa"/>
            <w:tcBorders>
              <w:top w:val="single" w:color="7F7F7F" w:themeColor="text1" w:themeTint="80" w:sz="18" w:space="0"/>
              <w:bottom w:val="single" w:color="7F7F7F" w:themeColor="text1" w:themeTint="80" w:sz="18" w:space="0"/>
              <w:right w:val="single" w:color="7F7F7F" w:themeColor="text1" w:themeTint="80" w:sz="18" w:space="0"/>
            </w:tcBorders>
            <w:tcPrChange w:author="Autor" w:id="71">
              <w:tcPr>
                <w:tcW w:w="1065" w:type="dxa"/>
              </w:tcPr>
            </w:tcPrChange>
          </w:tcPr>
          <w:p w:rsidRPr="00C93E94" w:rsidR="00F6442F" w:rsidP="00E74BD5" w:rsidRDefault="00F6442F" w14:paraId="18C922C0"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Change w:author="Autor" w:id="72">
              <w:tcPr>
                <w:tcW w:w="2206" w:type="dxa"/>
              </w:tcPr>
            </w:tcPrChange>
          </w:tcPr>
          <w:p w:rsidRPr="00C93E94" w:rsidR="00F6442F" w:rsidP="00E74BD5" w:rsidRDefault="00F6442F" w14:paraId="7746D2B3" w14:textId="77777777">
            <w:pPr>
              <w:pStyle w:val="tabelanormalny"/>
            </w:pPr>
            <w:r>
              <w:t>Autoryzacja uprawnień</w:t>
            </w:r>
          </w:p>
        </w:tc>
        <w:tc>
          <w:tcPr>
            <w:tcW w:w="5670" w:type="dxa"/>
            <w:tcBorders>
              <w:top w:val="single" w:color="7F7F7F" w:themeColor="text1" w:themeTint="80" w:sz="18" w:space="0"/>
              <w:left w:val="single" w:color="7F7F7F" w:themeColor="text1" w:themeTint="80" w:sz="18" w:space="0"/>
              <w:bottom w:val="single" w:color="7F7F7F" w:themeColor="text1" w:themeTint="80" w:sz="18" w:space="0"/>
            </w:tcBorders>
            <w:tcPrChange w:author="Autor" w:id="73">
              <w:tcPr>
                <w:tcW w:w="5670" w:type="dxa"/>
              </w:tcPr>
            </w:tcPrChange>
          </w:tcPr>
          <w:p w:rsidRPr="00C93E94" w:rsidR="00F6442F" w:rsidP="00E74BD5" w:rsidRDefault="00F6442F" w14:paraId="730E0AA5" w14:textId="77777777">
            <w:pPr>
              <w:pStyle w:val="tabelanormalny"/>
            </w:pPr>
            <w:r>
              <w:t xml:space="preserve">Nadanie dostępu do danych recept, skierowań, zdarzeń medycznych </w:t>
            </w:r>
            <w:r w:rsidR="009315C2">
              <w:t xml:space="preserve">Usługobiorcy </w:t>
            </w:r>
            <w:r>
              <w:t>realizowane za pośrednictwem usługi sieciowej dostępnej dla system</w:t>
            </w:r>
            <w:r w:rsidR="009315C2">
              <w:t>ów</w:t>
            </w:r>
            <w:r>
              <w:t xml:space="preserve"> zewnętrznych podmiotów leczniczych.</w:t>
            </w:r>
          </w:p>
        </w:tc>
      </w:tr>
      <w:tr w:rsidRPr="00C93E94" w:rsidR="00E46697" w:rsidTr="00C22482" w14:paraId="6D21194A" w14:textId="77777777">
        <w:trPr>
          <w:cantSplit/>
          <w:trPrChange w:author="Autor" w:id="74">
            <w:trPr>
              <w:cantSplit/>
            </w:trPr>
          </w:trPrChange>
        </w:trPr>
        <w:tc>
          <w:tcPr>
            <w:tcW w:w="1065" w:type="dxa"/>
            <w:tcBorders>
              <w:top w:val="single" w:color="7F7F7F" w:themeColor="text1" w:themeTint="80" w:sz="18" w:space="0"/>
              <w:right w:val="single" w:color="7F7F7F" w:themeColor="text1" w:themeTint="80" w:sz="18" w:space="0"/>
            </w:tcBorders>
            <w:tcPrChange w:author="Autor" w:id="75">
              <w:tcPr>
                <w:tcW w:w="1065" w:type="dxa"/>
              </w:tcPr>
            </w:tcPrChange>
          </w:tcPr>
          <w:p w:rsidRPr="00C93E94" w:rsidR="00E46697" w:rsidP="00E74BD5" w:rsidRDefault="00E46697" w14:paraId="394F5A43"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right w:val="single" w:color="7F7F7F" w:themeColor="text1" w:themeTint="80" w:sz="18" w:space="0"/>
            </w:tcBorders>
            <w:tcPrChange w:author="Autor" w:id="76">
              <w:tcPr>
                <w:tcW w:w="2206" w:type="dxa"/>
              </w:tcPr>
            </w:tcPrChange>
          </w:tcPr>
          <w:p w:rsidRPr="00C93E94" w:rsidR="00E46697" w:rsidP="00E74BD5" w:rsidRDefault="007D5944" w14:paraId="34467D4E" w14:textId="14716726">
            <w:pPr>
              <w:pStyle w:val="tabelanormalny"/>
            </w:pPr>
            <w:proofErr w:type="spellStart"/>
            <w:r>
              <w:t>C</w:t>
            </w:r>
            <w:r w:rsidR="000A145B">
              <w:t>e</w:t>
            </w:r>
            <w:r>
              <w:t>Z</w:t>
            </w:r>
            <w:proofErr w:type="spellEnd"/>
          </w:p>
        </w:tc>
        <w:tc>
          <w:tcPr>
            <w:tcW w:w="5670" w:type="dxa"/>
            <w:tcBorders>
              <w:top w:val="single" w:color="7F7F7F" w:themeColor="text1" w:themeTint="80" w:sz="18" w:space="0"/>
              <w:left w:val="single" w:color="7F7F7F" w:themeColor="text1" w:themeTint="80" w:sz="18" w:space="0"/>
            </w:tcBorders>
            <w:tcPrChange w:author="Autor" w:id="77">
              <w:tcPr>
                <w:tcW w:w="5670" w:type="dxa"/>
              </w:tcPr>
            </w:tcPrChange>
          </w:tcPr>
          <w:p w:rsidRPr="00C93E94" w:rsidR="00E46697" w:rsidP="00E74BD5" w:rsidRDefault="00E46697" w14:paraId="0F41DF52" w14:textId="7759201F">
            <w:pPr>
              <w:pStyle w:val="tabelanormalny"/>
            </w:pPr>
            <w:r w:rsidRPr="00C93E94">
              <w:t xml:space="preserve">Centrum </w:t>
            </w:r>
            <w:r w:rsidR="001443E1">
              <w:t>e-</w:t>
            </w:r>
            <w:r w:rsidRPr="00C93E94">
              <w:t>Zdrowia.</w:t>
            </w:r>
          </w:p>
        </w:tc>
      </w:tr>
      <w:tr w:rsidRPr="00C93E94" w:rsidR="00394173" w:rsidTr="00862164" w14:paraId="15EE6996"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7FEB80A"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41E7330C" w14:textId="77777777">
            <w:pPr>
              <w:pStyle w:val="tabelanormalny"/>
            </w:pPr>
            <w:r w:rsidRPr="00C93E94">
              <w:t>Certyfikat do uwierzytelnienia systemu</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5D9E1DE9" w14:textId="77777777">
            <w:pPr>
              <w:pStyle w:val="tabelanormalny"/>
            </w:pPr>
            <w:r w:rsidRPr="00C93E94">
              <w:t>Certyfikat zdefiniowany w Art. 2 ust. 3a) Ustawy o SIOZ, używany do uwierzytelnienia systemu zewnętrznego w warstwie transportowej (TLS).</w:t>
            </w:r>
          </w:p>
        </w:tc>
      </w:tr>
      <w:tr w:rsidRPr="00C93E94" w:rsidR="00394173" w:rsidTr="00862164" w14:paraId="2C29F04F"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76554F38"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41CD0C3B" w14:textId="77777777">
            <w:pPr>
              <w:pStyle w:val="tabelanormalny"/>
            </w:pPr>
            <w:r w:rsidRPr="00C93E94">
              <w:t>Certyfikat do uwierzytelnienia danych</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725B1B0F" w14:textId="77777777">
            <w:pPr>
              <w:pStyle w:val="tabelanormalny"/>
            </w:pPr>
            <w:r w:rsidRPr="00C93E94">
              <w:t>Certyfikat zdefiniowany w Art. 2 ust. 3) Ustawy o SIOZ, używany do potwierdzenia pochodzenia i integralności danych przesyłanych przez system zewnętrzny (podpis komunikatu WS-Security).</w:t>
            </w:r>
          </w:p>
        </w:tc>
      </w:tr>
      <w:tr w:rsidRPr="00C93E94" w:rsidR="00394173" w:rsidTr="00862164" w14:paraId="75135DFF"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5FF4C2DD"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4BE49304" w14:textId="77777777">
            <w:pPr>
              <w:pStyle w:val="tabelanormalny"/>
            </w:pPr>
            <w:r>
              <w:t>Certyfikat obecności</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1AE8EE86" w14:textId="77777777">
            <w:pPr>
              <w:pStyle w:val="tabelanormalny"/>
            </w:pPr>
            <w:r>
              <w:t>Certyfikat obecności jest używany do identyfikacji osoby oraz do weryfikacji podpisu składanego z wykorzystaniem interfejsu bezstykowego elektronicznego dowodu osobistego (</w:t>
            </w:r>
            <w:proofErr w:type="spellStart"/>
            <w:r>
              <w:t>eDO</w:t>
            </w:r>
            <w:proofErr w:type="spellEnd"/>
            <w:r>
              <w:t>)</w:t>
            </w:r>
          </w:p>
        </w:tc>
      </w:tr>
      <w:tr w:rsidRPr="00C93E94" w:rsidR="00394173" w:rsidTr="00862164" w14:paraId="7B583211"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0309FF3E"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191ADE3" w14:textId="77777777">
            <w:pPr>
              <w:pStyle w:val="tabelanormalny"/>
            </w:pPr>
            <w:r w:rsidRPr="00C93E94">
              <w:t>Centrum Certyfikacji P1</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CC8B86E" w14:textId="77777777">
            <w:pPr>
              <w:pStyle w:val="tabelanormalny"/>
            </w:pPr>
            <w:r w:rsidRPr="00C93E94">
              <w:t>Komponent systemu P1 wystawiający certyfikaty cyfrowe na potrzeby komunikacji systemów zewnętrznych z systemem P1 oraz wzajemnego uwierzytelniania systemów teleinformatycznych Usługodawców.</w:t>
            </w:r>
          </w:p>
        </w:tc>
      </w:tr>
      <w:tr w:rsidR="00394173" w:rsidTr="00862164" w14:paraId="0DF5977D"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00394173" w:rsidP="00E74BD5" w:rsidRDefault="00394173" w14:paraId="0185BBC7"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00394173" w:rsidP="00E74BD5" w:rsidRDefault="00394173" w14:paraId="02816FAD" w14:textId="77777777">
            <w:pPr>
              <w:pStyle w:val="tabelanormalny"/>
            </w:pPr>
            <w:r>
              <w:t>IPOM</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00394173" w:rsidP="00E74BD5" w:rsidRDefault="00394173" w14:paraId="3AA60409" w14:textId="77777777">
            <w:pPr>
              <w:pStyle w:val="tabelanormalny"/>
            </w:pPr>
            <w:r>
              <w:t>Obszar obsługi Indywidualnych Planów Opieki Medycznej</w:t>
            </w:r>
          </w:p>
        </w:tc>
      </w:tr>
      <w:tr w:rsidRPr="00C93E94" w:rsidR="00394173" w:rsidTr="00862164" w14:paraId="54C091F9"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21C142D8"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0E2E274C" w14:textId="77777777">
            <w:pPr>
              <w:pStyle w:val="tabelanormalny"/>
            </w:pPr>
            <w:r w:rsidRPr="00C93E94">
              <w:t>OID</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1BA64562" w14:textId="77777777">
            <w:pPr>
              <w:pStyle w:val="tabelanormalny"/>
            </w:pPr>
            <w:r w:rsidRPr="00C93E94">
              <w:t xml:space="preserve">(ang. </w:t>
            </w:r>
            <w:proofErr w:type="spellStart"/>
            <w:r w:rsidRPr="00C93E94">
              <w:t>object</w:t>
            </w:r>
            <w:proofErr w:type="spellEnd"/>
            <w:r w:rsidRPr="00C93E94">
              <w:t xml:space="preserve"> </w:t>
            </w:r>
            <w:proofErr w:type="spellStart"/>
            <w:r w:rsidRPr="00C93E94">
              <w:t>identifier</w:t>
            </w:r>
            <w:proofErr w:type="spellEnd"/>
            <w:r w:rsidRPr="00C93E94">
              <w:t>) Unikatowy identyfikator obiektu wykorzystywany w ramach systemu P1.</w:t>
            </w:r>
          </w:p>
        </w:tc>
      </w:tr>
      <w:tr w:rsidRPr="00C93E94" w:rsidR="00394173" w:rsidTr="00862164" w14:paraId="0156CB42"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7AACE155"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554D7EF3" w14:textId="77777777">
            <w:pPr>
              <w:pStyle w:val="tabelanormalny"/>
            </w:pPr>
            <w:r w:rsidRPr="00C93E94">
              <w:t>P1, Projekt, Projekt P1</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190C20E6" w14:textId="77777777">
            <w:pPr>
              <w:pStyle w:val="tabelanormalny"/>
            </w:pPr>
            <w:r w:rsidRPr="00C93E94">
              <w:t>Projekt Elektroniczna Platforma Gromadzenia, Analizy i Udostępniania zasobów cyfrowych o Zdarzeniach Medycznych.</w:t>
            </w:r>
          </w:p>
        </w:tc>
      </w:tr>
      <w:tr w:rsidRPr="00C93E94" w:rsidR="00394173" w:rsidTr="00862164" w14:paraId="5E7D7A6B"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79C06330"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64AA1BD4" w14:textId="77777777">
            <w:pPr>
              <w:pStyle w:val="tabelanormalny"/>
            </w:pPr>
            <w:r w:rsidRPr="00C93E94">
              <w:t>PWZ</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6CFA6EE7" w14:textId="77777777">
            <w:pPr>
              <w:pStyle w:val="tabelanormalny"/>
            </w:pPr>
            <w:r w:rsidRPr="00C93E94">
              <w:t>Prawo Wykonywania Zawodu.</w:t>
            </w:r>
          </w:p>
        </w:tc>
      </w:tr>
      <w:tr w:rsidRPr="00C93E94" w:rsidR="00394173" w:rsidTr="00862164" w14:paraId="65522570"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0ECE474C"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1A91DBB8" w14:textId="77777777">
            <w:pPr>
              <w:pStyle w:val="tabelanormalny"/>
            </w:pPr>
            <w:r w:rsidRPr="00C93E94">
              <w:t>RPWDL</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68A6E2A8" w14:textId="77777777">
            <w:pPr>
              <w:pStyle w:val="tabelanormalny"/>
            </w:pPr>
            <w:r w:rsidRPr="00C93E94">
              <w:t xml:space="preserve">Rejestr Podmiotów Wykonujących Działalność Leczniczą. </w:t>
            </w:r>
          </w:p>
        </w:tc>
      </w:tr>
      <w:tr w:rsidRPr="00C93E94" w:rsidR="00394173" w:rsidTr="00862164" w14:paraId="6B4E2F43"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1B7334CC"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2DBD3A4C" w14:textId="77777777">
            <w:pPr>
              <w:pStyle w:val="tabelanormalny"/>
            </w:pPr>
            <w:r w:rsidRPr="00C93E94">
              <w:t>System P1</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4F723453" w14:textId="77777777">
            <w:pPr>
              <w:pStyle w:val="tabelanormalny"/>
            </w:pPr>
            <w:r w:rsidRPr="00C93E94">
              <w:t>System pn.: „ELEKTRONICZNA PLATFORMA GROMADZENIA, ANALIZY I UDOSTĘPNIANIA ZASOBÓW CYFROWYCH O ZDARZENIACH MEDYCZNYCH", o którym mowa w Ustawie o SIOZ.</w:t>
            </w:r>
          </w:p>
        </w:tc>
      </w:tr>
      <w:tr w:rsidRPr="00C93E94" w:rsidR="00394173" w:rsidTr="00862164" w14:paraId="1D5DC43B"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17818BF"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675A3785" w14:textId="77777777">
            <w:pPr>
              <w:pStyle w:val="tabelanormalny"/>
            </w:pPr>
            <w:r w:rsidRPr="00C93E94">
              <w:t>System zewnętrzny</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0B10C4E2" w14:textId="77777777">
            <w:pPr>
              <w:pStyle w:val="tabelanormalny"/>
            </w:pPr>
            <w:r>
              <w:t>System Usługodawcy lub innego podmiotu komunikujący się z systemem P1 w zakresie EKZ.</w:t>
            </w:r>
          </w:p>
        </w:tc>
      </w:tr>
      <w:tr w:rsidRPr="00C93E94" w:rsidR="00394173" w:rsidTr="00862164" w14:paraId="399203E2"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13DD2C4"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2BCB800C" w14:textId="77777777">
            <w:pPr>
              <w:pStyle w:val="tabelanormalny"/>
            </w:pPr>
            <w:r w:rsidRPr="00C93E94">
              <w:t>Środowisko integracyjne P1</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8FC13D7" w14:textId="77777777">
            <w:pPr>
              <w:pStyle w:val="tabelanormalny"/>
            </w:pPr>
            <w:r w:rsidRPr="00C93E94">
              <w:t xml:space="preserve">Środowisko dedykowane dla dostawców oprogramowania przeznaczone do testowania aplikacji w zakresie komunikacji z systemem P1. </w:t>
            </w:r>
          </w:p>
        </w:tc>
      </w:tr>
      <w:tr w:rsidRPr="00C93E94" w:rsidR="00394173" w:rsidTr="00862164" w14:paraId="6AA4BE24"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1ABDAB5"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28F210EC" w14:textId="77777777">
            <w:pPr>
              <w:pStyle w:val="tabelanormalny"/>
            </w:pPr>
            <w:r w:rsidRPr="00C93E94">
              <w:t>Ustawa o SIOZ</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697FE5EE" w14:textId="77777777">
            <w:pPr>
              <w:pStyle w:val="tabelanormalny"/>
            </w:pPr>
            <w:r w:rsidRPr="00C93E94">
              <w:t>Ustawa z dnia 28 kwietnia 2011 r. o systemie informacji w ochronie zdrowia.</w:t>
            </w:r>
          </w:p>
        </w:tc>
      </w:tr>
      <w:tr w:rsidRPr="00C93E94" w:rsidR="00394173" w:rsidTr="00862164" w14:paraId="0C01931B"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4D1F4D62"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44E88E6E" w14:textId="77777777">
            <w:pPr>
              <w:pStyle w:val="tabelanormalny"/>
            </w:pPr>
            <w:r w:rsidRPr="00C93E94">
              <w:t>Usługodawca</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28ACE608" w14:textId="77777777">
            <w:pPr>
              <w:pStyle w:val="tabelanormalny"/>
            </w:pPr>
            <w:r w:rsidRPr="00C93E94">
              <w:t xml:space="preserve">Podmiot w rozumieniu art. 2 pkt 15 ustawy z dnia 28 kwietnia 2011 r. o systemie informacji w ochronie zdrowia (Dz. U. 2011, nr 113, poz. 657 z </w:t>
            </w:r>
            <w:proofErr w:type="spellStart"/>
            <w:r w:rsidRPr="00C93E94">
              <w:t>późn</w:t>
            </w:r>
            <w:proofErr w:type="spellEnd"/>
            <w:r w:rsidRPr="00C93E94">
              <w:t>. zm.).</w:t>
            </w:r>
          </w:p>
        </w:tc>
      </w:tr>
      <w:tr w:rsidRPr="00C93E94" w:rsidR="00394173" w:rsidTr="00862164" w14:paraId="0E30ADFF"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3753040"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1C8DEFE" w14:textId="77777777">
            <w:pPr>
              <w:pStyle w:val="tabelanormalny"/>
            </w:pPr>
            <w:r w:rsidRPr="00C93E94">
              <w:t>Wnioskodawca</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021F84A7" w14:textId="77777777">
            <w:pPr>
              <w:pStyle w:val="tabelanormalny"/>
            </w:pPr>
            <w:r w:rsidRPr="00C93E94">
              <w:t xml:space="preserve">Dostawca oprogramowania, w tym Usługodawca wytwarzający oprogramowanie na własne potrzeby, wnioskujący o nadanie uprawnień do środowiska integracyjnego systemu P1. </w:t>
            </w:r>
          </w:p>
        </w:tc>
      </w:tr>
      <w:tr w:rsidRPr="00C93E94" w:rsidR="00394173" w:rsidTr="00862164" w14:paraId="4C786B57"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7C8FD35F" w14:textId="77777777">
            <w:pPr>
              <w:pStyle w:val="tabelanormalny"/>
              <w:numPr>
                <w:ilvl w:val="0"/>
                <w:numId w:val="18"/>
              </w:numPr>
            </w:pP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34ACDC26" w14:textId="77777777">
            <w:pPr>
              <w:pStyle w:val="tabelanormalny"/>
            </w:pPr>
            <w:r w:rsidRPr="00C93E94">
              <w:t>Żądanie certyfikacyjne, CSR</w:t>
            </w: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Pr="00C93E94" w:rsidR="00394173" w:rsidP="00E74BD5" w:rsidRDefault="00394173" w14:paraId="6686625D" w14:textId="77777777">
            <w:pPr>
              <w:pStyle w:val="tabelanormalny"/>
            </w:pPr>
            <w:r w:rsidRPr="00C93E94">
              <w:t xml:space="preserve">(ang. </w:t>
            </w:r>
            <w:proofErr w:type="spellStart"/>
            <w:r w:rsidRPr="00C93E94">
              <w:rPr>
                <w:i/>
              </w:rPr>
              <w:t>Certificate</w:t>
            </w:r>
            <w:proofErr w:type="spellEnd"/>
            <w:r w:rsidRPr="00C93E94">
              <w:rPr>
                <w:i/>
              </w:rPr>
              <w:t xml:space="preserve"> </w:t>
            </w:r>
            <w:proofErr w:type="spellStart"/>
            <w:r w:rsidRPr="00C93E94">
              <w:rPr>
                <w:i/>
              </w:rPr>
              <w:t>Signing</w:t>
            </w:r>
            <w:proofErr w:type="spellEnd"/>
            <w:r w:rsidRPr="00C93E94">
              <w:rPr>
                <w:i/>
              </w:rPr>
              <w:t xml:space="preserve"> </w:t>
            </w:r>
            <w:proofErr w:type="spellStart"/>
            <w:r w:rsidRPr="00C93E94">
              <w:rPr>
                <w:i/>
              </w:rPr>
              <w:t>Request</w:t>
            </w:r>
            <w:proofErr w:type="spellEnd"/>
            <w:r w:rsidRPr="00C93E94">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tc>
      </w:tr>
      <w:tr w:rsidR="20C67C62" w:rsidTr="366A2357" w14:paraId="3BB1BCB8" w14:textId="77777777">
        <w:trPr>
          <w:cantSplit/>
        </w:trPr>
        <w:tc>
          <w:tcPr>
            <w:tcW w:w="106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4B275267" w:rsidP="00E74BD5" w:rsidRDefault="4B275267" w14:paraId="4B710DC2" w14:textId="4ECC4F9B">
            <w:pPr>
              <w:pStyle w:val="tabelanormalny"/>
            </w:pPr>
            <w:r>
              <w:t>19.</w:t>
            </w:r>
          </w:p>
        </w:tc>
        <w:tc>
          <w:tcPr>
            <w:tcW w:w="2206"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3F2283D9" w:rsidP="00E74BD5" w:rsidRDefault="6C12D278" w14:paraId="6599DA24" w14:textId="02E08020">
            <w:pPr>
              <w:pStyle w:val="tabelanormalny"/>
            </w:pPr>
            <w:r>
              <w:t>HIPOM</w:t>
            </w:r>
          </w:p>
          <w:p w:rsidR="3F2283D9" w:rsidP="00E74BD5" w:rsidRDefault="3F2283D9" w14:paraId="03E3A332" w14:textId="4BF9FF47">
            <w:pPr>
              <w:pStyle w:val="tabelanormalny"/>
            </w:pPr>
          </w:p>
        </w:tc>
        <w:tc>
          <w:tcPr>
            <w:tcW w:w="5670"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tcBorders>
          </w:tcPr>
          <w:p w:rsidR="3F2283D9" w:rsidP="00E74BD5" w:rsidRDefault="3F2283D9" w14:paraId="0DD633E8" w14:textId="06DD0DDC">
            <w:pPr>
              <w:pStyle w:val="tabelanormalny"/>
            </w:pPr>
            <w:r>
              <w:t>Obszar obsługi Harmonogramów Indywidualnych Planów Opieki Medycznej</w:t>
            </w:r>
          </w:p>
          <w:p w:rsidR="20C67C62" w:rsidP="00E74BD5" w:rsidRDefault="20C67C62" w14:paraId="562B1F7E" w14:textId="57307958">
            <w:pPr>
              <w:pStyle w:val="tabelanormalny"/>
            </w:pPr>
          </w:p>
        </w:tc>
      </w:tr>
    </w:tbl>
    <w:p w:rsidRPr="00C93E94" w:rsidR="00E46697" w:rsidP="00A83D18" w:rsidRDefault="00E1B6FB" w14:paraId="66FED638" w14:textId="6A7426E1">
      <w:pPr>
        <w:pStyle w:val="Nagwek1"/>
      </w:pPr>
      <w:bookmarkStart w:name="_Toc487461979" w:id="78"/>
      <w:bookmarkStart w:name="_Toc501107019" w:id="79"/>
      <w:bookmarkStart w:name="_Toc1402455" w:id="80"/>
      <w:bookmarkStart w:name="_Toc49411550" w:id="81"/>
      <w:bookmarkStart w:name="_Toc133496028" w:id="82"/>
      <w:r>
        <w:t xml:space="preserve">Ogólny opis systemu P1 w zakresie </w:t>
      </w:r>
      <w:bookmarkEnd w:id="78"/>
      <w:bookmarkEnd w:id="79"/>
      <w:bookmarkEnd w:id="80"/>
      <w:bookmarkEnd w:id="81"/>
      <w:r w:rsidR="3E5A9CA9">
        <w:t>IPOM</w:t>
      </w:r>
      <w:bookmarkEnd w:id="82"/>
    </w:p>
    <w:p w:rsidRPr="00C93E94" w:rsidR="00394173" w:rsidP="00394173" w:rsidRDefault="00394173" w14:paraId="32185701" w14:textId="77777777">
      <w:pPr>
        <w:spacing w:line="288" w:lineRule="auto"/>
      </w:pPr>
      <w:bookmarkStart w:name="_Toc501107020" w:id="83"/>
      <w:bookmarkStart w:name="_Toc1402456" w:id="84"/>
      <w:bookmarkStart w:name="_Toc49411551" w:id="85"/>
      <w:r w:rsidRPr="00C93E94">
        <w:t>Celem Projektu P1 jest budowa elektronicznej platformy usług publicznych w zakresie ochrony zdrowia, umożliwiającej organom publicznym, w tym administracji państwowej i samorządowej, przedsiębiorcom i obywatelom gromadzenie, analizę i udostępnianie zasobów cyfrowych o zdarzeniach medycznych.</w:t>
      </w:r>
    </w:p>
    <w:p w:rsidRPr="00C93E94" w:rsidR="00394173" w:rsidP="20C67C62" w:rsidRDefault="14545E25" w14:paraId="6ACE8B77" w14:textId="1161808C">
      <w:pPr>
        <w:spacing w:line="288" w:lineRule="auto"/>
      </w:pPr>
      <w:r>
        <w:t>System P1 jest realizowany przyrostowo obejmując obszar Indywidualnych Planów Opieki Medycznej</w:t>
      </w:r>
      <w:r w:rsidR="067FC352">
        <w:t xml:space="preserve"> i Harmonogramów Planów Opieki Medycznej</w:t>
      </w:r>
      <w:r>
        <w:t xml:space="preserve">, wdrażany w ramach kolejnych wydań oferujących nowe funkcjonalności systemu. W zakresie przedmiotowego wydania </w:t>
      </w:r>
      <w:proofErr w:type="spellStart"/>
      <w:r>
        <w:t>CeZ</w:t>
      </w:r>
      <w:proofErr w:type="spellEnd"/>
      <w:r>
        <w:t xml:space="preserve"> udostępnia dla potrzeb testów komunikacji środowisko integracyjne systemu P1, wraz z usługami zapisu, wyszukiwania i odczytu dokumentów Indywidualnego Planu Opieki Medycznej</w:t>
      </w:r>
      <w:r w:rsidR="42EBD928">
        <w:t xml:space="preserve"> i</w:t>
      </w:r>
      <w:r w:rsidR="571DCAEF">
        <w:t xml:space="preserve"> </w:t>
      </w:r>
      <w:r w:rsidR="42EBD928">
        <w:t>Harmonogramów</w:t>
      </w:r>
      <w:r>
        <w:t>, pełnym mechanizmem uwierzytelnienia wywołania usług sieciowych oraz weryfikacją podpisów elektronicznych</w:t>
      </w:r>
      <w:r w:rsidR="71710AD5">
        <w:t xml:space="preserve"> oraz z podstawową walidacją biznesową treści dokumentu</w:t>
      </w:r>
      <w:r w:rsidR="014F56B9">
        <w:t xml:space="preserve"> indywidualnego planu opieki medycznej</w:t>
      </w:r>
      <w:r w:rsidR="5603836C">
        <w:t xml:space="preserve"> i harmonogramu</w:t>
      </w:r>
      <w:r w:rsidR="014F56B9">
        <w:t>.</w:t>
      </w:r>
    </w:p>
    <w:p w:rsidRPr="00C93E94" w:rsidR="00394173" w:rsidP="00394173" w:rsidRDefault="00394173" w14:paraId="10C946B9" w14:textId="77777777">
      <w:pPr>
        <w:spacing w:line="288" w:lineRule="auto"/>
      </w:pPr>
      <w:r w:rsidRPr="00C93E94">
        <w:t xml:space="preserve">Projekt P1 został wskazany do sfinansowania ze środków Unii Europejskiej w ramach 2 osi priorytetowej Programu Operacyjnego Polska Cyfrowa działanie 2.1 </w:t>
      </w:r>
      <w:r w:rsidRPr="00C93E94">
        <w:rPr>
          <w:i/>
        </w:rPr>
        <w:t>Wysoka dostępność e-usług publicznych</w:t>
      </w:r>
      <w:r w:rsidRPr="00C93E94">
        <w:t>.</w:t>
      </w:r>
    </w:p>
    <w:p w:rsidRPr="00C93E94" w:rsidR="00E46697" w:rsidP="00A83D18" w:rsidRDefault="00E1B6FB" w14:paraId="0D567C23" w14:textId="6108C2E4">
      <w:pPr>
        <w:pStyle w:val="Nagwek1"/>
      </w:pPr>
      <w:bookmarkStart w:name="_Toc113871487" w:id="86"/>
      <w:bookmarkStart w:name="_Toc133496029" w:id="87"/>
      <w:r>
        <w:t>Dostęp do systemu P1</w:t>
      </w:r>
      <w:bookmarkEnd w:id="83"/>
      <w:bookmarkEnd w:id="84"/>
      <w:bookmarkEnd w:id="85"/>
      <w:bookmarkEnd w:id="86"/>
      <w:bookmarkEnd w:id="87"/>
    </w:p>
    <w:p w:rsidRPr="00C93E94" w:rsidR="00E46697" w:rsidP="00911709" w:rsidRDefault="00E46697" w14:paraId="49E4F5B9" w14:textId="038631A2">
      <w:pPr>
        <w:spacing w:line="288" w:lineRule="auto"/>
      </w:pPr>
      <w:r w:rsidRPr="00C93E94">
        <w:t xml:space="preserve">Dostęp do środowiska integracyjnego P1 przydzielany jest Wnioskodawcom, na podstawie złożonego do </w:t>
      </w:r>
      <w:proofErr w:type="spellStart"/>
      <w:r w:rsidR="007D5944">
        <w:t>C</w:t>
      </w:r>
      <w:r w:rsidR="00E847AB">
        <w:t>e</w:t>
      </w:r>
      <w:r w:rsidR="007D5944">
        <w:t>Z</w:t>
      </w:r>
      <w:proofErr w:type="spellEnd"/>
      <w:r w:rsidRPr="00C93E94">
        <w:t xml:space="preserve"> wniosku, opracowanego według szablonu stanowiącego załącznik do przedmiotowego dokumentu. </w:t>
      </w:r>
      <w:r w:rsidRPr="00C93E94" w:rsidR="00A67DD7">
        <w:t>Dane dostępowe do środowiska integracyjnego P1 to zestaw testowych certyfikatów cyfrowych wydanych przez Centrum Certyfikacji P1, na podstawie których identyfikowane będzie źródło komunikatu. W certyfikacie zawarto testowy identyfikator biznesowy pomiotu (Usługodawcy), który powinien być przekazywany w kontekście wywołania operacji usług sieciowych</w:t>
      </w:r>
      <w:r w:rsidR="00A67DD7">
        <w:t>.</w:t>
      </w:r>
    </w:p>
    <w:p w:rsidRPr="000C6450" w:rsidR="004D4AC6" w:rsidP="008F179A" w:rsidRDefault="030E87ED" w14:paraId="45C8D1C2" w14:textId="1AE89C23">
      <w:pPr>
        <w:pStyle w:val="Nagwek2"/>
      </w:pPr>
      <w:bookmarkStart w:name="_Toc133496030" w:id="88"/>
      <w:r>
        <w:t>Opis środowiska integracyjnego</w:t>
      </w:r>
      <w:bookmarkEnd w:id="88"/>
    </w:p>
    <w:p w:rsidRPr="00C93E94" w:rsidR="00E46697" w:rsidP="20C67C62" w:rsidRDefault="705817B4" w14:paraId="07F013A6" w14:textId="4DD1C2E6">
      <w:pPr>
        <w:spacing w:line="288" w:lineRule="auto"/>
      </w:pPr>
      <w:r>
        <w:t xml:space="preserve">Na środowisku integracyjnym utrzymywane są komponenty systemu P1 w wersji przeznaczonej dla dostawców oprogramowania, którzy pracują nad dostosowaniem swoich systemów informatycznych do funkcjonalności wytwarzanej w obszarze </w:t>
      </w:r>
      <w:r w:rsidR="14545E25">
        <w:t>Indywidualnych Planów Opieki Medycznej</w:t>
      </w:r>
      <w:r w:rsidR="2919C94B">
        <w:t xml:space="preserve"> i Harmonogramów</w:t>
      </w:r>
      <w:r>
        <w:t xml:space="preserve"> (systemy podmiotów leczniczych). Środowisko zasilone jest danymi testowymi pozwalającymi na przeprowadzenie testów komunikacji systemu P1 z Systemami zewnętrznymi.  </w:t>
      </w:r>
    </w:p>
    <w:p w:rsidRPr="00C93E94" w:rsidR="00E46697" w:rsidP="00911709" w:rsidRDefault="007D5944" w14:paraId="202E7B02" w14:textId="6A5FD089">
      <w:pPr>
        <w:spacing w:line="288" w:lineRule="auto"/>
      </w:pPr>
      <w:proofErr w:type="spellStart"/>
      <w:r>
        <w:t>C</w:t>
      </w:r>
      <w:r w:rsidR="00025E37">
        <w:t>e</w:t>
      </w:r>
      <w:r>
        <w:t>Z</w:t>
      </w:r>
      <w:proofErr w:type="spellEnd"/>
      <w:r w:rsidRPr="00C93E94" w:rsidR="00E46697">
        <w:t xml:space="preserve">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w:t>
      </w:r>
      <w:proofErr w:type="spellStart"/>
      <w:r>
        <w:t>C</w:t>
      </w:r>
      <w:r w:rsidR="00025E37">
        <w:t>e</w:t>
      </w:r>
      <w:r>
        <w:t>Z</w:t>
      </w:r>
      <w:proofErr w:type="spellEnd"/>
      <w:r w:rsidRPr="00C93E94" w:rsidR="00E46697">
        <w:t xml:space="preserve"> będzie informował o planowanym czasie niedostępności na własnej stronie internetowej.</w:t>
      </w:r>
    </w:p>
    <w:p w:rsidRPr="00C93E94" w:rsidR="00E46697" w:rsidP="00911709" w:rsidRDefault="00E46697" w14:paraId="3231BBF1" w14:textId="77777777">
      <w:pPr>
        <w:spacing w:line="288" w:lineRule="auto"/>
        <w:rPr>
          <w:u w:val="single"/>
        </w:rPr>
      </w:pPr>
      <w:r w:rsidRPr="00C93E94">
        <w:rPr>
          <w:u w:val="single"/>
        </w:rPr>
        <w:t>Na środowisku integracyjnym systemu P1 nie są przechowywane dane osobowe, dane medyczne czy inne dane wrażliwe.</w:t>
      </w:r>
    </w:p>
    <w:p w:rsidR="000366C5" w:rsidP="000366C5" w:rsidRDefault="000366C5" w14:paraId="63653EF6" w14:textId="77777777">
      <w:pPr>
        <w:spacing w:line="288" w:lineRule="auto"/>
      </w:pPr>
      <w:r>
        <w:t>Zakres usług dostępnych na środowisku integracyjnym jest opisany w rozdz. Wsparcie dla dwóch wersji PIK HL7 CDA</w:t>
      </w:r>
    </w:p>
    <w:p w:rsidRPr="000366C5" w:rsidR="00E46697" w:rsidP="000366C5" w:rsidRDefault="000366C5" w14:paraId="2A8F8A16" w14:textId="03250D83">
      <w:pPr>
        <w:spacing w:line="288" w:lineRule="auto"/>
      </w:pPr>
      <w:r>
        <w:t>System P1 przyjmuje i przetwarza dokumenty XML zgodne z PIK HL7 CDA 1.</w:t>
      </w:r>
      <w:r w:rsidR="44B6E21E">
        <w:t>3</w:t>
      </w:r>
      <w:r>
        <w:t>.2</w:t>
      </w:r>
      <w:del w:author="Autor" w:id="89">
        <w:r w:rsidDel="00E74BD5">
          <w:delText>, jak i PIK HL7 CDA 1.3.1. Należy jednak mieć na uwadze, że wsparcie w zakresie przyjmowania (zapisu) dokumentów w starszej wersji PIK ma charakter tymczasowy i po okresie dostosowania systemów podmiotów do najnowszej wersji PIK zostanie ono wyłączone.</w:delText>
        </w:r>
      </w:del>
      <w:ins w:author="Autor" w:id="90">
        <w:r w:rsidR="00E74BD5">
          <w:t>.</w:t>
        </w:r>
      </w:ins>
    </w:p>
    <w:p w:rsidRPr="004D4AC6" w:rsidR="00E46697" w:rsidP="008F179A" w:rsidRDefault="0B54965C" w14:paraId="5FB148E1" w14:textId="5D4F134D">
      <w:pPr>
        <w:pStyle w:val="Nagwek2"/>
      </w:pPr>
      <w:bookmarkStart w:name="_Toc49411553" w:id="91"/>
      <w:bookmarkStart w:name="_Toc113871489" w:id="92"/>
      <w:bookmarkStart w:name="_Toc133496031" w:id="93"/>
      <w:bookmarkStart w:name="_Toc501107022" w:id="94"/>
      <w:bookmarkStart w:name="_Toc1402458" w:id="95"/>
      <w:r>
        <w:t>Zakres informacyjny wniosku o dostęp do środowiska integracyjnego</w:t>
      </w:r>
      <w:bookmarkEnd w:id="91"/>
      <w:bookmarkEnd w:id="92"/>
      <w:bookmarkEnd w:id="93"/>
      <w:r>
        <w:t xml:space="preserve"> </w:t>
      </w:r>
      <w:bookmarkEnd w:id="94"/>
      <w:bookmarkEnd w:id="95"/>
    </w:p>
    <w:p w:rsidRPr="00C93E94" w:rsidR="00E46697" w:rsidP="00911709" w:rsidRDefault="00E46697" w14:paraId="2F45C63E" w14:textId="77777777">
      <w:pPr>
        <w:spacing w:line="288" w:lineRule="auto"/>
      </w:pPr>
      <w:r w:rsidRPr="00C93E94">
        <w:t>Wzór wniosku o dostęp do środowiska integracyjnego systemu P1 zawiera załącznik nr 1. Zakres informacyjny wniosku obejmuje:</w:t>
      </w:r>
    </w:p>
    <w:p w:rsidRPr="00C93E94" w:rsidR="00E46697" w:rsidP="00B74E1B" w:rsidRDefault="00E46697" w14:paraId="22D2FE95" w14:textId="77777777">
      <w:pPr>
        <w:pStyle w:val="Numerowaniepoz1"/>
      </w:pPr>
      <w:r w:rsidRPr="00C93E94">
        <w:t>Dane podmiotu, który wnioskuje o dostęp.</w:t>
      </w:r>
    </w:p>
    <w:p w:rsidRPr="00C93E94" w:rsidR="00E46697" w:rsidP="00B74E1B" w:rsidRDefault="00E46697" w14:paraId="137D6D9A" w14:textId="77777777">
      <w:pPr>
        <w:pStyle w:val="Numerowaniepoz1"/>
      </w:pPr>
      <w:r w:rsidRPr="00C93E94">
        <w:t>Wskazanie w jakiej roli podmiot będzie komunikował się z systemem P1</w:t>
      </w:r>
      <w:r w:rsidRPr="00C93E94">
        <w:rPr>
          <w:vertAlign w:val="superscript"/>
        </w:rPr>
        <w:footnoteReference w:id="2"/>
      </w:r>
      <w:r w:rsidRPr="00C93E94">
        <w:t xml:space="preserve"> (na formularzu dostępne do wyboru role: „</w:t>
      </w:r>
      <w:r w:rsidRPr="00C93E94">
        <w:rPr>
          <w:b/>
        </w:rPr>
        <w:t>System zewnętrzny apteki</w:t>
      </w:r>
      <w:r w:rsidRPr="00C93E94">
        <w:t>”</w:t>
      </w:r>
      <w:r w:rsidRPr="00C93E94">
        <w:rPr>
          <w:rStyle w:val="Odwoanieprzypisudolnego"/>
        </w:rPr>
        <w:footnoteReference w:id="3"/>
      </w:r>
      <w:r w:rsidRPr="00C93E94">
        <w:t xml:space="preserve"> oraz „</w:t>
      </w:r>
      <w:r w:rsidRPr="00C93E94">
        <w:rPr>
          <w:b/>
        </w:rPr>
        <w:t>System zewnętrzny podmiotu leczniczego</w:t>
      </w:r>
      <w:r w:rsidRPr="00C93E94">
        <w:t>”</w:t>
      </w:r>
      <w:r w:rsidRPr="00C93E94">
        <w:rPr>
          <w:rStyle w:val="Odwoanieprzypisudolnego"/>
        </w:rPr>
        <w:footnoteReference w:id="4"/>
      </w:r>
      <w:r w:rsidRPr="00C93E94">
        <w:t>).</w:t>
      </w:r>
    </w:p>
    <w:p w:rsidRPr="00C93E94" w:rsidR="00E46697" w:rsidP="00B74E1B" w:rsidRDefault="00E46697" w14:paraId="4DE26DC2" w14:textId="497043A3">
      <w:pPr>
        <w:pStyle w:val="Numerowaniepoz1"/>
      </w:pPr>
      <w:r w:rsidRPr="00C93E94">
        <w:t xml:space="preserve">Wskazanie adresu email, na który przekazane zostaną dane uwierzytelniające wygenerowane po stronie </w:t>
      </w:r>
      <w:proofErr w:type="spellStart"/>
      <w:r w:rsidR="007D5944">
        <w:t>C</w:t>
      </w:r>
      <w:r w:rsidR="00D30E37">
        <w:t>e</w:t>
      </w:r>
      <w:r w:rsidR="007D5944">
        <w:t>Z</w:t>
      </w:r>
      <w:proofErr w:type="spellEnd"/>
      <w:r w:rsidRPr="00C93E94">
        <w:t>, oraz który zostanie wykorzystany d</w:t>
      </w:r>
      <w:r w:rsidR="00F7455D">
        <w:t xml:space="preserve">o innej niezbędnej komunikacji </w:t>
      </w:r>
      <w:r w:rsidRPr="00C93E94">
        <w:t>z podmiotem.</w:t>
      </w:r>
    </w:p>
    <w:p w:rsidRPr="00C93E94" w:rsidR="00E46697" w:rsidP="00B74E1B" w:rsidRDefault="00E46697" w14:paraId="029989E4" w14:textId="77777777">
      <w:pPr>
        <w:pStyle w:val="Numerowaniepoz1"/>
      </w:pPr>
      <w:r w:rsidRPr="00C93E94">
        <w:t>Wskazanie numeru telefonu komórkowego, na który poprzez SMS przekazane zostaną hasła niezbędne do odblokowania danych uwierzytelniających.</w:t>
      </w:r>
    </w:p>
    <w:p w:rsidRPr="00C93E94" w:rsidR="00E46697" w:rsidP="00B74E1B" w:rsidRDefault="00E46697" w14:paraId="574B9E35" w14:textId="77777777">
      <w:pPr>
        <w:pStyle w:val="Numerowaniepoz1"/>
      </w:pPr>
      <w:r w:rsidRPr="00C93E94">
        <w:t>Akceptację zasad korzystania ze środowiska integracyjnego.</w:t>
      </w:r>
    </w:p>
    <w:p w:rsidRPr="00C93E94" w:rsidR="00E46697" w:rsidP="00B74E1B" w:rsidRDefault="00E46697" w14:paraId="0B0141CF" w14:textId="77777777">
      <w:pPr>
        <w:pStyle w:val="Numerowaniepoz1"/>
      </w:pPr>
      <w:r w:rsidRPr="00C93E94">
        <w:t>Podpis osoby reprezentującej Wnioskodawcę. Podpis może być wykonany w postaci elektronicznej.</w:t>
      </w:r>
    </w:p>
    <w:p w:rsidRPr="00C93E94" w:rsidR="00E46697" w:rsidP="00911709" w:rsidRDefault="00E46697" w14:paraId="06B386A3" w14:textId="77777777">
      <w:pPr>
        <w:spacing w:line="288" w:lineRule="auto"/>
      </w:pPr>
      <w:r w:rsidRPr="00C93E94">
        <w:t>UWAGA:</w:t>
      </w:r>
    </w:p>
    <w:p w:rsidRPr="00C93E94" w:rsidR="00E46697" w:rsidP="00911709" w:rsidRDefault="00E46697" w14:paraId="3040CAB8" w14:textId="77777777">
      <w:pPr>
        <w:spacing w:line="288" w:lineRule="auto"/>
      </w:pPr>
      <w:r w:rsidRPr="00C93E94">
        <w:t>Na środowisku produkcyjnym systemu P1 w ramach wnioskowania o nadanie uprawnień będzie wymagane załączenie do wniosku posiadanych przez Usługodawcę certyfikatów klucza publicznego do komunikacji z systemami e-Zdrowie lub plików CSR (żądanie certyfikacyjne dla certyfikatów do uwierzytelnienia systemu oraz uwierzytelnienia danych). W przypadku aptek i punktów aptecznych wnioski będą składane przez udostępniony w ramach P1 formularz Systemu Obsługi Wniosków (SOW), zaś podmioty wykonujące działalność leczniczą poprzez formularz w ramach rejestru RPWDL.</w:t>
      </w:r>
    </w:p>
    <w:p w:rsidRPr="00C93E94" w:rsidR="00E46697" w:rsidP="00911709" w:rsidRDefault="00E46697" w14:paraId="40ADD4D4" w14:textId="77777777">
      <w:pPr>
        <w:spacing w:line="288" w:lineRule="auto"/>
      </w:pPr>
      <w:r w:rsidRPr="00C93E94">
        <w:t xml:space="preserve">W przypadku konieczności wygenerowania certyfikatów klucza publicznego na potrzeby zabezpieczenia komunikacji z Systemem P1 do wniosków o dostęp do P1 muszą zostać dołączone żądania wygenerowania certyfikatów CSR (ang. </w:t>
      </w:r>
      <w:proofErr w:type="spellStart"/>
      <w:r w:rsidRPr="00C93E94">
        <w:t>Certificate</w:t>
      </w:r>
      <w:proofErr w:type="spellEnd"/>
      <w:r w:rsidRPr="00C93E94">
        <w:t xml:space="preserve"> </w:t>
      </w:r>
      <w:proofErr w:type="spellStart"/>
      <w:r w:rsidRPr="00C93E94">
        <w:t>Signing</w:t>
      </w:r>
      <w:proofErr w:type="spellEnd"/>
      <w:r w:rsidRPr="00C93E94">
        <w:t xml:space="preserve"> </w:t>
      </w:r>
      <w:proofErr w:type="spellStart"/>
      <w:r w:rsidRPr="00C93E94">
        <w:t>Request</w:t>
      </w:r>
      <w:proofErr w:type="spellEnd"/>
      <w:r w:rsidRPr="00C93E94">
        <w:t xml:space="preserve">). </w:t>
      </w:r>
    </w:p>
    <w:p w:rsidRPr="00C93E94" w:rsidR="00E46697" w:rsidP="00911709" w:rsidRDefault="00E46697" w14:paraId="67CA96A4" w14:textId="77777777">
      <w:pPr>
        <w:spacing w:line="288" w:lineRule="auto"/>
      </w:pPr>
      <w:r w:rsidRPr="00C93E94">
        <w:t xml:space="preserve">Pliki z żądaniami CSR mogą zostać wygenerowane za pomocą publicznie dostępnych narzędzi np. </w:t>
      </w:r>
      <w:proofErr w:type="spellStart"/>
      <w:r w:rsidRPr="00C93E94">
        <w:rPr>
          <w:b/>
        </w:rPr>
        <w:t>java</w:t>
      </w:r>
      <w:proofErr w:type="spellEnd"/>
      <w:r w:rsidRPr="00C93E94">
        <w:rPr>
          <w:b/>
        </w:rPr>
        <w:t xml:space="preserve"> </w:t>
      </w:r>
      <w:proofErr w:type="spellStart"/>
      <w:r w:rsidRPr="00C93E94">
        <w:rPr>
          <w:b/>
        </w:rPr>
        <w:t>keytool</w:t>
      </w:r>
      <w:proofErr w:type="spellEnd"/>
      <w:r w:rsidRPr="00C93E94">
        <w:rPr>
          <w:b/>
        </w:rPr>
        <w:t xml:space="preserve">, </w:t>
      </w:r>
      <w:proofErr w:type="spellStart"/>
      <w:r w:rsidRPr="00C93E94">
        <w:rPr>
          <w:b/>
        </w:rPr>
        <w:t>portecle</w:t>
      </w:r>
      <w:proofErr w:type="spellEnd"/>
      <w:r w:rsidRPr="00C93E94">
        <w:rPr>
          <w:b/>
        </w:rPr>
        <w:t xml:space="preserve">, </w:t>
      </w:r>
      <w:proofErr w:type="spellStart"/>
      <w:r w:rsidRPr="00C93E94">
        <w:rPr>
          <w:b/>
        </w:rPr>
        <w:t>openssl</w:t>
      </w:r>
      <w:proofErr w:type="spellEnd"/>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rsidRPr="00C93E94" w:rsidR="00E46697" w:rsidP="00243EE1" w:rsidRDefault="00E46697" w14:paraId="6201F24F" w14:textId="77777777">
      <w:pPr>
        <w:pStyle w:val="Akapitzlist"/>
        <w:numPr>
          <w:ilvl w:val="0"/>
          <w:numId w:val="26"/>
        </w:numPr>
        <w:spacing w:line="288" w:lineRule="auto"/>
        <w:rPr>
          <w:rFonts w:ascii="Arial" w:hAnsi="Arial" w:cs="Arial"/>
        </w:rPr>
      </w:pPr>
      <w:r w:rsidRPr="00C93E94">
        <w:rPr>
          <w:rFonts w:ascii="Arial" w:hAnsi="Arial" w:cs="Arial"/>
        </w:rPr>
        <w:t>format: PKCS#10</w:t>
      </w:r>
      <w:r w:rsidR="00383A1E">
        <w:rPr>
          <w:rFonts w:ascii="Arial" w:hAnsi="Arial" w:cs="Arial"/>
        </w:rPr>
        <w:t>;</w:t>
      </w:r>
    </w:p>
    <w:p w:rsidRPr="00C93E94" w:rsidR="00E46697" w:rsidP="00243EE1" w:rsidRDefault="00E46697" w14:paraId="7FB9ADA4" w14:textId="77777777">
      <w:pPr>
        <w:pStyle w:val="Akapitzlist"/>
        <w:numPr>
          <w:ilvl w:val="0"/>
          <w:numId w:val="26"/>
        </w:numPr>
        <w:spacing w:line="288" w:lineRule="auto"/>
        <w:rPr>
          <w:rFonts w:ascii="Arial" w:hAnsi="Arial" w:cs="Arial"/>
        </w:rPr>
      </w:pPr>
      <w:r w:rsidRPr="00C93E94">
        <w:rPr>
          <w:rFonts w:ascii="Arial" w:hAnsi="Arial" w:cs="Arial"/>
        </w:rPr>
        <w:t>kodowanie: PEM</w:t>
      </w:r>
      <w:r w:rsidR="00383A1E">
        <w:rPr>
          <w:rFonts w:ascii="Arial" w:hAnsi="Arial" w:cs="Arial"/>
        </w:rPr>
        <w:t>;</w:t>
      </w:r>
    </w:p>
    <w:p w:rsidRPr="00C93E94" w:rsidR="00E46697" w:rsidP="00243EE1" w:rsidRDefault="00E46697" w14:paraId="114770D4" w14:textId="77777777">
      <w:pPr>
        <w:pStyle w:val="Akapitzlist"/>
        <w:numPr>
          <w:ilvl w:val="0"/>
          <w:numId w:val="26"/>
        </w:numPr>
        <w:spacing w:line="288" w:lineRule="auto"/>
        <w:rPr>
          <w:rFonts w:ascii="Arial" w:hAnsi="Arial" w:cs="Arial"/>
        </w:rPr>
      </w:pPr>
      <w:r w:rsidRPr="00C93E94">
        <w:rPr>
          <w:rFonts w:ascii="Arial" w:hAnsi="Arial" w:cs="Arial"/>
        </w:rPr>
        <w:t>algorytm: SHA512withRSA</w:t>
      </w:r>
      <w:r w:rsidR="00383A1E">
        <w:rPr>
          <w:rFonts w:ascii="Arial" w:hAnsi="Arial" w:cs="Arial"/>
        </w:rPr>
        <w:t>;</w:t>
      </w:r>
    </w:p>
    <w:p w:rsidRPr="00C93E94" w:rsidR="00E46697" w:rsidP="00243EE1" w:rsidRDefault="00E46697" w14:paraId="7CC03F6B" w14:textId="77777777">
      <w:pPr>
        <w:pStyle w:val="Akapitzlist"/>
        <w:numPr>
          <w:ilvl w:val="0"/>
          <w:numId w:val="26"/>
        </w:numPr>
        <w:spacing w:line="288" w:lineRule="auto"/>
        <w:rPr>
          <w:rFonts w:ascii="Arial" w:hAnsi="Arial" w:cs="Arial"/>
        </w:rPr>
      </w:pPr>
      <w:r w:rsidRPr="00C93E94">
        <w:rPr>
          <w:rFonts w:ascii="Arial" w:hAnsi="Arial" w:cs="Arial"/>
        </w:rPr>
        <w:t>klucz: RSA (2048 bitów)</w:t>
      </w:r>
      <w:r w:rsidR="00383A1E">
        <w:rPr>
          <w:rFonts w:ascii="Arial" w:hAnsi="Arial" w:cs="Arial"/>
        </w:rPr>
        <w:t>;</w:t>
      </w:r>
    </w:p>
    <w:p w:rsidRPr="00C93E94" w:rsidR="00E46697" w:rsidP="00243EE1" w:rsidRDefault="00E46697" w14:paraId="764DD3DE" w14:textId="77777777">
      <w:pPr>
        <w:pStyle w:val="Akapitzlist"/>
        <w:numPr>
          <w:ilvl w:val="0"/>
          <w:numId w:val="26"/>
        </w:numPr>
        <w:spacing w:line="288" w:lineRule="auto"/>
        <w:rPr>
          <w:rFonts w:ascii="Arial" w:hAnsi="Arial" w:cs="Arial"/>
        </w:rPr>
      </w:pPr>
      <w:r w:rsidRPr="00C93E94">
        <w:rPr>
          <w:rFonts w:ascii="Arial" w:hAnsi="Arial" w:cs="Arial"/>
        </w:rPr>
        <w:t>podmiot (</w:t>
      </w:r>
      <w:proofErr w:type="spellStart"/>
      <w:r w:rsidRPr="00C93E94">
        <w:rPr>
          <w:rFonts w:ascii="Arial" w:hAnsi="Arial" w:cs="Arial"/>
        </w:rPr>
        <w:t>subject</w:t>
      </w:r>
      <w:proofErr w:type="spellEnd"/>
      <w:r w:rsidRPr="00C93E94">
        <w:rPr>
          <w:rFonts w:ascii="Arial" w:hAnsi="Arial" w:cs="Arial"/>
        </w:rPr>
        <w:t>): nazwa dowolna ułatwiająca wnioskującemu identyfikację przeznaczenia par kluczy (wyjaśnienie poniżej)</w:t>
      </w:r>
      <w:r w:rsidR="00383A1E">
        <w:rPr>
          <w:rFonts w:ascii="Arial" w:hAnsi="Arial" w:cs="Arial"/>
        </w:rPr>
        <w:t>;</w:t>
      </w:r>
    </w:p>
    <w:p w:rsidRPr="00C93E94" w:rsidR="00E46697" w:rsidP="00911709" w:rsidRDefault="00E46697" w14:paraId="22C5F059" w14:textId="77777777">
      <w:pPr>
        <w:spacing w:line="288" w:lineRule="auto"/>
      </w:pPr>
      <w:r w:rsidRPr="00C93E94">
        <w:t>Wartość dla nazwy wyróżniającej podmiotu (</w:t>
      </w:r>
      <w:proofErr w:type="spellStart"/>
      <w:r w:rsidRPr="00C93E94">
        <w:t>Subject</w:t>
      </w:r>
      <w:proofErr w:type="spellEnd"/>
      <w:r w:rsidRPr="00C93E94">
        <w:t xml:space="preserve">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rsidRPr="004D4AC6" w:rsidR="00E46697" w:rsidP="008F179A" w:rsidRDefault="0B54965C" w14:paraId="1EA2542F" w14:textId="06460984">
      <w:pPr>
        <w:pStyle w:val="Nagwek2"/>
      </w:pPr>
      <w:bookmarkStart w:name="_Toc501107023" w:id="96"/>
      <w:bookmarkStart w:name="_Toc1402459" w:id="97"/>
      <w:bookmarkStart w:name="_Toc49411554" w:id="98"/>
      <w:bookmarkStart w:name="_Toc113871490" w:id="99"/>
      <w:bookmarkStart w:name="_Toc133496032" w:id="100"/>
      <w:r>
        <w:t>Przebieg procesu nadawania dostępu do środowiska integracyjnego P1</w:t>
      </w:r>
      <w:bookmarkEnd w:id="96"/>
      <w:bookmarkEnd w:id="97"/>
      <w:bookmarkEnd w:id="98"/>
      <w:bookmarkEnd w:id="99"/>
      <w:bookmarkEnd w:id="100"/>
    </w:p>
    <w:p w:rsidRPr="00C93E94" w:rsidR="00E46697" w:rsidP="00911709" w:rsidRDefault="00E46697" w14:paraId="54845E59" w14:textId="5F577E1B">
      <w:pPr>
        <w:spacing w:line="288" w:lineRule="auto"/>
      </w:pPr>
      <w:r w:rsidRPr="00C93E94">
        <w:t xml:space="preserve">Nadanie dostępu do środowiska integracyjnego P1 wymaga przekazania do </w:t>
      </w:r>
      <w:proofErr w:type="spellStart"/>
      <w:r w:rsidR="007D5944">
        <w:t>C</w:t>
      </w:r>
      <w:r w:rsidR="00025E37">
        <w:t>e</w:t>
      </w:r>
      <w:r w:rsidR="007D5944">
        <w:t>Z</w:t>
      </w:r>
      <w:proofErr w:type="spellEnd"/>
      <w:r w:rsidRPr="00C93E94">
        <w:t xml:space="preserve"> stosownego wniosku, a następnie po jego pozytywnej weryfikacji następuje: </w:t>
      </w:r>
    </w:p>
    <w:p w:rsidRPr="00C93E94" w:rsidR="00E46697" w:rsidRDefault="00E46697" w14:paraId="75245CE9" w14:textId="77777777">
      <w:pPr>
        <w:pStyle w:val="Numerowaniepoz1"/>
        <w:numPr>
          <w:ilvl w:val="0"/>
          <w:numId w:val="42"/>
        </w:numPr>
        <w:pPrChange w:author="Autor" w:id="101">
          <w:pPr>
            <w:pStyle w:val="Numerowaniepoz1"/>
          </w:pPr>
        </w:pPrChange>
      </w:pPr>
      <w:r w:rsidRPr="00C93E94">
        <w:t xml:space="preserve">Wygenerowanie dla Wnioskodawcy kompletu kluczy i certyfikatów do zabezpieczania </w:t>
      </w:r>
      <w:r w:rsidRPr="00C93E94">
        <w:br/>
      </w:r>
      <w:r w:rsidRPr="00C93E94">
        <w:t>w warstwie TLS oraz WS-Security.</w:t>
      </w:r>
    </w:p>
    <w:p w:rsidRPr="00C93E94" w:rsidR="00E46697" w:rsidP="00B74E1B" w:rsidRDefault="00E46697" w14:paraId="0F0D5C05" w14:textId="77777777">
      <w:pPr>
        <w:pStyle w:val="Numerowaniepoz1"/>
      </w:pPr>
      <w:r w:rsidRPr="00C93E94">
        <w:t>Nadanie Wnioskodawcy unikalnego numeru – jest to odpowiednik numeru identyfikacyjnego nadawanego Usługodawcom w produkcyjnym systemie P1.</w:t>
      </w:r>
    </w:p>
    <w:p w:rsidRPr="00C93E94" w:rsidR="00E46697" w:rsidP="00B74E1B" w:rsidRDefault="00E46697" w14:paraId="0E8FEB95" w14:textId="77777777">
      <w:pPr>
        <w:pStyle w:val="Numerowaniepoz1"/>
      </w:pPr>
      <w:r w:rsidRPr="00C93E94">
        <w:t>Przekazanie Wnioskodawcy kluczy i certyfikatów do zabezpieczenia komunikacji w warstwie TLS i WS-Security, oraz informacji niezbędnych do przeprowadzenia integracji ze środowiskiem integracyjnym systemu P1.</w:t>
      </w:r>
    </w:p>
    <w:p w:rsidRPr="00C93E94" w:rsidR="00E46697" w:rsidP="00B74E1B" w:rsidRDefault="00E46697" w14:paraId="424D7CB5" w14:textId="77777777">
      <w:pPr>
        <w:pStyle w:val="Numerowaniepoz1"/>
      </w:pPr>
      <w:r w:rsidRPr="00C93E94">
        <w:t>Przekazanie hasła do odblokowania danych uwierzytelniających.</w:t>
      </w:r>
    </w:p>
    <w:p w:rsidRPr="00C93E94" w:rsidR="00E46697" w:rsidP="00B74E1B" w:rsidRDefault="00E46697" w14:paraId="31B613D5" w14:textId="77777777">
      <w:pPr>
        <w:pStyle w:val="Numerowaniepoz1"/>
      </w:pPr>
      <w:r w:rsidRPr="00C93E94">
        <w:t>Udostępnienie przykładowych komunikatów żądań i odpowiedzi wraz z zestawem danych testowych.</w:t>
      </w:r>
    </w:p>
    <w:p w:rsidRPr="00C93E94" w:rsidR="00E46697" w:rsidP="00911709" w:rsidRDefault="00E46697" w14:paraId="3C8AC072" w14:textId="688AF367">
      <w:pPr>
        <w:spacing w:line="288" w:lineRule="auto"/>
      </w:pPr>
      <w:r w:rsidRPr="00C93E94">
        <w:t xml:space="preserve">Szczegółowa procedura wnioskowania o dostęp do środowiska integracyjnego systemu P1 została przedstawiona w rozdz. </w:t>
      </w:r>
      <w:r w:rsidRPr="00C93E94">
        <w:rPr>
          <w:i/>
          <w:color w:val="17365D" w:themeColor="text2" w:themeShade="BF"/>
          <w:u w:val="single"/>
        </w:rPr>
        <w:fldChar w:fldCharType="begin"/>
      </w:r>
      <w:r w:rsidRPr="00C93E94">
        <w:rPr>
          <w:i/>
          <w:color w:val="17365D" w:themeColor="text2" w:themeShade="BF"/>
          <w:u w:val="single"/>
        </w:rPr>
        <w:instrText xml:space="preserve"> REF _Ref484079659 \h  \* MERGEFORMAT </w:instrText>
      </w:r>
      <w:r w:rsidRPr="00C93E94">
        <w:rPr>
          <w:i/>
          <w:color w:val="17365D" w:themeColor="text2" w:themeShade="BF"/>
          <w:u w:val="single"/>
        </w:rPr>
      </w:r>
      <w:r w:rsidRPr="00C93E94">
        <w:rPr>
          <w:i/>
          <w:color w:val="17365D" w:themeColor="text2" w:themeShade="BF"/>
          <w:u w:val="single"/>
        </w:rPr>
        <w:fldChar w:fldCharType="separate"/>
      </w:r>
      <w:r w:rsidRPr="00486048" w:rsidR="00486048">
        <w:rPr>
          <w:i/>
          <w:color w:val="17365D" w:themeColor="text2" w:themeShade="BF"/>
          <w:u w:val="single"/>
        </w:rPr>
        <w:t>Procedura nadania uprawnień Usługodawcy</w:t>
      </w:r>
      <w:r w:rsidRPr="00C93E94">
        <w:rPr>
          <w:i/>
          <w:color w:val="17365D" w:themeColor="text2" w:themeShade="BF"/>
          <w:u w:val="single"/>
        </w:rPr>
        <w:fldChar w:fldCharType="end"/>
      </w:r>
      <w:r w:rsidRPr="00C93E94">
        <w:rPr>
          <w:i/>
          <w:color w:val="17365D" w:themeColor="text2" w:themeShade="BF"/>
          <w:u w:val="single"/>
        </w:rPr>
        <w:t>.</w:t>
      </w:r>
    </w:p>
    <w:p w:rsidRPr="00C93E94" w:rsidR="00E46697" w:rsidP="00A83D18" w:rsidRDefault="00E1B6FB" w14:paraId="32059E18" w14:textId="3EEAB1CC">
      <w:pPr>
        <w:pStyle w:val="Nagwek1"/>
      </w:pPr>
      <w:bookmarkStart w:name="_Toc501107024" w:id="102"/>
      <w:bookmarkStart w:name="_Toc1402460" w:id="103"/>
      <w:bookmarkStart w:name="_Toc49411555" w:id="104"/>
      <w:bookmarkStart w:name="_Toc113871491" w:id="105"/>
      <w:bookmarkStart w:name="_Toc133496033" w:id="106"/>
      <w:r>
        <w:t>Dostęp do usług sieciowych</w:t>
      </w:r>
      <w:bookmarkEnd w:id="102"/>
      <w:bookmarkEnd w:id="103"/>
      <w:bookmarkEnd w:id="104"/>
      <w:bookmarkEnd w:id="105"/>
      <w:bookmarkEnd w:id="106"/>
    </w:p>
    <w:p w:rsidRPr="00C93E94" w:rsidR="00394173" w:rsidP="00394173" w:rsidRDefault="00394173" w14:paraId="6EA0EC50" w14:textId="77777777">
      <w:pPr>
        <w:spacing w:line="288" w:lineRule="auto"/>
      </w:pPr>
      <w:bookmarkStart w:name="_Toc501107030" w:id="107"/>
      <w:bookmarkStart w:name="_Toc1402468" w:id="108"/>
      <w:bookmarkStart w:name="_Toc49411563" w:id="109"/>
      <w:r w:rsidRPr="00C93E94">
        <w:t xml:space="preserve">Wszystkie usługi sieciowe systemu P1 są zabezpieczone z wykorzystaniem mechanizmów </w:t>
      </w:r>
      <w:r w:rsidRPr="00C93E94">
        <w:br/>
      </w:r>
      <w:r w:rsidRPr="00C93E94">
        <w:t>WS-Security. System zewnętrzny jest zobowiązany do używania pary certyfikatów wystawionych podmiotowi przez Centrum Certyfikacji P1, tj. certyfikatu do uwierzytelnienia systemu (TLS)</w:t>
      </w:r>
      <w:r>
        <w:t xml:space="preserve"> </w:t>
      </w:r>
      <w:r w:rsidRPr="00C93E94">
        <w:t>i certyfikatu do uwierzytelnienia danych (WS-Security).</w:t>
      </w:r>
    </w:p>
    <w:p w:rsidRPr="00C93E94" w:rsidR="00394173" w:rsidP="00394173" w:rsidRDefault="00394173" w14:paraId="2E96BA2A" w14:textId="77777777">
      <w:pPr>
        <w:spacing w:line="288" w:lineRule="auto"/>
      </w:pPr>
      <w:r w:rsidRPr="00C93E94">
        <w:t>Aby korzystać z usług sieciowych systemu P1 należy wykonać następujące czynności:</w:t>
      </w:r>
    </w:p>
    <w:p w:rsidRPr="00C93E94" w:rsidR="00394173" w:rsidRDefault="00394173" w14:paraId="6770B5E5" w14:textId="77777777">
      <w:pPr>
        <w:pStyle w:val="Numerowaniepoz1"/>
        <w:numPr>
          <w:ilvl w:val="0"/>
          <w:numId w:val="43"/>
        </w:numPr>
        <w:pPrChange w:author="Autor" w:id="110">
          <w:pPr>
            <w:pStyle w:val="Numerowaniepoz1"/>
          </w:pPr>
        </w:pPrChange>
      </w:pPr>
      <w:r w:rsidRPr="00C93E94">
        <w:t>Utworzyć do systemu P1 bezpieczne połączenie TLS z obustronnym uwierzytelnieniem (wykorzystując certyfikat do uwierzytelnienia systemu).</w:t>
      </w:r>
    </w:p>
    <w:p w:rsidRPr="00C93E94" w:rsidR="00394173" w:rsidP="00B74E1B" w:rsidRDefault="00394173" w14:paraId="69FF0DD2" w14:textId="77777777">
      <w:pPr>
        <w:pStyle w:val="Numerowaniepoz1"/>
      </w:pPr>
      <w:r>
        <w:t>Przygotować poprawny komunikat XML zgodny z przekazanymi plikami WSDL/XSD.</w:t>
      </w:r>
    </w:p>
    <w:p w:rsidRPr="00C93E94" w:rsidR="00394173" w:rsidP="00B74E1B" w:rsidRDefault="00394173" w14:paraId="78C22640" w14:textId="066375A1">
      <w:pPr>
        <w:pStyle w:val="Numerowaniepoz1"/>
      </w:pPr>
      <w:r>
        <w:t xml:space="preserve">Przygotować kopertę SOAP z nagłówkiem WS-Security (XML </w:t>
      </w:r>
      <w:proofErr w:type="spellStart"/>
      <w:r>
        <w:t>Signature</w:t>
      </w:r>
      <w:proofErr w:type="spellEnd"/>
      <w:r>
        <w:t>, wykorzystując certyfikat do uwierzytelnienia danych - System P1 wspiera protokół SOAP w wersji 1.1).</w:t>
      </w:r>
    </w:p>
    <w:p w:rsidRPr="00C93E94" w:rsidR="00394173" w:rsidP="00B74E1B" w:rsidRDefault="00394173" w14:paraId="4B4253D8" w14:textId="77777777">
      <w:pPr>
        <w:pStyle w:val="Numerowaniepoz1"/>
      </w:pPr>
      <w:r>
        <w:t>Przesłać do systemu P1 komunikat SOAP i odebrać odpowiedź.</w:t>
      </w:r>
    </w:p>
    <w:p w:rsidRPr="00C93E94" w:rsidR="00394173" w:rsidP="00B74E1B" w:rsidRDefault="00394173" w14:paraId="4A976334" w14:textId="77777777">
      <w:pPr>
        <w:pStyle w:val="Numerowaniepoz1"/>
      </w:pPr>
      <w:r>
        <w:t>Zweryfikować w komunikacie odpowiedzi nagłówek WS-Security (system P1 podpisuje odpowiedź).</w:t>
      </w:r>
    </w:p>
    <w:p w:rsidR="00394173" w:rsidP="00B74E1B" w:rsidRDefault="00394173" w14:paraId="2CC5A4A6" w14:textId="08F77FE0">
      <w:pPr>
        <w:pStyle w:val="Numerowaniepoz1"/>
      </w:pPr>
      <w:r>
        <w:t>Zinterpretować odpowiedź systemu P1.</w:t>
      </w:r>
    </w:p>
    <w:p w:rsidRPr="004D4AC6" w:rsidR="00394173" w:rsidP="008F179A" w:rsidRDefault="47A283E4" w14:paraId="5EFE72C9" w14:textId="45CAF5FB">
      <w:pPr>
        <w:pStyle w:val="Nagwek2"/>
      </w:pPr>
      <w:bookmarkStart w:name="_Toc501107025" w:id="111"/>
      <w:bookmarkStart w:name="_Toc1402461" w:id="112"/>
      <w:bookmarkStart w:name="_Toc49411556" w:id="113"/>
      <w:bookmarkStart w:name="_Toc1143942369" w:id="114"/>
      <w:bookmarkStart w:name="_Toc716278014" w:id="115"/>
      <w:bookmarkStart w:name="_Toc110167065" w:id="116"/>
      <w:bookmarkStart w:name="_Toc113871492" w:id="117"/>
      <w:bookmarkStart w:name="_Toc133496034" w:id="118"/>
      <w:r>
        <w:t>Warunki uzyskania dostępu do usług</w:t>
      </w:r>
      <w:bookmarkEnd w:id="111"/>
      <w:bookmarkEnd w:id="112"/>
      <w:bookmarkEnd w:id="113"/>
      <w:bookmarkEnd w:id="114"/>
      <w:bookmarkEnd w:id="115"/>
      <w:bookmarkEnd w:id="116"/>
      <w:bookmarkEnd w:id="117"/>
      <w:bookmarkEnd w:id="118"/>
    </w:p>
    <w:p w:rsidRPr="00C93E94" w:rsidR="00394173" w:rsidP="00394173" w:rsidRDefault="00394173" w14:paraId="62867537" w14:textId="77777777">
      <w:pPr>
        <w:spacing w:line="288" w:lineRule="auto"/>
      </w:pPr>
      <w:r w:rsidRPr="00C93E94">
        <w:t>Uzyskanie dostępu do usług P1 przez System zewnętrzny wymaga spełnienia wszystkich poniższych warunków:</w:t>
      </w:r>
    </w:p>
    <w:p w:rsidRPr="00C93E94" w:rsidR="00394173" w:rsidRDefault="00394173" w14:paraId="5B4BA3E8" w14:textId="77777777">
      <w:pPr>
        <w:pStyle w:val="Numerowaniepoz1"/>
        <w:numPr>
          <w:ilvl w:val="0"/>
          <w:numId w:val="44"/>
        </w:numPr>
        <w:pPrChange w:author="Autor" w:id="119">
          <w:pPr>
            <w:pStyle w:val="Numerowaniepoz1"/>
          </w:pPr>
        </w:pPrChange>
      </w:pPr>
      <w:r w:rsidRPr="00C93E94">
        <w:t>Szyfrowane połączenie musi być nawiązane z wykorzystaniem certyfikatu do uwierzytelnienia systemu.</w:t>
      </w:r>
    </w:p>
    <w:p w:rsidRPr="00C93E94" w:rsidR="00394173" w:rsidP="00B74E1B" w:rsidRDefault="00394173" w14:paraId="7FDBEED1" w14:textId="77777777">
      <w:pPr>
        <w:pStyle w:val="Numerowaniepoz1"/>
      </w:pPr>
      <w:r>
        <w:t>Żądanie wysyłane do systemu P1 musi być podpisane ważnym certyfikatem do uwierzytelnienia danych. Podpis musi być zgodny ze specyfikacją WS-Security.</w:t>
      </w:r>
    </w:p>
    <w:p w:rsidRPr="00C93E94" w:rsidR="00394173" w:rsidP="00B74E1B" w:rsidRDefault="00394173" w14:paraId="3365CB93" w14:textId="77777777">
      <w:pPr>
        <w:pStyle w:val="Numerowaniepoz1"/>
      </w:pPr>
      <w:r>
        <w:t>Usługodawca, w którego kontekście jest wysyłane żądanie musi posiadać własne konto w systemie P1.</w:t>
      </w:r>
    </w:p>
    <w:p w:rsidRPr="00C93E94" w:rsidR="00394173" w:rsidP="00B74E1B" w:rsidRDefault="00394173" w14:paraId="633FA5C9" w14:textId="77777777">
      <w:pPr>
        <w:pStyle w:val="Numerowaniepoz1"/>
      </w:pPr>
      <w:r>
        <w:t>Użyty certyfikat do uwierzytelnienia danych jest przypisany do konta usługodawcy w systemie P1.</w:t>
      </w:r>
    </w:p>
    <w:p w:rsidRPr="00C93E94" w:rsidR="00394173" w:rsidP="00B74E1B" w:rsidRDefault="00394173" w14:paraId="1BC7F2A1" w14:textId="77777777">
      <w:pPr>
        <w:pStyle w:val="Numerowaniepoz1"/>
      </w:pPr>
      <w:r>
        <w:t>Usługodawca posiada przypisane odpowiednie uprawnienie do wykonania wywołanej operacji usługi sieciowej.</w:t>
      </w:r>
    </w:p>
    <w:p w:rsidRPr="004D4AC6" w:rsidR="00394173" w:rsidP="008F179A" w:rsidRDefault="47A283E4" w14:paraId="60B3BF76" w14:textId="41AF5C75">
      <w:pPr>
        <w:pStyle w:val="Nagwek2"/>
      </w:pPr>
      <w:bookmarkStart w:name="_Toc501107026" w:id="120"/>
      <w:bookmarkStart w:name="_Toc1402462" w:id="121"/>
      <w:bookmarkStart w:name="_Toc49411557" w:id="122"/>
      <w:bookmarkStart w:name="_Toc17524190" w:id="123"/>
      <w:bookmarkStart w:name="_Toc1860209353" w:id="124"/>
      <w:bookmarkStart w:name="_Toc110167066" w:id="125"/>
      <w:bookmarkStart w:name="_Toc113871493" w:id="126"/>
      <w:bookmarkStart w:name="_Toc133496035" w:id="127"/>
      <w:r>
        <w:t>Uwierzytelnienie systemu</w:t>
      </w:r>
      <w:bookmarkEnd w:id="120"/>
      <w:bookmarkEnd w:id="121"/>
      <w:bookmarkEnd w:id="122"/>
      <w:bookmarkEnd w:id="123"/>
      <w:bookmarkEnd w:id="124"/>
      <w:bookmarkEnd w:id="125"/>
      <w:bookmarkEnd w:id="126"/>
      <w:bookmarkEnd w:id="127"/>
    </w:p>
    <w:p w:rsidRPr="00C93E94" w:rsidR="00394173" w:rsidP="00394173" w:rsidRDefault="00394173" w14:paraId="6AC4FBD0" w14:textId="77777777">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proofErr w:type="spellStart"/>
      <w:r w:rsidRPr="00C93E94">
        <w:t>C</w:t>
      </w:r>
      <w:r>
        <w:t>e</w:t>
      </w:r>
      <w:r w:rsidRPr="00C93E94">
        <w:t>Z</w:t>
      </w:r>
      <w:proofErr w:type="spellEnd"/>
      <w:r w:rsidRPr="00C93E94">
        <w:t xml:space="preserve"> w wyniku założenia konta).</w:t>
      </w:r>
    </w:p>
    <w:p w:rsidR="00394173" w:rsidP="00394173" w:rsidRDefault="00394173" w14:paraId="21FD549F" w14:textId="08CA77F3">
      <w:pPr>
        <w:spacing w:line="288" w:lineRule="auto"/>
      </w:pPr>
      <w:r w:rsidRPr="00C93E94">
        <w:t>Użycie tego certyfikatu jest niezbędne również do pobrania dodatkowych informacji o wykorzystaniu usług P1, w tym przykładów komunikatów.</w:t>
      </w:r>
    </w:p>
    <w:p w:rsidRPr="004D4AC6" w:rsidR="00394173" w:rsidP="008F179A" w:rsidRDefault="47A283E4" w14:paraId="6C934E3E" w14:textId="2F22FF57">
      <w:pPr>
        <w:pStyle w:val="Nagwek2"/>
      </w:pPr>
      <w:bookmarkStart w:name="_Toc501107027" w:id="128"/>
      <w:bookmarkStart w:name="_Toc1402463" w:id="129"/>
      <w:bookmarkStart w:name="_Toc49411558" w:id="130"/>
      <w:bookmarkStart w:name="_Toc2022698611" w:id="131"/>
      <w:bookmarkStart w:name="_Toc145035050" w:id="132"/>
      <w:bookmarkStart w:name="_Toc110167067" w:id="133"/>
      <w:bookmarkStart w:name="_Toc113871494" w:id="134"/>
      <w:bookmarkStart w:name="_Toc133496036" w:id="135"/>
      <w:r>
        <w:t>Uwierzytelnienie danych</w:t>
      </w:r>
      <w:bookmarkEnd w:id="128"/>
      <w:bookmarkEnd w:id="129"/>
      <w:bookmarkEnd w:id="130"/>
      <w:bookmarkEnd w:id="131"/>
      <w:bookmarkEnd w:id="132"/>
      <w:bookmarkEnd w:id="133"/>
      <w:bookmarkEnd w:id="134"/>
      <w:bookmarkEnd w:id="135"/>
    </w:p>
    <w:p w:rsidRPr="00C93E94" w:rsidR="00394173" w:rsidP="00394173" w:rsidRDefault="00394173" w14:paraId="6A2D8886" w14:textId="77777777">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rsidRPr="00C93E94" w:rsidR="00394173" w:rsidP="00394173" w:rsidRDefault="00394173" w14:paraId="6FDB5B03" w14:textId="77777777">
      <w:pPr>
        <w:spacing w:line="288" w:lineRule="auto"/>
      </w:pPr>
      <w:r>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dostęp pracownika medycznego do wystawionego przez siebie dokumentu Indywidualnego Planu Opieki Medycznej). </w:t>
      </w:r>
    </w:p>
    <w:p w:rsidRPr="00C93E94" w:rsidR="00394173" w:rsidP="00394173" w:rsidRDefault="00394173" w14:paraId="4D3F763A" w14:textId="77777777">
      <w:pPr>
        <w:spacing w:line="288" w:lineRule="auto"/>
      </w:pPr>
      <w:r>
        <w:t xml:space="preserve">Za uwierzytelnienie użytkownika końcowego Usługodawcy odpowiedzialny jest </w:t>
      </w:r>
      <w:r w:rsidRPr="75005DC7">
        <w:rPr>
          <w:u w:val="single"/>
        </w:rPr>
        <w:t>System zewnętrzny</w:t>
      </w:r>
      <w:r>
        <w:t xml:space="preserve">. Systemy zewnętrzne uwierzytelniają użytkowników końcowych, a następnie przekazują żądania do systemu P1, a tam, gdzie jest to wymagane </w:t>
      </w:r>
      <w:r w:rsidRPr="75005DC7">
        <w:rPr>
          <w:b/>
          <w:bCs/>
        </w:rPr>
        <w:t>deklarują</w:t>
      </w:r>
      <w:r>
        <w:t xml:space="preserve"> informacje o użytkowniku końcowym (np. przez przekazanie identyfikatora pracownika medycznego zgodnie z ustalonym formatem). System P1 nie realizuje powtórnego uwierzytelnienia użytkownika końcowego, w kontekście, którego wykonywana jest usługa sieciowa.</w:t>
      </w:r>
    </w:p>
    <w:p w:rsidRPr="004D4AC6" w:rsidR="00394173" w:rsidP="008F179A" w:rsidRDefault="47A283E4" w14:paraId="16A77DE4" w14:textId="61BDE11E">
      <w:pPr>
        <w:pStyle w:val="Nagwek2"/>
      </w:pPr>
      <w:bookmarkStart w:name="_Toc501107028" w:id="136"/>
      <w:bookmarkStart w:name="_Toc1402464" w:id="137"/>
      <w:bookmarkStart w:name="_Toc49411559" w:id="138"/>
      <w:bookmarkStart w:name="_Toc1691111215" w:id="139"/>
      <w:bookmarkStart w:name="_Toc1379008574" w:id="140"/>
      <w:bookmarkStart w:name="_Toc110167068" w:id="141"/>
      <w:bookmarkStart w:name="_Toc113871495" w:id="142"/>
      <w:bookmarkStart w:name="_Toc133496037" w:id="143"/>
      <w:r>
        <w:t>Opis WS-Security</w:t>
      </w:r>
      <w:bookmarkEnd w:id="136"/>
      <w:bookmarkEnd w:id="137"/>
      <w:bookmarkEnd w:id="138"/>
      <w:bookmarkEnd w:id="139"/>
      <w:bookmarkEnd w:id="140"/>
      <w:bookmarkEnd w:id="141"/>
      <w:bookmarkEnd w:id="142"/>
      <w:bookmarkEnd w:id="143"/>
    </w:p>
    <w:p w:rsidRPr="00C93E94" w:rsidR="00394173" w:rsidP="00394173" w:rsidRDefault="00394173" w14:paraId="3295601B" w14:textId="77777777">
      <w:pPr>
        <w:spacing w:line="288" w:lineRule="auto"/>
      </w:pPr>
      <w:r w:rsidRPr="00C93E94">
        <w:t xml:space="preserve">W komunikacji z systemem P1 wymagane jest użycie rozszerzenia Web Services Security i profilu Web Services Security X.509 </w:t>
      </w:r>
      <w:proofErr w:type="spellStart"/>
      <w:r w:rsidRPr="00C93E94">
        <w:t>Certificate</w:t>
      </w:r>
      <w:proofErr w:type="spellEnd"/>
      <w:r w:rsidRPr="00C93E94">
        <w:t xml:space="preserve"> </w:t>
      </w:r>
      <w:proofErr w:type="spellStart"/>
      <w:r w:rsidRPr="00C93E94">
        <w:t>Token</w:t>
      </w:r>
      <w:proofErr w:type="spellEnd"/>
      <w:r w:rsidRPr="00C93E94">
        <w:t xml:space="preserve"> Profile. Podpisem powinno być objęte całe ciało komunikatu (element </w:t>
      </w:r>
      <w:proofErr w:type="spellStart"/>
      <w:r w:rsidRPr="00C93E94">
        <w:rPr>
          <w:i/>
        </w:rPr>
        <w:t>soap:Body</w:t>
      </w:r>
      <w:proofErr w:type="spellEnd"/>
      <w:r w:rsidRPr="00C93E94">
        <w:t xml:space="preserve">). W nagłówku SOAP wymagany jest element WS-Security </w:t>
      </w:r>
      <w:proofErr w:type="spellStart"/>
      <w:r w:rsidRPr="00C93E94">
        <w:rPr>
          <w:b/>
        </w:rPr>
        <w:t>Signature</w:t>
      </w:r>
      <w:proofErr w:type="spellEnd"/>
      <w:r w:rsidRPr="00C93E94">
        <w:t xml:space="preserve">. Informacja o certyfikacie, który służy do weryfikacji podpisu powinna być umieszczona jako </w:t>
      </w:r>
      <w:proofErr w:type="spellStart"/>
      <w:r w:rsidRPr="00C93E94">
        <w:rPr>
          <w:i/>
        </w:rPr>
        <w:t>BinarySecurityToken</w:t>
      </w:r>
      <w:proofErr w:type="spellEnd"/>
      <w:r w:rsidRPr="00C93E94">
        <w:t xml:space="preserve"> z następującymi parametrami:</w:t>
      </w:r>
    </w:p>
    <w:p w:rsidRPr="00C93E94" w:rsidR="00394173" w:rsidP="00243EE1" w:rsidRDefault="00394173" w14:paraId="2794C234" w14:textId="314E896A">
      <w:pPr>
        <w:pStyle w:val="Akapitzlist"/>
        <w:numPr>
          <w:ilvl w:val="0"/>
          <w:numId w:val="23"/>
        </w:numPr>
        <w:spacing w:line="288" w:lineRule="auto"/>
        <w:rPr>
          <w:rFonts w:ascii="Arial" w:hAnsi="Arial" w:cs="Arial"/>
        </w:rPr>
      </w:pPr>
      <w:r w:rsidRPr="00C93E94">
        <w:rPr>
          <w:rFonts w:ascii="Arial" w:hAnsi="Arial" w:cs="Arial"/>
        </w:rPr>
        <w:t>EncodingType=”</w:t>
      </w:r>
      <w:hyperlink w:history="1" w:anchor="Base64Binary" r:id="rId11">
        <w:r w:rsidRPr="00C93E94">
          <w:rPr>
            <w:rStyle w:val="Hipercze"/>
            <w:rFonts w:ascii="Arial" w:hAnsi="Arial" w:cs="Arial"/>
          </w:rPr>
          <w:t>http://docs.oasis-open.org/wss/2004/01/oasis-200401-wss-soap-message-security-1.0#Base64Binary</w:t>
        </w:r>
      </w:hyperlink>
      <w:r w:rsidRPr="00C93E94">
        <w:rPr>
          <w:rFonts w:ascii="Arial" w:hAnsi="Arial" w:cs="Arial"/>
        </w:rPr>
        <w:t>”</w:t>
      </w:r>
    </w:p>
    <w:p w:rsidRPr="00C93E94" w:rsidR="00394173" w:rsidP="00243EE1" w:rsidRDefault="00394173" w14:paraId="10EB08EE" w14:textId="2CFA6FD1">
      <w:pPr>
        <w:pStyle w:val="Akapitzlist"/>
        <w:numPr>
          <w:ilvl w:val="0"/>
          <w:numId w:val="23"/>
        </w:numPr>
        <w:spacing w:line="288" w:lineRule="auto"/>
        <w:rPr>
          <w:rFonts w:ascii="Arial" w:hAnsi="Arial" w:cs="Arial"/>
        </w:rPr>
      </w:pPr>
      <w:r w:rsidRPr="00C93E94">
        <w:rPr>
          <w:rFonts w:ascii="Arial" w:hAnsi="Arial" w:cs="Arial"/>
        </w:rPr>
        <w:t>ValueType=”</w:t>
      </w:r>
      <w:hyperlink w:history="1" w:anchor="X509v3" r:id="rId12">
        <w:r w:rsidRPr="00C93E94">
          <w:rPr>
            <w:rStyle w:val="Hipercze"/>
            <w:rFonts w:ascii="Arial" w:hAnsi="Arial" w:cs="Arial"/>
          </w:rPr>
          <w:t>http://docs.oasis-open.org/wss/2004/01/oasis-200401-wss-x509-token-profile-1.0#X509v3</w:t>
        </w:r>
      </w:hyperlink>
      <w:r w:rsidRPr="00C93E94">
        <w:rPr>
          <w:rFonts w:ascii="Arial" w:hAnsi="Arial" w:cs="Arial"/>
        </w:rPr>
        <w:t>”</w:t>
      </w:r>
    </w:p>
    <w:p w:rsidRPr="00C93E94" w:rsidR="00394173" w:rsidP="00394173" w:rsidRDefault="00394173" w14:paraId="23C2433E" w14:textId="77777777">
      <w:pPr>
        <w:spacing w:line="288" w:lineRule="auto"/>
        <w:rPr>
          <w:i/>
        </w:rPr>
      </w:pPr>
      <w:r w:rsidRPr="00C93E94">
        <w:t>Przykłady wywołania operacji usług sieciowych systemu P1 zostaną udostępnione Wnioskodawcy na etapie obsługi wniosku o nadanie uprawnień do środowiska integracyjnego systemu P1.</w:t>
      </w:r>
    </w:p>
    <w:p w:rsidRPr="004D4AC6" w:rsidR="00394173" w:rsidP="008F179A" w:rsidRDefault="47A283E4" w14:paraId="6E9A5E83" w14:textId="76C90370">
      <w:pPr>
        <w:pStyle w:val="Nagwek2"/>
      </w:pPr>
      <w:bookmarkStart w:name="_Toc501107029" w:id="144"/>
      <w:bookmarkStart w:name="_Toc1402465" w:id="145"/>
      <w:bookmarkStart w:name="_Toc49411560" w:id="146"/>
      <w:bookmarkStart w:name="_Toc1883072134" w:id="147"/>
      <w:bookmarkStart w:name="_Toc1812353975" w:id="148"/>
      <w:bookmarkStart w:name="_Toc110167069" w:id="149"/>
      <w:bookmarkStart w:name="_Toc113871496" w:id="150"/>
      <w:bookmarkStart w:name="_Toc133496038" w:id="151"/>
      <w:r>
        <w:t>Sposób zwracania błędów</w:t>
      </w:r>
      <w:bookmarkEnd w:id="144"/>
      <w:bookmarkEnd w:id="145"/>
      <w:bookmarkEnd w:id="146"/>
      <w:bookmarkEnd w:id="147"/>
      <w:bookmarkEnd w:id="148"/>
      <w:bookmarkEnd w:id="149"/>
      <w:bookmarkEnd w:id="150"/>
      <w:bookmarkEnd w:id="151"/>
    </w:p>
    <w:p w:rsidRPr="00C93E94" w:rsidR="00394173" w:rsidP="00394173" w:rsidRDefault="00394173" w14:paraId="3328C240" w14:textId="77777777">
      <w:pPr>
        <w:spacing w:line="288" w:lineRule="auto"/>
      </w:pPr>
      <w:r w:rsidRPr="00C93E94">
        <w:t>W usługach sieciowych zostały wyróżnione dwa rodzaje błędów:</w:t>
      </w:r>
    </w:p>
    <w:p w:rsidRPr="00C93E94" w:rsidR="00394173" w:rsidP="00243EE1" w:rsidRDefault="00394173" w14:paraId="3DB0D210" w14:textId="77777777">
      <w:pPr>
        <w:pStyle w:val="Akapitzlist"/>
        <w:numPr>
          <w:ilvl w:val="0"/>
          <w:numId w:val="24"/>
        </w:numPr>
        <w:spacing w:line="288" w:lineRule="auto"/>
        <w:rPr>
          <w:rFonts w:ascii="Arial" w:hAnsi="Arial" w:cs="Arial"/>
        </w:rPr>
      </w:pPr>
      <w:r w:rsidRPr="00C93E94">
        <w:rPr>
          <w:rFonts w:ascii="Arial" w:hAnsi="Arial" w:cs="Arial"/>
        </w:rPr>
        <w:t>błędy techniczne,</w:t>
      </w:r>
    </w:p>
    <w:p w:rsidRPr="00C93E94" w:rsidR="00394173" w:rsidP="00243EE1" w:rsidRDefault="00394173" w14:paraId="43778E39" w14:textId="77777777">
      <w:pPr>
        <w:pStyle w:val="Akapitzlist"/>
        <w:numPr>
          <w:ilvl w:val="0"/>
          <w:numId w:val="24"/>
        </w:numPr>
        <w:spacing w:line="288" w:lineRule="auto"/>
        <w:rPr>
          <w:rFonts w:ascii="Arial" w:hAnsi="Arial" w:cs="Arial"/>
        </w:rPr>
      </w:pPr>
      <w:r w:rsidRPr="00C93E94">
        <w:rPr>
          <w:rFonts w:ascii="Arial" w:hAnsi="Arial" w:cs="Arial"/>
        </w:rPr>
        <w:t>błędy biznesowe.</w:t>
      </w:r>
    </w:p>
    <w:p w:rsidRPr="00C93E94" w:rsidR="00394173" w:rsidP="00394173" w:rsidRDefault="00394173" w14:paraId="5C97F573" w14:textId="77777777">
      <w:pPr>
        <w:spacing w:line="288" w:lineRule="auto"/>
      </w:pPr>
      <w:r>
        <w:t xml:space="preserve">Błędy techniczne są zwracane w postaci komunikatów SOAP </w:t>
      </w:r>
      <w:proofErr w:type="spellStart"/>
      <w:r>
        <w:t>Fault</w:t>
      </w:r>
      <w:proofErr w:type="spellEnd"/>
      <w:r>
        <w:t xml:space="preserve">. W komunikacie SOAP </w:t>
      </w:r>
      <w:proofErr w:type="spellStart"/>
      <w:r>
        <w:t>Fault</w:t>
      </w:r>
      <w:proofErr w:type="spellEnd"/>
      <w:r>
        <w:t xml:space="preserve"> zostanie przekazany element </w:t>
      </w:r>
      <w:proofErr w:type="spellStart"/>
      <w:r w:rsidRPr="47FB68A6">
        <w:rPr>
          <w:i/>
          <w:iCs/>
        </w:rPr>
        <w:t>bledyOperacji</w:t>
      </w:r>
      <w:proofErr w:type="spellEnd"/>
      <w:r>
        <w:t xml:space="preserve">, który jest listą obiektów klasy </w:t>
      </w:r>
      <w:proofErr w:type="spellStart"/>
      <w:r w:rsidRPr="47FB68A6">
        <w:rPr>
          <w:i/>
          <w:iCs/>
        </w:rPr>
        <w:t>BladMT</w:t>
      </w:r>
      <w:proofErr w:type="spellEnd"/>
      <w:r w:rsidRPr="47FB68A6">
        <w:rPr>
          <w:i/>
          <w:iCs/>
        </w:rPr>
        <w:t xml:space="preserve"> </w:t>
      </w:r>
      <w:r>
        <w:t xml:space="preserve">(definicja w wyjatki.xsd). </w:t>
      </w:r>
    </w:p>
    <w:p w:rsidR="00394173" w:rsidP="00394173" w:rsidRDefault="00394173" w14:paraId="4CB02753" w14:textId="1EA06345">
      <w:pPr>
        <w:spacing w:line="288" w:lineRule="auto"/>
      </w:pPr>
      <w:r>
        <w:t xml:space="preserve">Wartości dla elementów </w:t>
      </w:r>
      <w:r w:rsidRPr="47FB68A6">
        <w:rPr>
          <w:i/>
          <w:iCs/>
        </w:rPr>
        <w:t>major</w:t>
      </w:r>
      <w:r>
        <w:t xml:space="preserve"> i </w:t>
      </w:r>
      <w:r w:rsidRPr="47FB68A6">
        <w:rPr>
          <w:i/>
          <w:iCs/>
        </w:rPr>
        <w:t>minor</w:t>
      </w:r>
      <w:r>
        <w:t xml:space="preserve"> błędów technicznych są określone w rozdziale </w:t>
      </w:r>
      <w:hyperlink w:history="1" w:anchor="_Błędy_techniczne_(uwierzytelnienia">
        <w:r w:rsidRPr="47FB68A6">
          <w:rPr>
            <w:rStyle w:val="Hipercze"/>
          </w:rPr>
          <w:t>6.4.1.</w:t>
        </w:r>
      </w:hyperlink>
    </w:p>
    <w:p w:rsidR="00394173" w:rsidP="00394173" w:rsidRDefault="00394173" w14:paraId="1CE1803C" w14:textId="77777777">
      <w:pPr>
        <w:spacing w:line="288" w:lineRule="auto"/>
        <w:rPr>
          <w:szCs w:val="22"/>
        </w:rPr>
      </w:pPr>
    </w:p>
    <w:p w:rsidRPr="00C93E94" w:rsidR="00394173" w:rsidP="00394173" w:rsidRDefault="00394173" w14:paraId="1201328D" w14:textId="77777777">
      <w:pPr>
        <w:spacing w:line="288" w:lineRule="auto"/>
      </w:pPr>
      <w:r>
        <w:t xml:space="preserve">Błędy biznesowe są zwracane w odpowiedzi biznesowej w elemencie </w:t>
      </w:r>
      <w:r w:rsidRPr="47FB68A6">
        <w:rPr>
          <w:i/>
          <w:iCs/>
        </w:rPr>
        <w:t xml:space="preserve">wynik. </w:t>
      </w:r>
      <w:r>
        <w:t>Element</w:t>
      </w:r>
      <w:r w:rsidRPr="47FB68A6">
        <w:rPr>
          <w:i/>
          <w:iCs/>
        </w:rPr>
        <w:t xml:space="preserve"> wynik </w:t>
      </w:r>
      <w:r>
        <w:t>jest</w:t>
      </w:r>
      <w:r w:rsidRPr="47FB68A6">
        <w:rPr>
          <w:i/>
          <w:iCs/>
        </w:rPr>
        <w:t xml:space="preserve"> </w:t>
      </w:r>
      <w:r>
        <w:t xml:space="preserve">obiektem klasy </w:t>
      </w:r>
      <w:proofErr w:type="spellStart"/>
      <w:r>
        <w:t>WynikMT</w:t>
      </w:r>
      <w:proofErr w:type="spellEnd"/>
      <w:r>
        <w:t xml:space="preserve"> (definicja w wspolne.xsd). Wartości dla elementów </w:t>
      </w:r>
      <w:r w:rsidRPr="47FB68A6">
        <w:rPr>
          <w:i/>
          <w:iCs/>
        </w:rPr>
        <w:t>major</w:t>
      </w:r>
      <w:r>
        <w:t xml:space="preserve"> i </w:t>
      </w:r>
      <w:r w:rsidRPr="47FB68A6">
        <w:rPr>
          <w:i/>
          <w:iCs/>
        </w:rPr>
        <w:t>minor</w:t>
      </w:r>
      <w:r>
        <w:t xml:space="preserve"> oraz treść zwracanych komunikatów błędów biznesowych są określone w załączniku nr 3 – kody wyników operacji.</w:t>
      </w:r>
    </w:p>
    <w:p w:rsidR="00394173" w:rsidP="00394173" w:rsidRDefault="00394173" w14:paraId="52FCF9E7" w14:textId="0A0D0657">
      <w:pPr>
        <w:spacing w:line="288" w:lineRule="auto"/>
        <w:rPr>
          <w:rStyle w:val="Hipercze"/>
        </w:rPr>
      </w:pPr>
      <w:r>
        <w:t xml:space="preserve">Wartości dla elementów </w:t>
      </w:r>
      <w:r w:rsidRPr="0596D318">
        <w:rPr>
          <w:i/>
          <w:iCs/>
        </w:rPr>
        <w:t>major</w:t>
      </w:r>
      <w:r>
        <w:t xml:space="preserve"> i </w:t>
      </w:r>
      <w:r w:rsidRPr="0596D318">
        <w:rPr>
          <w:i/>
          <w:iCs/>
        </w:rPr>
        <w:t>minor</w:t>
      </w:r>
      <w:r>
        <w:t xml:space="preserve"> błędów technicznych podpisu dokumentu przekazywanego w operacji są określone w rozdziale </w:t>
      </w:r>
      <w:hyperlink w:history="1" w:anchor="_Błędy_techniczne_weryfikacji">
        <w:r w:rsidRPr="0596D318">
          <w:rPr>
            <w:rStyle w:val="Hipercze"/>
          </w:rPr>
          <w:t>6.4.2</w:t>
        </w:r>
      </w:hyperlink>
    </w:p>
    <w:p w:rsidR="00394173" w:rsidP="00394173" w:rsidRDefault="00394173" w14:paraId="4E0BF2FA" w14:textId="77777777">
      <w:pPr>
        <w:spacing w:line="288" w:lineRule="auto"/>
      </w:pPr>
      <w:r>
        <w:t>Szczegóły dotyczące klas wyjątków dla błędów technicznych i biznesowych są zdefiniowane w WSDL/XSD udostępnionych w ramach załącznika nr 2.</w:t>
      </w:r>
    </w:p>
    <w:p w:rsidRPr="004D4AC6" w:rsidR="00394173" w:rsidP="008F179A" w:rsidRDefault="47A283E4" w14:paraId="3B75356A" w14:textId="6A1DD4FA">
      <w:pPr>
        <w:pStyle w:val="Nagwek2"/>
      </w:pPr>
      <w:bookmarkStart w:name="_Toc49411561" w:id="152"/>
      <w:bookmarkStart w:name="_Toc320656667" w:id="153"/>
      <w:bookmarkStart w:name="_Toc184299609" w:id="154"/>
      <w:bookmarkStart w:name="_Toc110167070" w:id="155"/>
      <w:bookmarkStart w:name="_Toc113871497" w:id="156"/>
      <w:bookmarkStart w:name="_Toc133496039" w:id="157"/>
      <w:r>
        <w:t>Tymczasowa blokada konta w przypadku wykrycia nadużyć</w:t>
      </w:r>
      <w:bookmarkEnd w:id="152"/>
      <w:bookmarkEnd w:id="153"/>
      <w:bookmarkEnd w:id="154"/>
      <w:bookmarkEnd w:id="155"/>
      <w:bookmarkEnd w:id="156"/>
      <w:bookmarkEnd w:id="157"/>
    </w:p>
    <w:p w:rsidR="00394173" w:rsidP="00394173" w:rsidRDefault="00394173" w14:paraId="1A8F001F" w14:textId="77777777">
      <w:pPr>
        <w:spacing w:line="288" w:lineRule="auto"/>
      </w:pPr>
      <w:r>
        <w:t>System P1 czasowo zablokuje użytkownikowi możliwość wywołania usług odczytu dokumentów po wykryciu określonej liczby nieudanych prób odczytu/pobrania dokumentu w określonym czasie, do których osoba odczytująca nie ma uprawnień.</w:t>
      </w:r>
    </w:p>
    <w:p w:rsidR="00394173" w:rsidP="00394173" w:rsidRDefault="00394173" w14:paraId="7B046C37" w14:textId="2FD193CE">
      <w:pPr>
        <w:spacing w:line="288" w:lineRule="auto"/>
      </w:pPr>
      <w:r>
        <w:t>Blokowanie usług oznacza tymczasowe uniemożliwienie wywołania niektórych usług określonych w rozdziale</w:t>
      </w:r>
      <w:r w:rsidR="00167AC0">
        <w:t xml:space="preserve"> </w:t>
      </w:r>
      <w:r w:rsidR="00167AC0">
        <w:fldChar w:fldCharType="begin"/>
      </w:r>
      <w:r w:rsidR="00167AC0">
        <w:instrText xml:space="preserve"> REF _Ref112762134 \r \h </w:instrText>
      </w:r>
      <w:r w:rsidR="00167AC0">
        <w:fldChar w:fldCharType="separate"/>
      </w:r>
      <w:r w:rsidR="00486048">
        <w:t>6.1</w:t>
      </w:r>
      <w:r w:rsidR="00167AC0">
        <w:fldChar w:fldCharType="end"/>
      </w:r>
      <w:r>
        <w:t>.</w:t>
      </w:r>
    </w:p>
    <w:p w:rsidRPr="004D4AC6" w:rsidR="00394173" w:rsidP="008F179A" w:rsidRDefault="47A283E4" w14:paraId="73B87AB4" w14:textId="52B73A9D">
      <w:pPr>
        <w:pStyle w:val="Nagwek2"/>
      </w:pPr>
      <w:bookmarkStart w:name="_Ref49333584" w:id="158"/>
      <w:bookmarkStart w:name="_Toc49411562" w:id="159"/>
      <w:bookmarkStart w:name="_Toc1022151573" w:id="160"/>
      <w:bookmarkStart w:name="_Toc2140345879" w:id="161"/>
      <w:bookmarkStart w:name="_Toc110167071" w:id="162"/>
      <w:bookmarkStart w:name="_Toc113871498" w:id="163"/>
      <w:bookmarkStart w:name="_Toc133496040" w:id="164"/>
      <w:r>
        <w:t>Uprawnienia dostępu do dokumentów</w:t>
      </w:r>
      <w:bookmarkEnd w:id="158"/>
      <w:bookmarkEnd w:id="159"/>
      <w:bookmarkEnd w:id="160"/>
      <w:bookmarkEnd w:id="161"/>
      <w:bookmarkEnd w:id="162"/>
      <w:bookmarkEnd w:id="163"/>
      <w:bookmarkEnd w:id="164"/>
    </w:p>
    <w:p w:rsidRPr="00754591" w:rsidR="00B873EE" w:rsidP="20C67C62" w:rsidRDefault="246C34AD" w14:paraId="5ABE6543" w14:textId="5B3F8FE9">
      <w:pPr>
        <w:spacing w:line="288" w:lineRule="auto"/>
      </w:pPr>
      <w:r>
        <w:t xml:space="preserve">System P1 udostępnia informacje Systemom zewnętrznym dot. </w:t>
      </w:r>
      <w:r w:rsidR="39300CB8">
        <w:t xml:space="preserve">indywidualnych </w:t>
      </w:r>
      <w:r>
        <w:t>planów opieki medycznej</w:t>
      </w:r>
      <w:r w:rsidR="20CA6F06">
        <w:t xml:space="preserve"> i harmonogramów</w:t>
      </w:r>
      <w:r>
        <w:t xml:space="preserve"> w przypadku</w:t>
      </w:r>
      <w:r w:rsidR="4B2D00B8">
        <w:t>,</w:t>
      </w:r>
      <w:r>
        <w:t xml:space="preserve"> gdy pracownik medyczny wykonuj</w:t>
      </w:r>
      <w:r w:rsidR="103E4A55">
        <w:t>ący</w:t>
      </w:r>
      <w:r>
        <w:t xml:space="preserve"> daną operację posiada uprawnienia wynikające z posiadanej roli oraz uprawnienia:</w:t>
      </w:r>
    </w:p>
    <w:p w:rsidRPr="00754591" w:rsidR="00B873EE" w:rsidP="00B873EE" w:rsidRDefault="381627DD" w14:paraId="553FAEF4" w14:textId="75CA9C75">
      <w:pPr>
        <w:pStyle w:val="Akapitzlist"/>
        <w:numPr>
          <w:ilvl w:val="0"/>
          <w:numId w:val="34"/>
        </w:numPr>
        <w:spacing w:line="288" w:lineRule="auto"/>
        <w:rPr>
          <w:rFonts w:ascii="Arial" w:hAnsi="Arial" w:cs="Arial"/>
        </w:rPr>
      </w:pPr>
      <w:r w:rsidRPr="2326FC81">
        <w:rPr>
          <w:rFonts w:ascii="Arial" w:hAnsi="Arial" w:cs="Arial"/>
        </w:rPr>
        <w:t>twórcy dokumentu albo</w:t>
      </w:r>
    </w:p>
    <w:p w:rsidRPr="00754591" w:rsidR="00754591" w:rsidP="00754591" w:rsidRDefault="381627DD" w14:paraId="6EEE87A3" w14:textId="77777777">
      <w:pPr>
        <w:pStyle w:val="Akapitzlist"/>
        <w:numPr>
          <w:ilvl w:val="0"/>
          <w:numId w:val="34"/>
        </w:numPr>
        <w:spacing w:line="288" w:lineRule="auto"/>
        <w:rPr>
          <w:rFonts w:ascii="Arial" w:hAnsi="Arial" w:cs="Arial"/>
        </w:rPr>
      </w:pPr>
      <w:r w:rsidRPr="366A2357">
        <w:rPr>
          <w:rFonts w:ascii="Arial" w:hAnsi="Arial" w:cs="Arial"/>
        </w:rPr>
        <w:t xml:space="preserve">jest pracownikiem podmiotu leczniczego któremu dostęp został przyznany w ramach procesu </w:t>
      </w:r>
      <w:proofErr w:type="spellStart"/>
      <w:r w:rsidRPr="366A2357">
        <w:rPr>
          <w:rFonts w:ascii="Arial" w:hAnsi="Arial" w:cs="Arial"/>
        </w:rPr>
        <w:t>Preautoryzacji</w:t>
      </w:r>
      <w:proofErr w:type="spellEnd"/>
      <w:r w:rsidRPr="366A2357">
        <w:rPr>
          <w:rFonts w:ascii="Arial" w:hAnsi="Arial" w:cs="Arial"/>
        </w:rPr>
        <w:t xml:space="preserve"> uprawnień, albo</w:t>
      </w:r>
    </w:p>
    <w:p w:rsidRPr="00754591" w:rsidR="00394173" w:rsidP="00754591" w:rsidRDefault="246C34AD" w14:paraId="5A684B31" w14:textId="5A62576F">
      <w:pPr>
        <w:pStyle w:val="Akapitzlist"/>
        <w:numPr>
          <w:ilvl w:val="0"/>
          <w:numId w:val="34"/>
        </w:numPr>
        <w:spacing w:line="288" w:lineRule="auto"/>
        <w:rPr>
          <w:rFonts w:ascii="Arial" w:hAnsi="Arial" w:cs="Arial"/>
        </w:rPr>
      </w:pPr>
      <w:r w:rsidRPr="366A2357">
        <w:rPr>
          <w:rFonts w:ascii="Arial" w:hAnsi="Arial" w:cs="Arial"/>
        </w:rPr>
        <w:t xml:space="preserve">jest pracownikiem medycznym (lekarzem, lekarzem dentystą, felczerem, pielęgniarką lub położną) któremu dostęp został przyznany w ramach procesu </w:t>
      </w:r>
      <w:proofErr w:type="spellStart"/>
      <w:r w:rsidRPr="366A2357">
        <w:rPr>
          <w:rFonts w:ascii="Arial" w:hAnsi="Arial" w:cs="Arial"/>
        </w:rPr>
        <w:t>Preautoryzacji</w:t>
      </w:r>
      <w:proofErr w:type="spellEnd"/>
      <w:r w:rsidRPr="366A2357">
        <w:rPr>
          <w:rFonts w:ascii="Arial" w:hAnsi="Arial" w:cs="Arial"/>
        </w:rPr>
        <w:t xml:space="preserve"> uprawnień lub Autoryzacji</w:t>
      </w:r>
      <w:r w:rsidRPr="366A2357" w:rsidR="308B717C">
        <w:rPr>
          <w:rFonts w:ascii="Arial" w:hAnsi="Arial" w:cs="Arial"/>
        </w:rPr>
        <w:t>.</w:t>
      </w:r>
    </w:p>
    <w:p w:rsidRPr="00C93E94" w:rsidR="00E46697" w:rsidP="00A83D18" w:rsidRDefault="00E1B6FB" w14:paraId="09793C77" w14:textId="506F02D1">
      <w:pPr>
        <w:pStyle w:val="Nagwek1"/>
      </w:pPr>
      <w:bookmarkStart w:name="_Toc113871499" w:id="165"/>
      <w:bookmarkStart w:name="_Toc133496041" w:id="166"/>
      <w:r>
        <w:t>Usługi udostępniane przez P1</w:t>
      </w:r>
      <w:bookmarkEnd w:id="107"/>
      <w:bookmarkEnd w:id="108"/>
      <w:bookmarkEnd w:id="109"/>
      <w:bookmarkEnd w:id="165"/>
      <w:bookmarkEnd w:id="166"/>
    </w:p>
    <w:p w:rsidRPr="004D4AC6" w:rsidR="00E46697" w:rsidP="008F179A" w:rsidRDefault="72FC0503" w14:paraId="0B114427" w14:textId="5406E7AE">
      <w:pPr>
        <w:pStyle w:val="Nagwek2"/>
        <w:rPr>
          <w:rFonts w:eastAsia="Arial"/>
        </w:rPr>
      </w:pPr>
      <w:bookmarkStart w:name="_Toc501107031" w:id="167"/>
      <w:bookmarkStart w:name="_Toc1402469" w:id="168"/>
      <w:bookmarkStart w:name="_Toc49411564" w:id="169"/>
      <w:bookmarkStart w:name="_Toc113871500" w:id="170"/>
      <w:bookmarkStart w:name="_Toc133496042" w:id="171"/>
      <w:r>
        <w:t>Kontekst wywołania</w:t>
      </w:r>
      <w:bookmarkEnd w:id="167"/>
      <w:bookmarkEnd w:id="168"/>
      <w:bookmarkEnd w:id="169"/>
      <w:bookmarkEnd w:id="170"/>
      <w:bookmarkEnd w:id="171"/>
    </w:p>
    <w:p w:rsidRPr="00C93E94" w:rsidR="00E46697" w:rsidP="00911709" w:rsidRDefault="00E46697" w14:paraId="30703202" w14:textId="77777777">
      <w:pPr>
        <w:spacing w:line="288" w:lineRule="auto"/>
      </w:pPr>
      <w:r w:rsidRPr="00C93E94">
        <w:t>Każde wywołanie usługi udostępnianej przez P1 wymaga przekazania kontekstu wywołania, w którym system wywołujący przekazuje następujące informacje:</w:t>
      </w:r>
    </w:p>
    <w:p w:rsidRPr="00C93E94" w:rsidR="00E46697" w:rsidP="00243EE1" w:rsidRDefault="00E46697" w14:paraId="5B3B4626" w14:textId="77777777">
      <w:pPr>
        <w:pStyle w:val="Akapitzlist"/>
        <w:numPr>
          <w:ilvl w:val="0"/>
          <w:numId w:val="20"/>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rsidRPr="00C93E94" w:rsidR="00E46697" w:rsidP="00243EE1" w:rsidRDefault="00E46697" w14:paraId="0BFF0E54" w14:textId="77777777">
      <w:pPr>
        <w:pStyle w:val="Akapitzlist"/>
        <w:numPr>
          <w:ilvl w:val="0"/>
          <w:numId w:val="20"/>
        </w:numPr>
        <w:spacing w:line="288" w:lineRule="auto"/>
        <w:rPr>
          <w:rFonts w:ascii="Arial" w:hAnsi="Arial" w:cs="Arial"/>
        </w:rPr>
      </w:pPr>
      <w:r w:rsidRPr="4A011563">
        <w:rPr>
          <w:rFonts w:ascii="Arial" w:hAnsi="Arial" w:cs="Arial"/>
          <w:b/>
          <w:bCs/>
        </w:rPr>
        <w:t>Identyfikator użytkownika</w:t>
      </w:r>
      <w:r w:rsidRPr="00C93E94">
        <w:rPr>
          <w:rFonts w:ascii="Arial" w:hAnsi="Arial" w:cs="Arial"/>
        </w:rPr>
        <w:t xml:space="preserve"> – identyfikator OID użytkownika unikalny w ramach systemu wywołującego usługę (zapewniający rozliczalność po stronie systemu wywołującego)</w:t>
      </w:r>
      <w:r w:rsidRPr="00C93E94">
        <w:rPr>
          <w:rStyle w:val="Odwoanieprzypisudolnego"/>
          <w:rFonts w:ascii="Arial" w:hAnsi="Arial" w:cs="Arial"/>
        </w:rPr>
        <w:footnoteReference w:id="5"/>
      </w:r>
      <w:r w:rsidRPr="00C93E94">
        <w:rPr>
          <w:rFonts w:ascii="Arial" w:hAnsi="Arial" w:cs="Arial"/>
        </w:rPr>
        <w:t>.</w:t>
      </w:r>
      <w:r w:rsidRPr="00C93E94">
        <w:rPr>
          <w:rFonts w:ascii="Arial" w:hAnsi="Arial" w:cs="Arial"/>
        </w:rPr>
        <w:br/>
      </w:r>
      <w:r w:rsidRPr="00C93E94">
        <w:rPr>
          <w:rFonts w:ascii="Arial" w:hAnsi="Arial" w:cs="Arial"/>
        </w:rPr>
        <w:t>System P1 akceptuje następujące ROOT:</w:t>
      </w:r>
    </w:p>
    <w:p w:rsidRPr="00C93E94" w:rsidR="00E46697" w:rsidP="00243EE1" w:rsidRDefault="00E46697" w14:paraId="52D55CEB" w14:textId="77777777">
      <w:pPr>
        <w:pStyle w:val="Akapitzlist"/>
        <w:numPr>
          <w:ilvl w:val="1"/>
          <w:numId w:val="20"/>
        </w:numPr>
        <w:spacing w:line="288" w:lineRule="auto"/>
        <w:ind w:left="1276" w:hanging="283"/>
        <w:rPr>
          <w:rFonts w:ascii="Arial" w:hAnsi="Arial" w:cs="Arial"/>
        </w:rPr>
      </w:pPr>
      <w:r w:rsidRPr="00C93E94">
        <w:rPr>
          <w:rFonts w:ascii="Arial" w:hAnsi="Arial" w:cs="Arial"/>
        </w:rPr>
        <w:t xml:space="preserve">2.16.840.1.113883.3.4424.1.6.1   </w:t>
      </w:r>
      <w:r w:rsidR="006F6936">
        <w:rPr>
          <w:rFonts w:ascii="Arial" w:hAnsi="Arial" w:cs="Arial"/>
        </w:rPr>
        <w:t xml:space="preserve"> </w:t>
      </w:r>
      <w:r w:rsidRPr="00C93E94">
        <w:rPr>
          <w:rFonts w:ascii="Arial" w:hAnsi="Arial" w:cs="Arial"/>
        </w:rPr>
        <w:t xml:space="preserve"> Numery PWZ farmaceutów;</w:t>
      </w:r>
    </w:p>
    <w:p w:rsidRPr="00C93E94" w:rsidR="00E46697" w:rsidP="00243EE1" w:rsidRDefault="00E46697" w14:paraId="5E5A8A3F" w14:textId="77777777">
      <w:pPr>
        <w:pStyle w:val="Akapitzlist"/>
        <w:numPr>
          <w:ilvl w:val="1"/>
          <w:numId w:val="20"/>
        </w:numPr>
        <w:spacing w:line="288" w:lineRule="auto"/>
        <w:ind w:left="1276" w:hanging="283"/>
        <w:rPr>
          <w:rFonts w:ascii="Arial" w:hAnsi="Arial" w:cs="Arial"/>
        </w:rPr>
      </w:pPr>
      <w:r w:rsidRPr="00C93E94">
        <w:rPr>
          <w:rFonts w:ascii="Arial" w:hAnsi="Arial" w:cs="Arial"/>
        </w:rPr>
        <w:t>2.16.840.</w:t>
      </w:r>
      <w:r w:rsidR="006F6936">
        <w:rPr>
          <w:rFonts w:ascii="Arial" w:hAnsi="Arial" w:cs="Arial"/>
        </w:rPr>
        <w:t xml:space="preserve">1.113883.3.4424.1.6.2     </w:t>
      </w:r>
      <w:r w:rsidRPr="00C93E94">
        <w:rPr>
          <w:rFonts w:ascii="Arial" w:hAnsi="Arial" w:cs="Arial"/>
        </w:rPr>
        <w:t>Numery PWZ lekarzy, dentystów i felczerów;</w:t>
      </w:r>
    </w:p>
    <w:p w:rsidRPr="00C93E94" w:rsidR="00E46697" w:rsidP="00243EE1" w:rsidRDefault="00E46697" w14:paraId="52767BC9" w14:textId="77777777">
      <w:pPr>
        <w:pStyle w:val="Akapitzlist"/>
        <w:numPr>
          <w:ilvl w:val="1"/>
          <w:numId w:val="20"/>
        </w:numPr>
        <w:spacing w:line="288" w:lineRule="auto"/>
        <w:ind w:left="1276" w:hanging="283"/>
        <w:rPr>
          <w:rFonts w:ascii="Arial" w:hAnsi="Arial" w:cs="Arial"/>
        </w:rPr>
      </w:pPr>
      <w:r w:rsidRPr="00C93E94">
        <w:rPr>
          <w:rFonts w:ascii="Arial" w:hAnsi="Arial" w:cs="Arial"/>
        </w:rPr>
        <w:t>2.16.840.1.1138</w:t>
      </w:r>
      <w:r w:rsidR="006F6936">
        <w:rPr>
          <w:rFonts w:ascii="Arial" w:hAnsi="Arial" w:cs="Arial"/>
        </w:rPr>
        <w:t xml:space="preserve">83.3.4424.1.6.3     </w:t>
      </w:r>
      <w:r w:rsidRPr="00C93E94">
        <w:rPr>
          <w:rFonts w:ascii="Arial" w:hAnsi="Arial" w:cs="Arial"/>
        </w:rPr>
        <w:t>Numery PWZ pielęgniarek i położnych;</w:t>
      </w:r>
    </w:p>
    <w:p w:rsidRPr="00C93E94" w:rsidR="00E46697" w:rsidP="00243EE1" w:rsidRDefault="00E46697" w14:paraId="2677B340" w14:textId="21D5A2A4">
      <w:pPr>
        <w:pStyle w:val="Akapitzlist"/>
        <w:numPr>
          <w:ilvl w:val="1"/>
          <w:numId w:val="20"/>
        </w:numPr>
        <w:spacing w:line="288" w:lineRule="auto"/>
        <w:ind w:left="1276" w:hanging="283"/>
        <w:rPr>
          <w:rFonts w:ascii="Arial" w:hAnsi="Arial" w:cs="Arial"/>
        </w:rPr>
      </w:pPr>
      <w:r w:rsidRPr="1E1B85B1">
        <w:rPr>
          <w:rFonts w:ascii="Arial" w:hAnsi="Arial" w:cs="Arial"/>
        </w:rPr>
        <w:t>2.</w:t>
      </w:r>
      <w:r w:rsidRPr="1E1B85B1" w:rsidR="006F6936">
        <w:rPr>
          <w:rFonts w:ascii="Arial" w:hAnsi="Arial" w:cs="Arial"/>
        </w:rPr>
        <w:t xml:space="preserve">16.840.1.113883.3.4424.1.1.616 </w:t>
      </w:r>
      <w:r w:rsidRPr="1E1B85B1">
        <w:rPr>
          <w:rFonts w:ascii="Arial" w:hAnsi="Arial" w:cs="Arial"/>
        </w:rPr>
        <w:t>Numery PESEL – dla pracownika medycznego nieposiadającego NPWZ;</w:t>
      </w:r>
    </w:p>
    <w:p w:rsidRPr="00C93E94" w:rsidR="00E46697" w:rsidP="00243EE1" w:rsidRDefault="00E46697" w14:paraId="592460EF" w14:textId="77777777">
      <w:pPr>
        <w:pStyle w:val="Akapitzlist"/>
        <w:numPr>
          <w:ilvl w:val="0"/>
          <w:numId w:val="20"/>
        </w:numPr>
        <w:spacing w:line="288" w:lineRule="auto"/>
        <w:rPr>
          <w:rFonts w:ascii="Arial" w:hAnsi="Arial" w:cs="Arial"/>
        </w:rPr>
      </w:pPr>
      <w:r w:rsidRPr="00C93E94">
        <w:rPr>
          <w:rFonts w:ascii="Arial" w:hAnsi="Arial" w:cs="Arial"/>
          <w:b/>
        </w:rPr>
        <w:t>Identyfikator miejsca pracy</w:t>
      </w:r>
      <w:r w:rsidRPr="00C93E94">
        <w:rPr>
          <w:rFonts w:ascii="Arial" w:hAnsi="Arial" w:cs="Arial"/>
        </w:rPr>
        <w:t xml:space="preserve"> – identyfikator OID miejsca użytkownika w strukturze organizacyjnej Usługodawcy,</w:t>
      </w:r>
    </w:p>
    <w:p w:rsidRPr="00C93E94" w:rsidR="00E46697" w:rsidP="00243EE1" w:rsidRDefault="70413CB7" w14:paraId="63A7A3FD" w14:textId="77777777">
      <w:pPr>
        <w:pStyle w:val="Akapitzlist"/>
        <w:numPr>
          <w:ilvl w:val="0"/>
          <w:numId w:val="20"/>
        </w:numPr>
        <w:spacing w:line="288" w:lineRule="auto"/>
        <w:rPr>
          <w:rFonts w:ascii="Arial" w:hAnsi="Arial" w:cs="Arial"/>
        </w:rPr>
      </w:pPr>
      <w:r w:rsidRPr="70413CB7">
        <w:rPr>
          <w:rFonts w:ascii="Arial" w:hAnsi="Arial" w:cs="Arial"/>
          <w:b/>
          <w:bCs/>
        </w:rPr>
        <w:t>Rola biznesowa</w:t>
      </w:r>
      <w:r w:rsidRPr="70413CB7">
        <w:rPr>
          <w:rFonts w:ascii="Arial" w:hAnsi="Arial" w:cs="Arial"/>
        </w:rPr>
        <w:t xml:space="preserve"> – rola biznesowa w której występuje użytkownik (patrz Tabela nr 2).</w:t>
      </w:r>
    </w:p>
    <w:p w:rsidR="70413CB7" w:rsidP="00243EE1" w:rsidRDefault="70413CB7" w14:paraId="62A70139" w14:textId="1FC2B3E2">
      <w:pPr>
        <w:pStyle w:val="Akapitzlist"/>
        <w:numPr>
          <w:ilvl w:val="0"/>
          <w:numId w:val="20"/>
        </w:numPr>
        <w:spacing w:line="288" w:lineRule="auto"/>
        <w:rPr>
          <w:b/>
          <w:bCs/>
          <w:szCs w:val="22"/>
        </w:rPr>
      </w:pPr>
      <w:r w:rsidRPr="1E1B85B1">
        <w:rPr>
          <w:rFonts w:ascii="Arial" w:hAnsi="Arial" w:cs="Arial"/>
          <w:b/>
          <w:bCs/>
        </w:rPr>
        <w:t xml:space="preserve">Identyfikator asystenta medycznego </w:t>
      </w:r>
      <w:r w:rsidRPr="1E1B85B1">
        <w:rPr>
          <w:rFonts w:ascii="Arial" w:hAnsi="Arial" w:cs="Arial"/>
        </w:rPr>
        <w:t xml:space="preserve">(opcjonalny) - </w:t>
      </w:r>
      <w:r w:rsidRPr="1E1B85B1">
        <w:rPr>
          <w:rFonts w:ascii="Arial" w:hAnsi="Arial" w:eastAsia="Arial" w:cs="Arial"/>
          <w:color w:val="000000" w:themeColor="text1"/>
          <w:sz w:val="21"/>
          <w:szCs w:val="21"/>
        </w:rPr>
        <w:t>identyfikator OID asystenta medycznego wywołującego usługę w imieniu pracownika medycznego.</w:t>
      </w:r>
    </w:p>
    <w:p w:rsidRPr="00C93E94" w:rsidR="00E46697" w:rsidP="00911709" w:rsidRDefault="00E46697" w14:paraId="314B01B8" w14:textId="77777777">
      <w:pPr>
        <w:spacing w:line="288" w:lineRule="auto"/>
      </w:pPr>
      <w:r w:rsidRPr="00C93E94">
        <w:t xml:space="preserve">Dokładne wartości nazw atrybutów są zdefiniowane w XSD w typie </w:t>
      </w:r>
      <w:proofErr w:type="spellStart"/>
      <w:r w:rsidRPr="00C93E94">
        <w:t>NazwaAtrybutuKontekstuMT</w:t>
      </w:r>
      <w:proofErr w:type="spellEnd"/>
      <w:r w:rsidRPr="00C93E94">
        <w:t>.</w:t>
      </w:r>
    </w:p>
    <w:p w:rsidRPr="004D4AC6" w:rsidR="00E46697" w:rsidP="008F179A" w:rsidRDefault="72FC0503" w14:paraId="258DBD65" w14:textId="5F8742B8">
      <w:pPr>
        <w:pStyle w:val="Nagwek2"/>
        <w:rPr>
          <w:rFonts w:eastAsia="Arial"/>
        </w:rPr>
      </w:pPr>
      <w:bookmarkStart w:name="_Toc501107032" w:id="172"/>
      <w:bookmarkStart w:name="_Toc1402470" w:id="173"/>
      <w:bookmarkStart w:name="_Toc49411565" w:id="174"/>
      <w:bookmarkStart w:name="_Toc113871501" w:id="175"/>
      <w:bookmarkStart w:name="_Toc133496043" w:id="176"/>
      <w:r>
        <w:t>Role podmiotów, role biznesowe i uprawnienia do usług</w:t>
      </w:r>
      <w:bookmarkEnd w:id="172"/>
      <w:bookmarkEnd w:id="173"/>
      <w:bookmarkEnd w:id="174"/>
      <w:bookmarkEnd w:id="175"/>
      <w:bookmarkEnd w:id="176"/>
    </w:p>
    <w:p w:rsidRPr="00C93E94" w:rsidR="00E46697" w:rsidP="00911709" w:rsidRDefault="00E46697" w14:paraId="49A7A575" w14:textId="77777777">
      <w:pPr>
        <w:spacing w:line="288" w:lineRule="auto"/>
      </w:pPr>
      <w:r w:rsidRPr="00C93E94">
        <w:t>Poniższa tabela przedstawia jakie operacje usług P1 są dostępne dla poszczególnych rodzajów podmiotów i ról biznesowych.</w:t>
      </w:r>
    </w:p>
    <w:p w:rsidRPr="00C93E94" w:rsidR="00E46697" w:rsidP="00D40EF8" w:rsidRDefault="00E46697" w14:paraId="3F834435" w14:textId="795BC6E7">
      <w:pPr>
        <w:pStyle w:val="Legenda"/>
      </w:pPr>
      <w:bookmarkStart w:name="_Toc484089074" w:id="177"/>
      <w:bookmarkStart w:name="_Toc35862883" w:id="178"/>
      <w:bookmarkStart w:name="_Toc113853293" w:id="179"/>
      <w:bookmarkStart w:name="_Toc114817365" w:id="180"/>
      <w:bookmarkStart w:name="_Toc130477126" w:id="181"/>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486048">
        <w:rPr>
          <w:noProof/>
        </w:rPr>
        <w:t>2</w:t>
      </w:r>
      <w:r w:rsidR="0037136F">
        <w:rPr>
          <w:noProof/>
        </w:rPr>
        <w:fldChar w:fldCharType="end"/>
      </w:r>
      <w:r w:rsidRPr="00C93E94">
        <w:t>. Role podmiotu oraz role biznesowe</w:t>
      </w:r>
      <w:bookmarkEnd w:id="177"/>
      <w:bookmarkEnd w:id="178"/>
      <w:bookmarkEnd w:id="179"/>
      <w:bookmarkEnd w:id="180"/>
      <w:bookmarkEnd w:id="181"/>
    </w:p>
    <w:tbl>
      <w:tblPr>
        <w:tblStyle w:val="Tabela-Siatka"/>
        <w:tblW w:w="9067" w:type="dxa"/>
        <w:tblLayout w:type="fixed"/>
        <w:tblLook w:val="04A0" w:firstRow="1" w:lastRow="0" w:firstColumn="1" w:lastColumn="0" w:noHBand="0" w:noVBand="1"/>
      </w:tblPr>
      <w:tblGrid>
        <w:gridCol w:w="4106"/>
        <w:gridCol w:w="1985"/>
        <w:gridCol w:w="2976"/>
      </w:tblGrid>
      <w:tr w:rsidRPr="00C93E94" w:rsidR="00E46697" w:rsidTr="0BD37988" w14:paraId="6D29D101" w14:textId="77777777">
        <w:trPr>
          <w:cantSplit/>
          <w:tblHeader/>
        </w:trPr>
        <w:tc>
          <w:tcPr>
            <w:tcW w:w="4106" w:type="dxa"/>
            <w:shd w:val="clear" w:color="auto" w:fill="17365D" w:themeFill="text2" w:themeFillShade="BF"/>
          </w:tcPr>
          <w:p w:rsidRPr="00C93E94" w:rsidR="00E46697" w:rsidP="00911709" w:rsidRDefault="00E46697" w14:paraId="29DC82C4" w14:textId="77777777">
            <w:pPr>
              <w:spacing w:before="60" w:after="60" w:line="288" w:lineRule="auto"/>
              <w:rPr>
                <w:b/>
                <w:sz w:val="20"/>
                <w:szCs w:val="20"/>
              </w:rPr>
            </w:pPr>
            <w:r w:rsidRPr="00C93E94">
              <w:rPr>
                <w:b/>
                <w:sz w:val="20"/>
                <w:szCs w:val="20"/>
              </w:rPr>
              <w:t>Usługa</w:t>
            </w:r>
          </w:p>
        </w:tc>
        <w:tc>
          <w:tcPr>
            <w:tcW w:w="1985" w:type="dxa"/>
            <w:shd w:val="clear" w:color="auto" w:fill="17365D" w:themeFill="text2" w:themeFillShade="BF"/>
          </w:tcPr>
          <w:p w:rsidRPr="00C93E94" w:rsidR="00E46697" w:rsidP="00911709" w:rsidRDefault="00E46697" w14:paraId="0B91670F" w14:textId="77777777">
            <w:pPr>
              <w:spacing w:before="60" w:after="60" w:line="288" w:lineRule="auto"/>
              <w:jc w:val="left"/>
              <w:rPr>
                <w:b/>
                <w:sz w:val="20"/>
                <w:szCs w:val="20"/>
              </w:rPr>
            </w:pPr>
            <w:r w:rsidRPr="00C93E94">
              <w:rPr>
                <w:b/>
                <w:sz w:val="20"/>
                <w:szCs w:val="20"/>
              </w:rPr>
              <w:t>Wymagana rola podmiotu</w:t>
            </w:r>
          </w:p>
        </w:tc>
        <w:tc>
          <w:tcPr>
            <w:tcW w:w="2976" w:type="dxa"/>
            <w:shd w:val="clear" w:color="auto" w:fill="17365D" w:themeFill="text2" w:themeFillShade="BF"/>
          </w:tcPr>
          <w:p w:rsidRPr="00C93E94" w:rsidR="00E46697" w:rsidP="00911709" w:rsidRDefault="00E46697" w14:paraId="642B535C" w14:textId="77777777">
            <w:pPr>
              <w:spacing w:before="60" w:after="60" w:line="288" w:lineRule="auto"/>
              <w:rPr>
                <w:b/>
                <w:sz w:val="20"/>
                <w:szCs w:val="20"/>
              </w:rPr>
            </w:pPr>
            <w:r w:rsidRPr="00C93E94">
              <w:rPr>
                <w:b/>
                <w:sz w:val="20"/>
                <w:szCs w:val="20"/>
              </w:rPr>
              <w:t>Wymagana rola biznesowa</w:t>
            </w:r>
          </w:p>
        </w:tc>
      </w:tr>
      <w:tr w:rsidRPr="00C93E94" w:rsidR="00394173" w:rsidTr="0BD37988" w14:paraId="7C595880" w14:textId="77777777">
        <w:trPr>
          <w:cantSplit/>
        </w:trPr>
        <w:tc>
          <w:tcPr>
            <w:tcW w:w="4106" w:type="dxa"/>
          </w:tcPr>
          <w:p w:rsidRPr="00383A1E" w:rsidR="00394173" w:rsidP="4AE75A1B" w:rsidRDefault="00394173" w14:paraId="7843F25F" w14:textId="64C0DEB1">
            <w:pPr>
              <w:spacing w:before="60" w:after="60" w:line="240" w:lineRule="auto"/>
              <w:rPr>
                <w:b/>
                <w:bCs/>
                <w:sz w:val="19"/>
                <w:szCs w:val="19"/>
              </w:rPr>
            </w:pPr>
            <w:proofErr w:type="spellStart"/>
            <w:r w:rsidRPr="4AE75A1B">
              <w:rPr>
                <w:rStyle w:val="spellingerror"/>
                <w:b/>
                <w:bCs/>
                <w:sz w:val="19"/>
                <w:szCs w:val="19"/>
              </w:rPr>
              <w:t>zapisPlanuOpiekiMedycznej</w:t>
            </w:r>
            <w:proofErr w:type="spellEnd"/>
            <w:r w:rsidRPr="4AE75A1B">
              <w:rPr>
                <w:rStyle w:val="eop"/>
                <w:sz w:val="19"/>
                <w:szCs w:val="19"/>
              </w:rPr>
              <w:t> </w:t>
            </w:r>
          </w:p>
        </w:tc>
        <w:tc>
          <w:tcPr>
            <w:tcW w:w="1985" w:type="dxa"/>
          </w:tcPr>
          <w:p w:rsidRPr="00C93E94" w:rsidR="00394173" w:rsidP="00394173" w:rsidRDefault="00394173" w14:paraId="61B60CA3" w14:textId="032C1071">
            <w:pPr>
              <w:spacing w:before="60" w:after="60" w:line="240" w:lineRule="auto"/>
              <w:jc w:val="left"/>
              <w:rPr>
                <w:sz w:val="20"/>
                <w:szCs w:val="20"/>
              </w:rPr>
            </w:pPr>
            <w:r>
              <w:rPr>
                <w:rStyle w:val="normaltextrun"/>
                <w:sz w:val="20"/>
                <w:szCs w:val="20"/>
              </w:rPr>
              <w:t>SYSTEM_ZEWNETRZNY_PODMIOTU_LECZNICZEGO</w:t>
            </w:r>
            <w:r>
              <w:rPr>
                <w:rStyle w:val="eop"/>
                <w:sz w:val="20"/>
                <w:szCs w:val="20"/>
              </w:rPr>
              <w:t> </w:t>
            </w:r>
          </w:p>
        </w:tc>
        <w:tc>
          <w:tcPr>
            <w:tcW w:w="2976" w:type="dxa"/>
          </w:tcPr>
          <w:p w:rsidRPr="009A5AB3" w:rsidR="00394173" w:rsidP="366A2357" w:rsidRDefault="1773C26B" w14:paraId="6DB27A13" w14:textId="21D79503">
            <w:pPr>
              <w:spacing w:before="60" w:after="60" w:line="240" w:lineRule="auto"/>
              <w:rPr>
                <w:rStyle w:val="normaltextrun"/>
                <w:sz w:val="18"/>
                <w:szCs w:val="18"/>
              </w:rPr>
            </w:pPr>
            <w:r w:rsidRPr="366A2357">
              <w:rPr>
                <w:rStyle w:val="normaltextrun"/>
                <w:sz w:val="18"/>
                <w:szCs w:val="18"/>
              </w:rPr>
              <w:t>LEKARZ_LEK_DENTYSTA_FELCZER</w:t>
            </w:r>
            <w:r w:rsidR="00394173">
              <w:br/>
            </w:r>
            <w:r w:rsidRPr="366A2357" w:rsidR="5DDCE771">
              <w:rPr>
                <w:rStyle w:val="normaltextrun"/>
                <w:sz w:val="18"/>
                <w:szCs w:val="18"/>
              </w:rPr>
              <w:t>PIELEGNIARKA_POLOZNA</w:t>
            </w:r>
          </w:p>
          <w:p w:rsidRPr="009A5AB3" w:rsidR="00394173" w:rsidP="43C0D291" w:rsidRDefault="00394173" w14:paraId="1641FB7B" w14:textId="4CED5A75">
            <w:pPr>
              <w:spacing w:before="60" w:after="60" w:line="240" w:lineRule="auto"/>
              <w:rPr>
                <w:rStyle w:val="eop"/>
                <w:sz w:val="18"/>
                <w:szCs w:val="18"/>
              </w:rPr>
            </w:pPr>
          </w:p>
        </w:tc>
      </w:tr>
      <w:tr w:rsidRPr="00C93E94" w:rsidR="00300BBC" w:rsidTr="0BD37988" w14:paraId="4D6304A1" w14:textId="77777777">
        <w:trPr>
          <w:cantSplit/>
        </w:trPr>
        <w:tc>
          <w:tcPr>
            <w:tcW w:w="4106" w:type="dxa"/>
          </w:tcPr>
          <w:p w:rsidRPr="00383A1E" w:rsidR="00300BBC" w:rsidP="00300BBC" w:rsidRDefault="00300BBC" w14:paraId="245EE4E7" w14:textId="5050D648">
            <w:pPr>
              <w:spacing w:before="60" w:after="60" w:line="240" w:lineRule="auto"/>
              <w:rPr>
                <w:b/>
                <w:bCs/>
                <w:sz w:val="19"/>
                <w:szCs w:val="19"/>
              </w:rPr>
            </w:pPr>
            <w:proofErr w:type="spellStart"/>
            <w:r w:rsidRPr="4AE75A1B">
              <w:rPr>
                <w:rStyle w:val="spellingerror"/>
                <w:b/>
                <w:bCs/>
                <w:sz w:val="19"/>
                <w:szCs w:val="19"/>
              </w:rPr>
              <w:t>odczytPlanuOpiekiMedycznej</w:t>
            </w:r>
            <w:proofErr w:type="spellEnd"/>
            <w:r w:rsidRPr="4AE75A1B">
              <w:rPr>
                <w:rStyle w:val="eop"/>
                <w:sz w:val="19"/>
                <w:szCs w:val="19"/>
              </w:rPr>
              <w:t> </w:t>
            </w:r>
          </w:p>
        </w:tc>
        <w:tc>
          <w:tcPr>
            <w:tcW w:w="1985" w:type="dxa"/>
          </w:tcPr>
          <w:p w:rsidRPr="00C93E94" w:rsidR="00300BBC" w:rsidP="00300BBC" w:rsidRDefault="00300BBC" w14:paraId="67802A90" w14:textId="196B772C">
            <w:pPr>
              <w:spacing w:before="60" w:after="60" w:line="240" w:lineRule="auto"/>
              <w:jc w:val="left"/>
              <w:rPr>
                <w:sz w:val="20"/>
                <w:szCs w:val="20"/>
              </w:rPr>
            </w:pPr>
            <w:r>
              <w:rPr>
                <w:rStyle w:val="normaltextrun"/>
                <w:sz w:val="20"/>
                <w:szCs w:val="20"/>
              </w:rPr>
              <w:t>SYSTEM_ZEWNETRZNY_PODMIOTU_LECZNICZEGO</w:t>
            </w:r>
            <w:r>
              <w:rPr>
                <w:rStyle w:val="eop"/>
                <w:sz w:val="20"/>
                <w:szCs w:val="20"/>
              </w:rPr>
              <w:t> </w:t>
            </w:r>
          </w:p>
        </w:tc>
        <w:tc>
          <w:tcPr>
            <w:tcW w:w="2976" w:type="dxa"/>
          </w:tcPr>
          <w:p w:rsidRPr="00816DC9" w:rsidR="00816DC9" w:rsidP="366A2357" w:rsidRDefault="37DF7168" w14:paraId="3AEDBC71" w14:textId="23844C17">
            <w:pPr>
              <w:spacing w:before="60" w:after="60" w:line="240" w:lineRule="auto"/>
              <w:rPr>
                <w:rStyle w:val="eop"/>
                <w:sz w:val="18"/>
                <w:szCs w:val="18"/>
              </w:rPr>
            </w:pPr>
            <w:r w:rsidRPr="366A2357">
              <w:rPr>
                <w:rStyle w:val="normaltextrun"/>
                <w:sz w:val="18"/>
                <w:szCs w:val="18"/>
              </w:rPr>
              <w:t>LEKARZ_LEK_DENTYSTA_FELCZER</w:t>
            </w:r>
            <w:r w:rsidR="00300BBC">
              <w:br/>
            </w:r>
            <w:r w:rsidRPr="366A2357">
              <w:rPr>
                <w:rStyle w:val="normaltextrun"/>
                <w:sz w:val="18"/>
                <w:szCs w:val="18"/>
              </w:rPr>
              <w:t>PIELEGNIARKA_POLOZNAL</w:t>
            </w:r>
            <w:r w:rsidRPr="366A2357" w:rsidR="0FE02D6E">
              <w:rPr>
                <w:rStyle w:val="normaltextrun"/>
                <w:sz w:val="18"/>
                <w:szCs w:val="18"/>
              </w:rPr>
              <w:t xml:space="preserve"> KOORDYNATOR</w:t>
            </w:r>
          </w:p>
        </w:tc>
      </w:tr>
      <w:tr w:rsidRPr="00C93E94" w:rsidR="00394173" w:rsidTr="0BD37988" w14:paraId="1C3C8BBE" w14:textId="77777777">
        <w:trPr>
          <w:cantSplit/>
        </w:trPr>
        <w:tc>
          <w:tcPr>
            <w:tcW w:w="4106" w:type="dxa"/>
          </w:tcPr>
          <w:p w:rsidRPr="00383A1E" w:rsidR="00394173" w:rsidP="4AE75A1B" w:rsidRDefault="00394173" w14:paraId="7BC989C3" w14:textId="7F21529E">
            <w:pPr>
              <w:spacing w:before="60" w:after="60" w:line="240" w:lineRule="auto"/>
              <w:rPr>
                <w:b/>
                <w:bCs/>
                <w:sz w:val="19"/>
                <w:szCs w:val="19"/>
              </w:rPr>
            </w:pPr>
            <w:proofErr w:type="spellStart"/>
            <w:r w:rsidRPr="4AE75A1B">
              <w:rPr>
                <w:rStyle w:val="spellingerror"/>
                <w:b/>
                <w:bCs/>
                <w:sz w:val="19"/>
                <w:szCs w:val="19"/>
              </w:rPr>
              <w:t>wyszukaniePlanowOpiekiMedycznej</w:t>
            </w:r>
            <w:r w:rsidR="007E2107">
              <w:rPr>
                <w:rStyle w:val="eop"/>
              </w:rPr>
              <w:t>Uslugobiorcy</w:t>
            </w:r>
            <w:proofErr w:type="spellEnd"/>
          </w:p>
        </w:tc>
        <w:tc>
          <w:tcPr>
            <w:tcW w:w="1985" w:type="dxa"/>
          </w:tcPr>
          <w:p w:rsidRPr="00C93E94" w:rsidR="00394173" w:rsidP="00394173" w:rsidRDefault="00394173" w14:paraId="7DB70562" w14:textId="4CFCD13C">
            <w:pPr>
              <w:spacing w:before="60" w:after="60" w:line="240" w:lineRule="auto"/>
              <w:jc w:val="left"/>
              <w:rPr>
                <w:sz w:val="20"/>
                <w:szCs w:val="20"/>
              </w:rPr>
            </w:pPr>
            <w:r>
              <w:rPr>
                <w:rStyle w:val="normaltextrun"/>
                <w:sz w:val="20"/>
                <w:szCs w:val="20"/>
              </w:rPr>
              <w:t>SYSTEM_ZEWNETRZNY_PODMIOTU_LECZNICZEGO</w:t>
            </w:r>
            <w:r>
              <w:rPr>
                <w:rStyle w:val="eop"/>
                <w:sz w:val="20"/>
                <w:szCs w:val="20"/>
              </w:rPr>
              <w:t> </w:t>
            </w:r>
          </w:p>
        </w:tc>
        <w:tc>
          <w:tcPr>
            <w:tcW w:w="2976" w:type="dxa"/>
          </w:tcPr>
          <w:p w:rsidRPr="009A5AB3" w:rsidR="00394173" w:rsidP="00394173" w:rsidRDefault="7F1D6EAB" w14:paraId="71567111" w14:textId="42CDBCF7">
            <w:pPr>
              <w:spacing w:before="60" w:after="60" w:line="240" w:lineRule="auto"/>
              <w:rPr>
                <w:sz w:val="18"/>
                <w:szCs w:val="18"/>
              </w:rPr>
            </w:pPr>
            <w:r w:rsidRPr="366A2357">
              <w:rPr>
                <w:rStyle w:val="normaltextrun"/>
                <w:sz w:val="18"/>
                <w:szCs w:val="18"/>
              </w:rPr>
              <w:t>LEKARZ_LEK_DENTYSTA_FELCZER</w:t>
            </w:r>
            <w:r w:rsidR="00394173">
              <w:br/>
            </w:r>
            <w:r w:rsidRPr="366A2357" w:rsidR="4CA2B5F9">
              <w:rPr>
                <w:rStyle w:val="normaltextrun"/>
                <w:sz w:val="18"/>
                <w:szCs w:val="18"/>
              </w:rPr>
              <w:t>PIELEGNIARKA_POLOZNA</w:t>
            </w:r>
            <w:r w:rsidRPr="366A2357" w:rsidR="0FE02D6E">
              <w:rPr>
                <w:rStyle w:val="normaltextrun"/>
                <w:sz w:val="18"/>
                <w:szCs w:val="18"/>
              </w:rPr>
              <w:t xml:space="preserve"> KOORDYNATOR</w:t>
            </w:r>
          </w:p>
        </w:tc>
      </w:tr>
      <w:tr w:rsidRPr="00C93E94" w:rsidR="007E2107" w:rsidTr="0BD37988" w14:paraId="0EF66948" w14:textId="77777777">
        <w:trPr>
          <w:cantSplit/>
        </w:trPr>
        <w:tc>
          <w:tcPr>
            <w:tcW w:w="4106" w:type="dxa"/>
          </w:tcPr>
          <w:p w:rsidRPr="4AE75A1B" w:rsidR="007E2107" w:rsidP="4AE75A1B" w:rsidRDefault="007E2107" w14:paraId="29C2A9DD" w14:textId="27C28024">
            <w:pPr>
              <w:spacing w:before="60" w:after="60" w:line="240" w:lineRule="auto"/>
              <w:rPr>
                <w:rStyle w:val="spellingerror"/>
                <w:b/>
                <w:bCs/>
                <w:sz w:val="19"/>
                <w:szCs w:val="19"/>
              </w:rPr>
            </w:pPr>
            <w:proofErr w:type="spellStart"/>
            <w:r w:rsidRPr="0400AA63">
              <w:rPr>
                <w:rStyle w:val="spellingerror"/>
                <w:b/>
                <w:bCs/>
                <w:sz w:val="19"/>
                <w:szCs w:val="19"/>
              </w:rPr>
              <w:t>wyszukaniePlanowOpiekiMedycznejUslugodawcy</w:t>
            </w:r>
            <w:proofErr w:type="spellEnd"/>
          </w:p>
        </w:tc>
        <w:tc>
          <w:tcPr>
            <w:tcW w:w="1985" w:type="dxa"/>
          </w:tcPr>
          <w:p w:rsidR="007E2107" w:rsidP="00394173" w:rsidRDefault="00E61E8A" w14:paraId="2BFB5615" w14:textId="1628C8F8">
            <w:pPr>
              <w:spacing w:before="60" w:after="60" w:line="240" w:lineRule="auto"/>
              <w:jc w:val="left"/>
              <w:rPr>
                <w:rStyle w:val="normaltextrun"/>
                <w:sz w:val="20"/>
                <w:szCs w:val="20"/>
              </w:rPr>
            </w:pPr>
            <w:r>
              <w:rPr>
                <w:rStyle w:val="normaltextrun"/>
                <w:sz w:val="20"/>
                <w:szCs w:val="20"/>
              </w:rPr>
              <w:t>SYSTEM_ZEWNETRZNY_PODMIOTU_LECZNICZEGO</w:t>
            </w:r>
            <w:r>
              <w:rPr>
                <w:rStyle w:val="eop"/>
                <w:sz w:val="20"/>
                <w:szCs w:val="20"/>
              </w:rPr>
              <w:t> </w:t>
            </w:r>
          </w:p>
        </w:tc>
        <w:tc>
          <w:tcPr>
            <w:tcW w:w="2976" w:type="dxa"/>
          </w:tcPr>
          <w:p w:rsidR="007E2107" w:rsidP="00394173" w:rsidRDefault="72C11826" w14:paraId="64223274" w14:textId="01016BA3">
            <w:pPr>
              <w:spacing w:before="60" w:after="60" w:line="240" w:lineRule="auto"/>
              <w:rPr>
                <w:rStyle w:val="normaltextrun"/>
                <w:sz w:val="18"/>
                <w:szCs w:val="18"/>
              </w:rPr>
            </w:pPr>
            <w:r w:rsidRPr="366A2357">
              <w:rPr>
                <w:rStyle w:val="normaltextrun"/>
                <w:sz w:val="18"/>
                <w:szCs w:val="18"/>
              </w:rPr>
              <w:t>LEKARZ_LEK_DENTYSTA_FELCZER</w:t>
            </w:r>
            <w:r w:rsidR="00E61E8A">
              <w:br/>
            </w:r>
            <w:r w:rsidRPr="366A2357" w:rsidR="4CA2B5F9">
              <w:rPr>
                <w:rStyle w:val="normaltextrun"/>
                <w:sz w:val="18"/>
                <w:szCs w:val="18"/>
              </w:rPr>
              <w:t>PIELEGNIARKA_POLOZNA</w:t>
            </w:r>
            <w:r w:rsidRPr="366A2357" w:rsidR="0FE02D6E">
              <w:rPr>
                <w:rStyle w:val="normaltextrun"/>
                <w:sz w:val="18"/>
                <w:szCs w:val="18"/>
              </w:rPr>
              <w:t xml:space="preserve"> KOORDYNATOR</w:t>
            </w:r>
          </w:p>
        </w:tc>
      </w:tr>
      <w:tr w:rsidRPr="00C93E94" w:rsidR="00E61E8A" w:rsidTr="0BD37988" w14:paraId="07947CEE" w14:textId="77777777">
        <w:trPr>
          <w:cantSplit/>
        </w:trPr>
        <w:tc>
          <w:tcPr>
            <w:tcW w:w="4106" w:type="dxa"/>
          </w:tcPr>
          <w:p w:rsidR="00E61E8A" w:rsidP="4AE75A1B" w:rsidRDefault="00E61E8A" w14:paraId="138903D3" w14:textId="39D749E1">
            <w:pPr>
              <w:spacing w:before="60" w:after="60" w:line="240" w:lineRule="auto"/>
              <w:rPr>
                <w:rStyle w:val="spellingerror"/>
                <w:b/>
                <w:bCs/>
                <w:sz w:val="19"/>
                <w:szCs w:val="19"/>
              </w:rPr>
            </w:pPr>
            <w:proofErr w:type="spellStart"/>
            <w:r>
              <w:rPr>
                <w:rStyle w:val="spellingerror"/>
                <w:b/>
                <w:bCs/>
                <w:sz w:val="19"/>
                <w:szCs w:val="19"/>
              </w:rPr>
              <w:t>zapisAnulowaniaPlanuOpiekiMedycznej</w:t>
            </w:r>
            <w:proofErr w:type="spellEnd"/>
          </w:p>
        </w:tc>
        <w:tc>
          <w:tcPr>
            <w:tcW w:w="1985" w:type="dxa"/>
          </w:tcPr>
          <w:p w:rsidR="00E61E8A" w:rsidP="00394173" w:rsidRDefault="00E61E8A" w14:paraId="0A646A68" w14:textId="133A0D70">
            <w:pPr>
              <w:spacing w:before="60" w:after="60" w:line="240" w:lineRule="auto"/>
              <w:jc w:val="left"/>
              <w:rPr>
                <w:rStyle w:val="normaltextrun"/>
                <w:sz w:val="20"/>
                <w:szCs w:val="20"/>
              </w:rPr>
            </w:pPr>
            <w:r>
              <w:rPr>
                <w:rStyle w:val="normaltextrun"/>
                <w:sz w:val="20"/>
                <w:szCs w:val="20"/>
              </w:rPr>
              <w:t>SYSTEM_ZEWNETRZNY_PODMIOTU_LECZNICZEGO</w:t>
            </w:r>
            <w:r>
              <w:rPr>
                <w:rStyle w:val="eop"/>
                <w:sz w:val="20"/>
                <w:szCs w:val="20"/>
              </w:rPr>
              <w:t> </w:t>
            </w:r>
          </w:p>
        </w:tc>
        <w:tc>
          <w:tcPr>
            <w:tcW w:w="2976" w:type="dxa"/>
          </w:tcPr>
          <w:p w:rsidR="00E61E8A" w:rsidP="00394173" w:rsidRDefault="00E61E8A" w14:paraId="4952C676" w14:textId="584A6248">
            <w:pPr>
              <w:spacing w:before="60" w:after="60" w:line="240" w:lineRule="auto"/>
              <w:rPr>
                <w:rStyle w:val="normaltextrun"/>
                <w:sz w:val="18"/>
                <w:szCs w:val="18"/>
              </w:rPr>
            </w:pPr>
            <w:r>
              <w:rPr>
                <w:rStyle w:val="normaltextrun"/>
                <w:sz w:val="18"/>
                <w:szCs w:val="18"/>
              </w:rPr>
              <w:t>LEKARZ_LEK_DENTYSTA_FELCZER</w:t>
            </w:r>
            <w:r w:rsidR="00167AC0">
              <w:rPr>
                <w:rStyle w:val="eop"/>
                <w:sz w:val="18"/>
                <w:szCs w:val="18"/>
              </w:rPr>
              <w:br/>
            </w:r>
            <w:r w:rsidRPr="00167AC0" w:rsidR="00167AC0">
              <w:rPr>
                <w:rStyle w:val="normaltextrun"/>
                <w:sz w:val="18"/>
                <w:szCs w:val="18"/>
              </w:rPr>
              <w:t>PIELEGNIARKA_POLOZNA</w:t>
            </w:r>
          </w:p>
        </w:tc>
      </w:tr>
      <w:tr w:rsidRPr="00C93E94" w:rsidR="00E25024" w:rsidTr="0BD37988" w14:paraId="07B0713D" w14:textId="77777777">
        <w:trPr>
          <w:cantSplit/>
          <w:trHeight w:val="300"/>
        </w:trPr>
        <w:tc>
          <w:tcPr>
            <w:tcW w:w="4106" w:type="dxa"/>
          </w:tcPr>
          <w:p w:rsidR="00E25024" w:rsidP="4AE75A1B" w:rsidRDefault="59601F97" w14:paraId="2994341F" w14:textId="235950C5">
            <w:pPr>
              <w:spacing w:before="60" w:after="60" w:line="240" w:lineRule="auto"/>
              <w:rPr>
                <w:rStyle w:val="spellingerror"/>
                <w:b/>
                <w:bCs/>
                <w:sz w:val="19"/>
                <w:szCs w:val="19"/>
              </w:rPr>
            </w:pPr>
            <w:proofErr w:type="spellStart"/>
            <w:r w:rsidRPr="4F821FD4">
              <w:rPr>
                <w:rStyle w:val="spellingerror"/>
                <w:b/>
                <w:bCs/>
                <w:sz w:val="19"/>
                <w:szCs w:val="19"/>
              </w:rPr>
              <w:t>pobranieListyWersjiHistorycznychPlanuOpiekiMedycznej</w:t>
            </w:r>
            <w:proofErr w:type="spellEnd"/>
          </w:p>
        </w:tc>
        <w:tc>
          <w:tcPr>
            <w:tcW w:w="1985" w:type="dxa"/>
          </w:tcPr>
          <w:p w:rsidR="00E25024" w:rsidP="00394173" w:rsidRDefault="280E07F2" w14:paraId="35A0577D" w14:textId="33B50080">
            <w:pPr>
              <w:spacing w:before="60" w:after="60" w:line="240" w:lineRule="auto"/>
              <w:jc w:val="left"/>
              <w:rPr>
                <w:rStyle w:val="normaltextrun"/>
                <w:sz w:val="20"/>
                <w:szCs w:val="20"/>
              </w:rPr>
            </w:pPr>
            <w:r w:rsidRPr="366A2357">
              <w:rPr>
                <w:rStyle w:val="normaltextrun"/>
                <w:sz w:val="20"/>
                <w:szCs w:val="20"/>
              </w:rPr>
              <w:t>SYSTEM_ZEWNETRZNY_PODMIOTU_LECZNICZEGO</w:t>
            </w:r>
            <w:r w:rsidRPr="366A2357">
              <w:rPr>
                <w:rStyle w:val="eop"/>
                <w:sz w:val="20"/>
                <w:szCs w:val="20"/>
              </w:rPr>
              <w:t> </w:t>
            </w:r>
          </w:p>
        </w:tc>
        <w:tc>
          <w:tcPr>
            <w:tcW w:w="2976" w:type="dxa"/>
          </w:tcPr>
          <w:p w:rsidR="00E25024" w:rsidP="00394173" w:rsidRDefault="280E07F2" w14:paraId="63492229" w14:textId="6D73CCD2">
            <w:pPr>
              <w:spacing w:before="60" w:after="60" w:line="240" w:lineRule="auto"/>
              <w:rPr>
                <w:rStyle w:val="normaltextrun"/>
                <w:sz w:val="18"/>
                <w:szCs w:val="18"/>
              </w:rPr>
            </w:pPr>
            <w:r w:rsidRPr="366A2357">
              <w:rPr>
                <w:rStyle w:val="normaltextrun"/>
                <w:sz w:val="18"/>
                <w:szCs w:val="18"/>
              </w:rPr>
              <w:t>LEKARZ_LEK_DENTYSTA_FELCZER</w:t>
            </w:r>
            <w:r w:rsidR="00E25024">
              <w:br/>
            </w:r>
            <w:r w:rsidRPr="366A2357">
              <w:rPr>
                <w:rStyle w:val="normaltextrun"/>
                <w:sz w:val="18"/>
                <w:szCs w:val="18"/>
              </w:rPr>
              <w:t>PIELEGNIARKA_POLOZNA</w:t>
            </w:r>
            <w:r w:rsidRPr="366A2357" w:rsidR="0FE02D6E">
              <w:rPr>
                <w:rStyle w:val="normaltextrun"/>
                <w:sz w:val="18"/>
                <w:szCs w:val="18"/>
              </w:rPr>
              <w:t xml:space="preserve"> KOORDYNATOR</w:t>
            </w:r>
          </w:p>
        </w:tc>
      </w:tr>
      <w:tr w:rsidRPr="00C93E94" w:rsidR="009C2AAF" w:rsidTr="0BD37988" w14:paraId="6E09AC4C" w14:textId="77777777">
        <w:trPr>
          <w:cantSplit/>
          <w:trHeight w:val="300"/>
        </w:trPr>
        <w:tc>
          <w:tcPr>
            <w:tcW w:w="4106" w:type="dxa"/>
          </w:tcPr>
          <w:p w:rsidR="009C2AAF" w:rsidP="4AE75A1B" w:rsidRDefault="196EA6C8" w14:paraId="17E41753" w14:textId="3AEE1BD1">
            <w:pPr>
              <w:spacing w:before="60" w:after="60" w:line="240" w:lineRule="auto"/>
              <w:rPr>
                <w:rStyle w:val="spellingerror"/>
                <w:b/>
                <w:bCs/>
                <w:sz w:val="19"/>
                <w:szCs w:val="19"/>
              </w:rPr>
            </w:pPr>
            <w:proofErr w:type="spellStart"/>
            <w:r w:rsidRPr="4F821FD4">
              <w:rPr>
                <w:rStyle w:val="spellingerror"/>
                <w:b/>
                <w:bCs/>
                <w:sz w:val="19"/>
                <w:szCs w:val="19"/>
              </w:rPr>
              <w:t>odczytWersjiHistorycznejPlanuOpiekiMedycznej</w:t>
            </w:r>
            <w:proofErr w:type="spellEnd"/>
          </w:p>
        </w:tc>
        <w:tc>
          <w:tcPr>
            <w:tcW w:w="1985" w:type="dxa"/>
          </w:tcPr>
          <w:p w:rsidR="009C2AAF" w:rsidP="00394173" w:rsidRDefault="6C07D4A6" w14:paraId="245F9B67" w14:textId="3D5B9B6D">
            <w:pPr>
              <w:spacing w:before="60" w:after="60" w:line="240" w:lineRule="auto"/>
              <w:jc w:val="left"/>
              <w:rPr>
                <w:rStyle w:val="normaltextrun"/>
                <w:sz w:val="20"/>
                <w:szCs w:val="20"/>
              </w:rPr>
            </w:pPr>
            <w:r w:rsidRPr="366A2357">
              <w:rPr>
                <w:rStyle w:val="normaltextrun"/>
                <w:sz w:val="20"/>
                <w:szCs w:val="20"/>
              </w:rPr>
              <w:t>SYSTEM_ZEWNETRZNY_PODMIOTU_LECZNICZEGO</w:t>
            </w:r>
            <w:r w:rsidRPr="366A2357">
              <w:rPr>
                <w:rStyle w:val="eop"/>
                <w:sz w:val="20"/>
                <w:szCs w:val="20"/>
              </w:rPr>
              <w:t> </w:t>
            </w:r>
          </w:p>
        </w:tc>
        <w:tc>
          <w:tcPr>
            <w:tcW w:w="2976" w:type="dxa"/>
          </w:tcPr>
          <w:p w:rsidR="009C2AAF" w:rsidP="00394173" w:rsidRDefault="6C07D4A6" w14:paraId="02D98681" w14:textId="60AB27FA">
            <w:pPr>
              <w:spacing w:before="60" w:after="60" w:line="240" w:lineRule="auto"/>
              <w:rPr>
                <w:rStyle w:val="normaltextrun"/>
                <w:sz w:val="18"/>
                <w:szCs w:val="18"/>
              </w:rPr>
            </w:pPr>
            <w:r w:rsidRPr="366A2357">
              <w:rPr>
                <w:rStyle w:val="normaltextrun"/>
                <w:sz w:val="18"/>
                <w:szCs w:val="18"/>
              </w:rPr>
              <w:t>LEKARZ_LEK_DENTYSTA_FELCZER</w:t>
            </w:r>
            <w:r w:rsidR="009C2AAF">
              <w:br/>
            </w:r>
            <w:r w:rsidRPr="366A2357">
              <w:rPr>
                <w:rStyle w:val="normaltextrun"/>
                <w:sz w:val="18"/>
                <w:szCs w:val="18"/>
              </w:rPr>
              <w:t>PIELEGNIARKA_POLOZNA</w:t>
            </w:r>
            <w:r w:rsidRPr="366A2357" w:rsidR="0FE02D6E">
              <w:rPr>
                <w:rStyle w:val="normaltextrun"/>
                <w:sz w:val="18"/>
                <w:szCs w:val="18"/>
              </w:rPr>
              <w:t xml:space="preserve"> KOORDYNATOR</w:t>
            </w:r>
          </w:p>
        </w:tc>
      </w:tr>
      <w:tr w:rsidR="20C67C62" w:rsidTr="0BD37988" w14:paraId="71DB504B" w14:textId="77777777">
        <w:trPr>
          <w:cantSplit/>
          <w:trHeight w:val="300"/>
        </w:trPr>
        <w:tc>
          <w:tcPr>
            <w:tcW w:w="4106" w:type="dxa"/>
          </w:tcPr>
          <w:p w:rsidR="093CE1C9" w:rsidP="20C67C62" w:rsidRDefault="53962D3A" w14:paraId="74625981" w14:textId="141CDC6F">
            <w:pPr>
              <w:spacing w:line="240" w:lineRule="auto"/>
              <w:rPr>
                <w:rStyle w:val="spellingerror"/>
                <w:b/>
                <w:bCs/>
                <w:sz w:val="19"/>
                <w:szCs w:val="19"/>
              </w:rPr>
            </w:pPr>
            <w:proofErr w:type="spellStart"/>
            <w:r w:rsidRPr="366A2357">
              <w:rPr>
                <w:rStyle w:val="spellingerror"/>
                <w:b/>
                <w:bCs/>
                <w:sz w:val="19"/>
                <w:szCs w:val="19"/>
              </w:rPr>
              <w:t>zapisHarmonogramuPlanuOpiekiMedycznej</w:t>
            </w:r>
            <w:proofErr w:type="spellEnd"/>
          </w:p>
        </w:tc>
        <w:tc>
          <w:tcPr>
            <w:tcW w:w="1985" w:type="dxa"/>
          </w:tcPr>
          <w:p w:rsidR="093CE1C9" w:rsidP="20C67C62" w:rsidRDefault="53962D3A" w14:paraId="26824F09" w14:textId="5D260271">
            <w:pPr>
              <w:spacing w:line="240" w:lineRule="auto"/>
              <w:jc w:val="left"/>
              <w:rPr>
                <w:rStyle w:val="eop"/>
                <w:sz w:val="20"/>
                <w:szCs w:val="20"/>
              </w:rPr>
            </w:pPr>
            <w:r w:rsidRPr="366A2357">
              <w:rPr>
                <w:rStyle w:val="normaltextrun"/>
                <w:sz w:val="20"/>
                <w:szCs w:val="20"/>
              </w:rPr>
              <w:t>SYSTEM_ZEWNETRZNY_PODMIOTU_LECZNICZEGO</w:t>
            </w:r>
          </w:p>
        </w:tc>
        <w:tc>
          <w:tcPr>
            <w:tcW w:w="2976" w:type="dxa"/>
          </w:tcPr>
          <w:p w:rsidR="093CE1C9" w:rsidP="20C67C62" w:rsidRDefault="53962D3A" w14:paraId="1D4E6363" w14:textId="584A6248">
            <w:pPr>
              <w:spacing w:before="60" w:after="60" w:line="240" w:lineRule="auto"/>
              <w:rPr>
                <w:rStyle w:val="normaltextrun"/>
                <w:sz w:val="18"/>
                <w:szCs w:val="18"/>
              </w:rPr>
            </w:pPr>
            <w:r w:rsidRPr="366A2357">
              <w:rPr>
                <w:rStyle w:val="normaltextrun"/>
                <w:sz w:val="18"/>
                <w:szCs w:val="18"/>
              </w:rPr>
              <w:t>LEKARZ_LEK_DENTYSTA_FELCZER</w:t>
            </w:r>
            <w:r w:rsidR="093CE1C9">
              <w:br/>
            </w:r>
            <w:r w:rsidRPr="366A2357">
              <w:rPr>
                <w:rStyle w:val="normaltextrun"/>
                <w:sz w:val="18"/>
                <w:szCs w:val="18"/>
              </w:rPr>
              <w:t>PIELEGNIARKA_POLOZNA</w:t>
            </w:r>
          </w:p>
          <w:p w:rsidR="20C67C62" w:rsidP="366A2357" w:rsidRDefault="53454403" w14:paraId="5FCDB410" w14:textId="56669CAD">
            <w:pPr>
              <w:spacing w:line="240" w:lineRule="auto"/>
              <w:rPr>
                <w:sz w:val="18"/>
                <w:szCs w:val="18"/>
              </w:rPr>
            </w:pPr>
            <w:r w:rsidRPr="366A2357">
              <w:rPr>
                <w:rStyle w:val="normaltextrun"/>
                <w:sz w:val="18"/>
                <w:szCs w:val="18"/>
              </w:rPr>
              <w:t>KOORDYNATOR</w:t>
            </w:r>
          </w:p>
        </w:tc>
      </w:tr>
      <w:tr w:rsidR="20C67C62" w:rsidTr="0BD37988" w14:paraId="0B5FC9EE" w14:textId="77777777">
        <w:trPr>
          <w:cantSplit/>
          <w:trHeight w:val="300"/>
        </w:trPr>
        <w:tc>
          <w:tcPr>
            <w:tcW w:w="4106" w:type="dxa"/>
          </w:tcPr>
          <w:p w:rsidR="093CE1C9" w:rsidP="0BD37988" w:rsidRDefault="688C71B6" w14:paraId="6294F129" w14:textId="7B468A28">
            <w:pPr>
              <w:spacing w:line="240" w:lineRule="auto"/>
              <w:rPr>
                <w:rStyle w:val="spellingerror"/>
                <w:b/>
                <w:bCs/>
                <w:sz w:val="19"/>
                <w:szCs w:val="19"/>
              </w:rPr>
            </w:pPr>
            <w:proofErr w:type="spellStart"/>
            <w:r w:rsidRPr="0BD37988">
              <w:rPr>
                <w:rStyle w:val="spellingerror"/>
                <w:b/>
                <w:bCs/>
                <w:sz w:val="19"/>
                <w:szCs w:val="19"/>
              </w:rPr>
              <w:t>odczytAktualnegoHarmonogramuPlanuOpiekiMedycznej</w:t>
            </w:r>
            <w:proofErr w:type="spellEnd"/>
          </w:p>
          <w:p w:rsidR="093CE1C9" w:rsidP="0BD37988" w:rsidRDefault="093CE1C9" w14:paraId="52ACC95C" w14:textId="65411B51">
            <w:pPr>
              <w:spacing w:line="240" w:lineRule="auto"/>
              <w:rPr>
                <w:rStyle w:val="spellingerror"/>
                <w:b/>
                <w:bCs/>
                <w:sz w:val="19"/>
                <w:szCs w:val="19"/>
              </w:rPr>
            </w:pPr>
          </w:p>
        </w:tc>
        <w:tc>
          <w:tcPr>
            <w:tcW w:w="1985" w:type="dxa"/>
          </w:tcPr>
          <w:p w:rsidR="093CE1C9" w:rsidP="20C67C62" w:rsidRDefault="53962D3A" w14:paraId="725FBE57" w14:textId="3EDF029C">
            <w:pPr>
              <w:spacing w:line="240" w:lineRule="auto"/>
              <w:jc w:val="left"/>
              <w:rPr>
                <w:rStyle w:val="eop"/>
                <w:sz w:val="20"/>
                <w:szCs w:val="20"/>
              </w:rPr>
            </w:pPr>
            <w:r w:rsidRPr="366A2357">
              <w:rPr>
                <w:rStyle w:val="normaltextrun"/>
                <w:sz w:val="20"/>
                <w:szCs w:val="20"/>
              </w:rPr>
              <w:t>SYSTEM_ZEWNETRZNY_PODMIOTU_LECZNICZEGO</w:t>
            </w:r>
          </w:p>
        </w:tc>
        <w:tc>
          <w:tcPr>
            <w:tcW w:w="2976" w:type="dxa"/>
          </w:tcPr>
          <w:p w:rsidR="093CE1C9" w:rsidP="20C67C62" w:rsidRDefault="093CE1C9" w14:paraId="4B00D9DC" w14:textId="42CDBCF7">
            <w:pPr>
              <w:spacing w:before="60" w:after="60" w:line="240" w:lineRule="auto"/>
              <w:rPr>
                <w:sz w:val="18"/>
                <w:szCs w:val="18"/>
              </w:rPr>
            </w:pPr>
            <w:r w:rsidRPr="20C67C62">
              <w:rPr>
                <w:rStyle w:val="normaltextrun"/>
                <w:sz w:val="18"/>
                <w:szCs w:val="18"/>
              </w:rPr>
              <w:t>LEKARZ_LEK_DENTYSTA_FELCZER</w:t>
            </w:r>
            <w:r>
              <w:br/>
            </w:r>
            <w:r w:rsidRPr="20C67C62">
              <w:rPr>
                <w:rStyle w:val="normaltextrun"/>
                <w:sz w:val="18"/>
                <w:szCs w:val="18"/>
              </w:rPr>
              <w:t>PIELEGNIARKA_POLOZNA KOORDYNATOR</w:t>
            </w:r>
          </w:p>
          <w:p w:rsidR="20C67C62" w:rsidP="20C67C62" w:rsidRDefault="20C67C62" w14:paraId="1F8D1F91" w14:textId="5661CC4F">
            <w:pPr>
              <w:spacing w:line="240" w:lineRule="auto"/>
              <w:rPr>
                <w:rStyle w:val="normaltextrun"/>
                <w:sz w:val="18"/>
                <w:szCs w:val="18"/>
              </w:rPr>
            </w:pPr>
          </w:p>
        </w:tc>
      </w:tr>
      <w:tr w:rsidR="42C07A14" w:rsidTr="0BD37988" w14:paraId="6EF0A712" w14:textId="77777777">
        <w:trPr>
          <w:cantSplit/>
          <w:trHeight w:val="300"/>
        </w:trPr>
        <w:tc>
          <w:tcPr>
            <w:tcW w:w="4106" w:type="dxa"/>
          </w:tcPr>
          <w:p w:rsidR="15F2C3CF" w:rsidP="42C07A14" w:rsidRDefault="15F2C3CF" w14:paraId="4B5F7C9A" w14:textId="02BB5381">
            <w:pPr>
              <w:spacing w:line="240" w:lineRule="auto"/>
              <w:rPr>
                <w:rStyle w:val="spellingerror"/>
                <w:b/>
                <w:bCs/>
                <w:sz w:val="19"/>
                <w:szCs w:val="19"/>
              </w:rPr>
            </w:pPr>
            <w:proofErr w:type="spellStart"/>
            <w:r w:rsidRPr="42C07A14">
              <w:rPr>
                <w:rStyle w:val="spellingerror"/>
                <w:b/>
                <w:bCs/>
                <w:sz w:val="19"/>
                <w:szCs w:val="19"/>
              </w:rPr>
              <w:t>zapisAnulowaniaHarmonogramuPlanuOpiekiMedycznej</w:t>
            </w:r>
            <w:proofErr w:type="spellEnd"/>
          </w:p>
        </w:tc>
        <w:tc>
          <w:tcPr>
            <w:tcW w:w="1985" w:type="dxa"/>
          </w:tcPr>
          <w:p w:rsidR="13E143CB" w:rsidP="42C07A14" w:rsidRDefault="13E143CB" w14:paraId="3B25E0DA" w14:textId="3EDF029C">
            <w:pPr>
              <w:spacing w:line="240" w:lineRule="auto"/>
              <w:jc w:val="left"/>
              <w:rPr>
                <w:rStyle w:val="eop"/>
                <w:sz w:val="20"/>
                <w:szCs w:val="20"/>
              </w:rPr>
            </w:pPr>
            <w:r w:rsidRPr="42C07A14">
              <w:rPr>
                <w:rStyle w:val="normaltextrun"/>
                <w:sz w:val="20"/>
                <w:szCs w:val="20"/>
              </w:rPr>
              <w:t>SYSTEM_ZEWNETRZNY_PODMIOTU_LECZNICZEGO</w:t>
            </w:r>
          </w:p>
          <w:p w:rsidR="42C07A14" w:rsidP="42C07A14" w:rsidRDefault="42C07A14" w14:paraId="478E632E" w14:textId="109E9DF8">
            <w:pPr>
              <w:spacing w:line="240" w:lineRule="auto"/>
              <w:jc w:val="left"/>
              <w:rPr>
                <w:rStyle w:val="normaltextrun"/>
                <w:sz w:val="20"/>
                <w:szCs w:val="20"/>
              </w:rPr>
            </w:pPr>
          </w:p>
        </w:tc>
        <w:tc>
          <w:tcPr>
            <w:tcW w:w="2976" w:type="dxa"/>
          </w:tcPr>
          <w:p w:rsidR="13E143CB" w:rsidP="42C07A14" w:rsidRDefault="13E143CB" w14:paraId="7330AADA" w14:textId="584A6248">
            <w:pPr>
              <w:spacing w:before="60" w:after="60" w:line="240" w:lineRule="auto"/>
              <w:rPr>
                <w:rStyle w:val="normaltextrun"/>
                <w:sz w:val="18"/>
                <w:szCs w:val="18"/>
              </w:rPr>
            </w:pPr>
            <w:r w:rsidRPr="42C07A14">
              <w:rPr>
                <w:rStyle w:val="normaltextrun"/>
                <w:sz w:val="18"/>
                <w:szCs w:val="18"/>
              </w:rPr>
              <w:t>LEKARZ_LEK_DENTYSTA_FELCZER</w:t>
            </w:r>
            <w:r>
              <w:br/>
            </w:r>
            <w:r w:rsidRPr="42C07A14">
              <w:rPr>
                <w:rStyle w:val="normaltextrun"/>
                <w:sz w:val="18"/>
                <w:szCs w:val="18"/>
              </w:rPr>
              <w:t>PIELEGNIARKA_POLOZNA</w:t>
            </w:r>
          </w:p>
          <w:p w:rsidR="13E143CB" w:rsidP="42C07A14" w:rsidRDefault="13E143CB" w14:paraId="4A82CBE1" w14:textId="56669CAD">
            <w:pPr>
              <w:spacing w:line="240" w:lineRule="auto"/>
              <w:rPr>
                <w:sz w:val="18"/>
                <w:szCs w:val="18"/>
              </w:rPr>
            </w:pPr>
            <w:r w:rsidRPr="42C07A14">
              <w:rPr>
                <w:rStyle w:val="normaltextrun"/>
                <w:sz w:val="18"/>
                <w:szCs w:val="18"/>
              </w:rPr>
              <w:t>KOORDYNATOR</w:t>
            </w:r>
          </w:p>
          <w:p w:rsidR="42C07A14" w:rsidP="42C07A14" w:rsidRDefault="42C07A14" w14:paraId="4D8EF450" w14:textId="5CCA148B">
            <w:pPr>
              <w:spacing w:line="240" w:lineRule="auto"/>
              <w:rPr>
                <w:rStyle w:val="normaltextrun"/>
                <w:sz w:val="18"/>
                <w:szCs w:val="18"/>
              </w:rPr>
            </w:pPr>
          </w:p>
        </w:tc>
      </w:tr>
      <w:tr w:rsidR="00353B54" w:rsidTr="00353B54" w14:paraId="22080B35" w14:textId="77777777">
        <w:trPr>
          <w:trHeight w:val="300"/>
        </w:trPr>
        <w:tc>
          <w:tcPr>
            <w:tcW w:w="4106" w:type="dxa"/>
          </w:tcPr>
          <w:p w:rsidRPr="42C07A14" w:rsidR="00353B54" w:rsidP="00D30D0F" w:rsidRDefault="00353B54" w14:paraId="1472FEFC" w14:textId="77777777">
            <w:pPr>
              <w:spacing w:line="240" w:lineRule="auto"/>
              <w:rPr>
                <w:rStyle w:val="spellingerror"/>
                <w:b/>
                <w:bCs/>
                <w:sz w:val="19"/>
                <w:szCs w:val="19"/>
              </w:rPr>
            </w:pPr>
            <w:bookmarkStart w:name="_Toc501107033" w:id="182"/>
            <w:bookmarkStart w:name="_Toc1402471" w:id="183"/>
            <w:bookmarkStart w:name="_Toc49411566" w:id="184"/>
            <w:r>
              <w:rPr>
                <w:rStyle w:val="spellingerror"/>
                <w:b/>
                <w:bCs/>
                <w:sz w:val="19"/>
                <w:szCs w:val="19"/>
              </w:rPr>
              <w:t>pobranieListyWersjiHistorycznychHarmonogramuPlanuOpiekiMedycznej</w:t>
            </w:r>
          </w:p>
        </w:tc>
        <w:tc>
          <w:tcPr>
            <w:tcW w:w="1985" w:type="dxa"/>
          </w:tcPr>
          <w:p w:rsidR="00353B54" w:rsidP="00D30D0F" w:rsidRDefault="00353B54" w14:paraId="1AACBED3" w14:textId="77777777">
            <w:pPr>
              <w:spacing w:line="240" w:lineRule="auto"/>
              <w:jc w:val="left"/>
              <w:rPr>
                <w:rStyle w:val="eop"/>
                <w:sz w:val="20"/>
                <w:szCs w:val="20"/>
              </w:rPr>
            </w:pPr>
            <w:r w:rsidRPr="42C07A14">
              <w:rPr>
                <w:rStyle w:val="normaltextrun"/>
                <w:sz w:val="20"/>
                <w:szCs w:val="20"/>
              </w:rPr>
              <w:t>SYSTEM_ZEWNETRZNY_PODMIOTU_LECZNICZEGO</w:t>
            </w:r>
          </w:p>
          <w:p w:rsidRPr="42C07A14" w:rsidR="00353B54" w:rsidP="00D30D0F" w:rsidRDefault="00353B54" w14:paraId="70215DBF" w14:textId="77777777">
            <w:pPr>
              <w:spacing w:line="240" w:lineRule="auto"/>
              <w:jc w:val="left"/>
              <w:rPr>
                <w:rStyle w:val="normaltextrun"/>
                <w:sz w:val="20"/>
                <w:szCs w:val="20"/>
              </w:rPr>
            </w:pPr>
          </w:p>
        </w:tc>
        <w:tc>
          <w:tcPr>
            <w:tcW w:w="2976" w:type="dxa"/>
          </w:tcPr>
          <w:p w:rsidR="00353B54" w:rsidP="00D30D0F" w:rsidRDefault="00353B54" w14:paraId="4B1651F6" w14:textId="77777777">
            <w:pPr>
              <w:spacing w:before="60" w:after="60" w:line="240" w:lineRule="auto"/>
              <w:rPr>
                <w:rStyle w:val="normaltextrun"/>
                <w:sz w:val="18"/>
                <w:szCs w:val="18"/>
              </w:rPr>
            </w:pPr>
            <w:r w:rsidRPr="42C07A14">
              <w:rPr>
                <w:rStyle w:val="normaltextrun"/>
                <w:sz w:val="18"/>
                <w:szCs w:val="18"/>
              </w:rPr>
              <w:t>LEKARZ_LEK_DENTYSTA_FELCZER</w:t>
            </w:r>
            <w:r>
              <w:br/>
            </w:r>
            <w:r w:rsidRPr="42C07A14">
              <w:rPr>
                <w:rStyle w:val="normaltextrun"/>
                <w:sz w:val="18"/>
                <w:szCs w:val="18"/>
              </w:rPr>
              <w:t>PIELEGNIARKA_POLOZNA</w:t>
            </w:r>
          </w:p>
          <w:p w:rsidR="00353B54" w:rsidP="00D30D0F" w:rsidRDefault="00353B54" w14:paraId="325321A9" w14:textId="77777777">
            <w:pPr>
              <w:spacing w:line="240" w:lineRule="auto"/>
              <w:rPr>
                <w:sz w:val="18"/>
                <w:szCs w:val="18"/>
              </w:rPr>
            </w:pPr>
            <w:r w:rsidRPr="42C07A14">
              <w:rPr>
                <w:rStyle w:val="normaltextrun"/>
                <w:sz w:val="18"/>
                <w:szCs w:val="18"/>
              </w:rPr>
              <w:t>KOORDYNATOR</w:t>
            </w:r>
          </w:p>
          <w:p w:rsidRPr="42C07A14" w:rsidR="00353B54" w:rsidP="00D30D0F" w:rsidRDefault="00353B54" w14:paraId="3A3F1B53" w14:textId="77777777">
            <w:pPr>
              <w:spacing w:before="60" w:after="60" w:line="240" w:lineRule="auto"/>
              <w:rPr>
                <w:rStyle w:val="normaltextrun"/>
                <w:sz w:val="18"/>
                <w:szCs w:val="18"/>
              </w:rPr>
            </w:pPr>
          </w:p>
        </w:tc>
      </w:tr>
      <w:tr w:rsidR="00353B54" w:rsidTr="00353B54" w14:paraId="4C52BC48" w14:textId="77777777">
        <w:trPr>
          <w:trHeight w:val="300"/>
        </w:trPr>
        <w:tc>
          <w:tcPr>
            <w:tcW w:w="4106" w:type="dxa"/>
          </w:tcPr>
          <w:p w:rsidRPr="42C07A14" w:rsidR="00353B54" w:rsidP="00D30D0F" w:rsidRDefault="00353B54" w14:paraId="29A2B1BE" w14:textId="77777777">
            <w:pPr>
              <w:spacing w:line="240" w:lineRule="auto"/>
              <w:rPr>
                <w:rStyle w:val="spellingerror"/>
                <w:b/>
                <w:bCs/>
                <w:sz w:val="19"/>
                <w:szCs w:val="19"/>
              </w:rPr>
            </w:pPr>
            <w:proofErr w:type="spellStart"/>
            <w:r>
              <w:rPr>
                <w:rStyle w:val="spellingerror"/>
                <w:b/>
                <w:bCs/>
                <w:sz w:val="19"/>
                <w:szCs w:val="19"/>
              </w:rPr>
              <w:t>odczytWersjiHistorycznejHarmonogramuPlanuOpiekiMedycznej</w:t>
            </w:r>
            <w:proofErr w:type="spellEnd"/>
          </w:p>
        </w:tc>
        <w:tc>
          <w:tcPr>
            <w:tcW w:w="1985" w:type="dxa"/>
          </w:tcPr>
          <w:p w:rsidR="00353B54" w:rsidP="00D30D0F" w:rsidRDefault="00353B54" w14:paraId="6189966B" w14:textId="77777777">
            <w:pPr>
              <w:spacing w:line="240" w:lineRule="auto"/>
              <w:jc w:val="left"/>
              <w:rPr>
                <w:rStyle w:val="eop"/>
                <w:sz w:val="20"/>
                <w:szCs w:val="20"/>
              </w:rPr>
            </w:pPr>
            <w:r w:rsidRPr="42C07A14">
              <w:rPr>
                <w:rStyle w:val="normaltextrun"/>
                <w:sz w:val="20"/>
                <w:szCs w:val="20"/>
              </w:rPr>
              <w:t>SYSTEM_ZEWNETRZNY_PODMIOTU_LECZNICZEGO</w:t>
            </w:r>
          </w:p>
          <w:p w:rsidRPr="42C07A14" w:rsidR="00353B54" w:rsidP="00D30D0F" w:rsidRDefault="00353B54" w14:paraId="765C8340" w14:textId="77777777">
            <w:pPr>
              <w:spacing w:line="240" w:lineRule="auto"/>
              <w:jc w:val="left"/>
              <w:rPr>
                <w:rStyle w:val="normaltextrun"/>
                <w:sz w:val="20"/>
                <w:szCs w:val="20"/>
              </w:rPr>
            </w:pPr>
          </w:p>
        </w:tc>
        <w:tc>
          <w:tcPr>
            <w:tcW w:w="2976" w:type="dxa"/>
          </w:tcPr>
          <w:p w:rsidR="00353B54" w:rsidP="00D30D0F" w:rsidRDefault="00353B54" w14:paraId="56241C2B" w14:textId="77777777">
            <w:pPr>
              <w:spacing w:before="60" w:after="60" w:line="240" w:lineRule="auto"/>
              <w:rPr>
                <w:rStyle w:val="normaltextrun"/>
                <w:sz w:val="18"/>
                <w:szCs w:val="18"/>
              </w:rPr>
            </w:pPr>
            <w:r w:rsidRPr="42C07A14">
              <w:rPr>
                <w:rStyle w:val="normaltextrun"/>
                <w:sz w:val="18"/>
                <w:szCs w:val="18"/>
              </w:rPr>
              <w:t>LEKARZ_LEK_DENTYSTA_FELCZER</w:t>
            </w:r>
            <w:r>
              <w:br/>
            </w:r>
            <w:r w:rsidRPr="42C07A14">
              <w:rPr>
                <w:rStyle w:val="normaltextrun"/>
                <w:sz w:val="18"/>
                <w:szCs w:val="18"/>
              </w:rPr>
              <w:t>PIELEGNIARKA_POLOZNA</w:t>
            </w:r>
          </w:p>
          <w:p w:rsidR="00353B54" w:rsidP="00D30D0F" w:rsidRDefault="00353B54" w14:paraId="42598971" w14:textId="77777777">
            <w:pPr>
              <w:spacing w:line="240" w:lineRule="auto"/>
              <w:rPr>
                <w:sz w:val="18"/>
                <w:szCs w:val="18"/>
              </w:rPr>
            </w:pPr>
            <w:r w:rsidRPr="42C07A14">
              <w:rPr>
                <w:rStyle w:val="normaltextrun"/>
                <w:sz w:val="18"/>
                <w:szCs w:val="18"/>
              </w:rPr>
              <w:t>KOORDYNATOR</w:t>
            </w:r>
          </w:p>
          <w:p w:rsidRPr="42C07A14" w:rsidR="00353B54" w:rsidP="00D30D0F" w:rsidRDefault="00353B54" w14:paraId="7FFA9C7F" w14:textId="77777777">
            <w:pPr>
              <w:spacing w:before="60" w:after="60" w:line="240" w:lineRule="auto"/>
              <w:rPr>
                <w:rStyle w:val="normaltextrun"/>
                <w:sz w:val="18"/>
                <w:szCs w:val="18"/>
              </w:rPr>
            </w:pPr>
          </w:p>
        </w:tc>
      </w:tr>
    </w:tbl>
    <w:p w:rsidR="00353B54" w:rsidP="00394173" w:rsidRDefault="00353B54" w14:paraId="424163BE" w14:textId="77777777">
      <w:pPr>
        <w:spacing w:line="288" w:lineRule="auto"/>
        <w:rPr>
          <w:rStyle w:val="normaltextrun"/>
          <w:color w:val="000000"/>
          <w:szCs w:val="22"/>
          <w:shd w:val="clear" w:color="auto" w:fill="FFFFFF"/>
        </w:rPr>
      </w:pPr>
    </w:p>
    <w:p w:rsidRPr="00C93E94" w:rsidR="00394173" w:rsidP="00394173" w:rsidRDefault="00394173" w14:paraId="62AF59A8" w14:textId="2A596340">
      <w:pPr>
        <w:spacing w:line="288" w:lineRule="auto"/>
      </w:pPr>
      <w:r>
        <w:rPr>
          <w:rStyle w:val="normaltextrun"/>
          <w:color w:val="000000"/>
          <w:szCs w:val="22"/>
          <w:shd w:val="clear" w:color="auto" w:fill="FFFFFF"/>
        </w:rPr>
        <w:t>W innych przypadkach wywołanie zakończy się zwróceniem błędu.</w:t>
      </w:r>
      <w:r>
        <w:rPr>
          <w:rStyle w:val="eop"/>
          <w:color w:val="000000"/>
          <w:szCs w:val="22"/>
          <w:shd w:val="clear" w:color="auto" w:fill="FFFFFF"/>
        </w:rPr>
        <w:t> </w:t>
      </w:r>
    </w:p>
    <w:p w:rsidRPr="004D4AC6" w:rsidR="00E46697" w:rsidP="008F179A" w:rsidRDefault="72FC0503" w14:paraId="18A7674A" w14:textId="550B20BD">
      <w:pPr>
        <w:pStyle w:val="Nagwek2"/>
      </w:pPr>
      <w:bookmarkStart w:name="_Toc489968940" w:id="185"/>
      <w:bookmarkStart w:name="_Toc501107034" w:id="186"/>
      <w:bookmarkStart w:name="_Toc1402472" w:id="187"/>
      <w:bookmarkStart w:name="_Toc49411567" w:id="188"/>
      <w:bookmarkStart w:name="_Toc113871503" w:id="189"/>
      <w:bookmarkStart w:name="_Toc133496044" w:id="190"/>
      <w:bookmarkEnd w:id="182"/>
      <w:bookmarkEnd w:id="183"/>
      <w:bookmarkEnd w:id="184"/>
      <w:bookmarkEnd w:id="185"/>
      <w:r>
        <w:t>Scenariusze wywoływania usług</w:t>
      </w:r>
      <w:bookmarkEnd w:id="186"/>
      <w:bookmarkEnd w:id="187"/>
      <w:bookmarkEnd w:id="188"/>
      <w:bookmarkEnd w:id="189"/>
      <w:bookmarkEnd w:id="190"/>
    </w:p>
    <w:p w:rsidR="007400AD" w:rsidP="00383E1D" w:rsidRDefault="1D6AFE6E" w14:paraId="2D37B192" w14:textId="578AF0BA">
      <w:pPr>
        <w:pStyle w:val="Nagwek3"/>
      </w:pPr>
      <w:bookmarkStart w:name="_Toc487461995" w:id="191"/>
      <w:bookmarkStart w:name="_Toc501107035" w:id="192"/>
      <w:bookmarkStart w:name="_Toc1402473" w:id="193"/>
      <w:bookmarkStart w:name="_Toc35862025" w:id="194"/>
      <w:bookmarkStart w:name="_Toc133496045" w:id="195"/>
      <w:r>
        <w:t>System Zewnętrzny Podmiotu Leczniczego</w:t>
      </w:r>
      <w:bookmarkEnd w:id="191"/>
      <w:bookmarkEnd w:id="192"/>
      <w:bookmarkEnd w:id="193"/>
      <w:bookmarkEnd w:id="194"/>
      <w:bookmarkEnd w:id="195"/>
    </w:p>
    <w:p w:rsidRPr="00C93E94" w:rsidR="00B338C1" w:rsidP="366A2357" w:rsidRDefault="29F04F2C" w14:paraId="798B9DD6" w14:textId="0CCDC05C">
      <w:pPr>
        <w:spacing w:line="288" w:lineRule="auto"/>
      </w:pPr>
      <w:r>
        <w:t>Wywoływanie usług przez System zewnętrzny podmiotu leczniczego odbywa się wg następującego porządku:</w:t>
      </w:r>
    </w:p>
    <w:p w:rsidR="00B338C1" w:rsidP="00B338C1" w:rsidRDefault="29F04F2C" w14:paraId="5091DC98" w14:textId="51243269">
      <w:pPr>
        <w:pStyle w:val="Akapitzlist"/>
        <w:numPr>
          <w:ilvl w:val="0"/>
          <w:numId w:val="35"/>
        </w:numPr>
        <w:spacing w:line="288" w:lineRule="auto"/>
        <w:rPr>
          <w:rFonts w:ascii="Arial" w:hAnsi="Arial" w:cs="Arial"/>
        </w:rPr>
      </w:pPr>
      <w:r w:rsidRPr="366A2357">
        <w:rPr>
          <w:rFonts w:ascii="Arial" w:hAnsi="Arial" w:cs="Arial"/>
          <w:u w:val="single"/>
        </w:rPr>
        <w:t>Zapis indywidualnego planu opieki medycznej</w:t>
      </w:r>
      <w:r w:rsidRPr="366A2357">
        <w:rPr>
          <w:rFonts w:ascii="Arial" w:hAnsi="Arial" w:cs="Arial"/>
        </w:rPr>
        <w:t xml:space="preserve">: </w:t>
      </w:r>
      <w:proofErr w:type="spellStart"/>
      <w:r w:rsidRPr="366A2357" w:rsidR="2ABF668C">
        <w:rPr>
          <w:rFonts w:ascii="Arial" w:hAnsi="Arial" w:cs="Arial"/>
          <w:b/>
          <w:bCs/>
        </w:rPr>
        <w:t>zapisPlanuOpiekiMedycznej</w:t>
      </w:r>
      <w:proofErr w:type="spellEnd"/>
      <w:r w:rsidRPr="366A2357" w:rsidR="499D6A9E">
        <w:rPr>
          <w:rFonts w:ascii="Arial" w:hAnsi="Arial" w:cs="Arial"/>
          <w:b/>
          <w:bCs/>
        </w:rPr>
        <w:t xml:space="preserve"> </w:t>
      </w:r>
      <w:r w:rsidRPr="366A2357">
        <w:rPr>
          <w:rFonts w:ascii="Arial" w:hAnsi="Arial" w:cs="Arial"/>
        </w:rPr>
        <w:t xml:space="preserve">– w parametrze przekazuje się treść dokumentu indywidualnego planu opieki </w:t>
      </w:r>
      <w:proofErr w:type="spellStart"/>
      <w:r w:rsidRPr="366A2357">
        <w:rPr>
          <w:rFonts w:ascii="Arial" w:hAnsi="Arial" w:cs="Arial"/>
        </w:rPr>
        <w:t>mdycznej</w:t>
      </w:r>
      <w:proofErr w:type="spellEnd"/>
      <w:r w:rsidRPr="366A2357">
        <w:rPr>
          <w:rFonts w:ascii="Arial" w:hAnsi="Arial" w:cs="Arial"/>
        </w:rPr>
        <w:t>.</w:t>
      </w:r>
    </w:p>
    <w:p w:rsidR="003563F3" w:rsidP="003563F3" w:rsidRDefault="5D24CF1F" w14:paraId="7C93E7CB" w14:textId="2D950EE7">
      <w:pPr>
        <w:pStyle w:val="Akapitzlist"/>
        <w:numPr>
          <w:ilvl w:val="0"/>
          <w:numId w:val="35"/>
        </w:numPr>
        <w:spacing w:line="288" w:lineRule="auto"/>
        <w:rPr>
          <w:rFonts w:ascii="Arial" w:hAnsi="Arial" w:cs="Arial"/>
        </w:rPr>
      </w:pPr>
      <w:r w:rsidRPr="366A2357">
        <w:rPr>
          <w:rFonts w:ascii="Arial" w:hAnsi="Arial" w:cs="Arial"/>
          <w:u w:val="single"/>
        </w:rPr>
        <w:t>Uaktualnienie indywidualnego planu opieki medycznej</w:t>
      </w:r>
      <w:r w:rsidRPr="366A2357">
        <w:rPr>
          <w:rFonts w:ascii="Arial" w:hAnsi="Arial" w:cs="Arial"/>
        </w:rPr>
        <w:t xml:space="preserve">: </w:t>
      </w:r>
      <w:proofErr w:type="spellStart"/>
      <w:r w:rsidRPr="366A2357">
        <w:rPr>
          <w:rFonts w:ascii="Arial" w:hAnsi="Arial" w:cs="Arial"/>
          <w:b/>
          <w:bCs/>
        </w:rPr>
        <w:t>zapisPlanuOpiekiMedycznej</w:t>
      </w:r>
      <w:proofErr w:type="spellEnd"/>
      <w:r w:rsidRPr="366A2357">
        <w:rPr>
          <w:rFonts w:ascii="Arial" w:hAnsi="Arial" w:cs="Arial"/>
          <w:b/>
          <w:bCs/>
        </w:rPr>
        <w:t xml:space="preserve"> </w:t>
      </w:r>
      <w:r w:rsidRPr="366A2357">
        <w:rPr>
          <w:rFonts w:ascii="Arial" w:hAnsi="Arial" w:cs="Arial"/>
        </w:rPr>
        <w:t xml:space="preserve">– w parametrze przekazuje się treść dokumentu zawierającą </w:t>
      </w:r>
      <w:r w:rsidRPr="366A2357" w:rsidR="49051698">
        <w:rPr>
          <w:rFonts w:ascii="Arial" w:hAnsi="Arial" w:cs="Arial"/>
        </w:rPr>
        <w:t xml:space="preserve">kolejną </w:t>
      </w:r>
      <w:r w:rsidRPr="366A2357" w:rsidR="32783717">
        <w:rPr>
          <w:rFonts w:ascii="Arial" w:hAnsi="Arial" w:cs="Arial"/>
        </w:rPr>
        <w:t xml:space="preserve">wersję </w:t>
      </w:r>
      <w:r w:rsidRPr="366A2357" w:rsidR="1FCBFA7C">
        <w:rPr>
          <w:rFonts w:ascii="Arial" w:hAnsi="Arial" w:cs="Arial"/>
        </w:rPr>
        <w:t>indywidualnego planu opieki m</w:t>
      </w:r>
      <w:r w:rsidRPr="366A2357" w:rsidR="7555E908">
        <w:rPr>
          <w:rFonts w:ascii="Arial" w:hAnsi="Arial" w:cs="Arial"/>
        </w:rPr>
        <w:t>e</w:t>
      </w:r>
      <w:r w:rsidRPr="366A2357" w:rsidR="1FCBFA7C">
        <w:rPr>
          <w:rFonts w:ascii="Arial" w:hAnsi="Arial" w:cs="Arial"/>
        </w:rPr>
        <w:t>dycznej</w:t>
      </w:r>
      <w:r w:rsidRPr="366A2357">
        <w:rPr>
          <w:rFonts w:ascii="Arial" w:hAnsi="Arial" w:cs="Arial"/>
        </w:rPr>
        <w:t>.</w:t>
      </w:r>
    </w:p>
    <w:p w:rsidR="004105CA" w:rsidP="00B338C1" w:rsidRDefault="06494CAF" w14:paraId="6562AFC2" w14:textId="39070AFC">
      <w:pPr>
        <w:pStyle w:val="Akapitzlist"/>
        <w:numPr>
          <w:ilvl w:val="0"/>
          <w:numId w:val="35"/>
        </w:numPr>
        <w:spacing w:line="288" w:lineRule="auto"/>
        <w:rPr>
          <w:rFonts w:ascii="Arial" w:hAnsi="Arial" w:cs="Arial"/>
        </w:rPr>
      </w:pPr>
      <w:r w:rsidRPr="366A2357">
        <w:rPr>
          <w:rFonts w:ascii="Arial" w:hAnsi="Arial" w:cs="Arial"/>
        </w:rPr>
        <w:t xml:space="preserve">Przeglądanie </w:t>
      </w:r>
      <w:r w:rsidRPr="366A2357" w:rsidR="0A0AFBBB">
        <w:rPr>
          <w:rFonts w:ascii="Arial" w:hAnsi="Arial" w:cs="Arial"/>
        </w:rPr>
        <w:t xml:space="preserve">bieżących </w:t>
      </w:r>
      <w:r w:rsidRPr="366A2357" w:rsidR="007026C7">
        <w:rPr>
          <w:rFonts w:ascii="Arial" w:hAnsi="Arial" w:cs="Arial"/>
        </w:rPr>
        <w:t xml:space="preserve">wersji </w:t>
      </w:r>
      <w:r w:rsidRPr="366A2357">
        <w:rPr>
          <w:rFonts w:ascii="Arial" w:hAnsi="Arial" w:cs="Arial"/>
        </w:rPr>
        <w:t>dokumentów</w:t>
      </w:r>
      <w:r w:rsidRPr="366A2357" w:rsidR="4DEF6491">
        <w:rPr>
          <w:rFonts w:ascii="Arial" w:hAnsi="Arial" w:cs="Arial"/>
        </w:rPr>
        <w:t>:</w:t>
      </w:r>
    </w:p>
    <w:p w:rsidR="007C68A1" w:rsidP="007408DA" w:rsidRDefault="020E2AFE" w14:paraId="3A9FBC07" w14:textId="43AA9B93">
      <w:pPr>
        <w:pStyle w:val="Akapitzlist"/>
        <w:numPr>
          <w:ilvl w:val="1"/>
          <w:numId w:val="35"/>
        </w:numPr>
        <w:spacing w:line="288" w:lineRule="auto"/>
        <w:rPr>
          <w:rFonts w:ascii="Arial" w:hAnsi="Arial" w:cs="Arial"/>
        </w:rPr>
      </w:pPr>
      <w:proofErr w:type="spellStart"/>
      <w:r w:rsidRPr="366A2357">
        <w:rPr>
          <w:rFonts w:ascii="Arial" w:hAnsi="Arial" w:cs="Arial"/>
          <w:b/>
          <w:bCs/>
        </w:rPr>
        <w:t>wyszukaniePlanowOpiekiMedycznejUslugobiorcy</w:t>
      </w:r>
      <w:proofErr w:type="spellEnd"/>
      <w:r w:rsidRPr="366A2357">
        <w:rPr>
          <w:rFonts w:ascii="Arial" w:hAnsi="Arial" w:cs="Arial"/>
        </w:rPr>
        <w:t xml:space="preserve"> </w:t>
      </w:r>
      <w:r w:rsidRPr="366A2357" w:rsidR="04F3DC40">
        <w:rPr>
          <w:rFonts w:ascii="Arial" w:hAnsi="Arial" w:cs="Arial"/>
        </w:rPr>
        <w:t>- w parametrach określa się kryteria wyszukiwania</w:t>
      </w:r>
    </w:p>
    <w:p w:rsidR="00DB0B4A" w:rsidP="007408DA" w:rsidRDefault="253B14CF" w14:paraId="7E238AC2" w14:textId="3FD9B607">
      <w:pPr>
        <w:pStyle w:val="Akapitzlist"/>
        <w:numPr>
          <w:ilvl w:val="1"/>
          <w:numId w:val="35"/>
        </w:numPr>
        <w:spacing w:line="288" w:lineRule="auto"/>
        <w:rPr>
          <w:rFonts w:ascii="Arial" w:hAnsi="Arial" w:cs="Arial"/>
        </w:rPr>
      </w:pPr>
      <w:proofErr w:type="spellStart"/>
      <w:r w:rsidRPr="366A2357">
        <w:rPr>
          <w:rFonts w:ascii="Arial" w:hAnsi="Arial" w:cs="Arial"/>
          <w:b/>
          <w:bCs/>
        </w:rPr>
        <w:t>wyszukaniePlanowOpiekiMedycznejWystawcy</w:t>
      </w:r>
      <w:proofErr w:type="spellEnd"/>
      <w:r w:rsidRPr="366A2357" w:rsidR="04F3DC40">
        <w:rPr>
          <w:rFonts w:ascii="Arial" w:hAnsi="Arial" w:cs="Arial"/>
        </w:rPr>
        <w:t xml:space="preserve"> -</w:t>
      </w:r>
      <w:r w:rsidR="04F3DC40">
        <w:t xml:space="preserve"> </w:t>
      </w:r>
      <w:r w:rsidRPr="366A2357" w:rsidR="04F3DC40">
        <w:rPr>
          <w:rFonts w:ascii="Arial" w:hAnsi="Arial" w:cs="Arial"/>
        </w:rPr>
        <w:t>w parametrach określa się kryteria wyszukiwania</w:t>
      </w:r>
    </w:p>
    <w:p w:rsidR="00E53923" w:rsidP="007408DA" w:rsidRDefault="04F3DC40" w14:paraId="6FBBA3B0" w14:textId="562244DF">
      <w:pPr>
        <w:pStyle w:val="Akapitzlist"/>
        <w:numPr>
          <w:ilvl w:val="1"/>
          <w:numId w:val="35"/>
        </w:numPr>
        <w:spacing w:line="288" w:lineRule="auto"/>
        <w:rPr>
          <w:rFonts w:ascii="Arial" w:hAnsi="Arial" w:cs="Arial"/>
        </w:rPr>
      </w:pPr>
      <w:proofErr w:type="spellStart"/>
      <w:r w:rsidRPr="366A2357">
        <w:rPr>
          <w:rFonts w:ascii="Arial" w:hAnsi="Arial" w:cs="Arial"/>
          <w:b/>
          <w:bCs/>
        </w:rPr>
        <w:t>odczytPlanuOpiekiMedycznej</w:t>
      </w:r>
      <w:proofErr w:type="spellEnd"/>
      <w:r w:rsidRPr="366A2357">
        <w:rPr>
          <w:rFonts w:ascii="Arial" w:hAnsi="Arial" w:cs="Arial"/>
        </w:rPr>
        <w:t xml:space="preserve"> - w parametrach przekazuje się identyfikator dokumentu</w:t>
      </w:r>
    </w:p>
    <w:p w:rsidR="00E53923" w:rsidP="00E53923" w:rsidRDefault="04F3DC40" w14:paraId="416BF900" w14:textId="5B98734A">
      <w:pPr>
        <w:pStyle w:val="Akapitzlist"/>
        <w:numPr>
          <w:ilvl w:val="0"/>
          <w:numId w:val="35"/>
        </w:numPr>
        <w:spacing w:line="288" w:lineRule="auto"/>
        <w:rPr>
          <w:rFonts w:ascii="Arial" w:hAnsi="Arial" w:cs="Arial"/>
        </w:rPr>
      </w:pPr>
      <w:r w:rsidRPr="366A2357">
        <w:rPr>
          <w:rFonts w:ascii="Arial" w:hAnsi="Arial" w:cs="Arial"/>
        </w:rPr>
        <w:t>Przeglądanie historycznych wersji dokumentów:</w:t>
      </w:r>
    </w:p>
    <w:p w:rsidR="00E53923" w:rsidP="00E53923" w:rsidRDefault="3B490438" w14:paraId="71951E12" w14:textId="6045A0B8">
      <w:pPr>
        <w:pStyle w:val="Akapitzlist"/>
        <w:numPr>
          <w:ilvl w:val="1"/>
          <w:numId w:val="35"/>
        </w:numPr>
        <w:spacing w:line="288" w:lineRule="auto"/>
        <w:rPr>
          <w:rFonts w:ascii="Arial" w:hAnsi="Arial" w:cs="Arial"/>
        </w:rPr>
      </w:pPr>
      <w:proofErr w:type="spellStart"/>
      <w:r w:rsidRPr="366A2357">
        <w:rPr>
          <w:rFonts w:ascii="Arial" w:hAnsi="Arial" w:cs="Arial"/>
          <w:b/>
          <w:bCs/>
        </w:rPr>
        <w:t>pobranieListyWersjiHistorycznychPlanuOpiekiMedycznej</w:t>
      </w:r>
      <w:proofErr w:type="spellEnd"/>
      <w:r w:rsidRPr="366A2357">
        <w:rPr>
          <w:rFonts w:ascii="Arial" w:hAnsi="Arial" w:cs="Arial"/>
        </w:rPr>
        <w:t xml:space="preserve"> - w parametrach przekazuje się identyfikator dokumentu</w:t>
      </w:r>
    </w:p>
    <w:p w:rsidRPr="00F318CA" w:rsidR="00383E1D" w:rsidP="00E53923" w:rsidRDefault="7691CDEF" w14:paraId="0B418AFC" w14:textId="413F84E5">
      <w:pPr>
        <w:pStyle w:val="Akapitzlist"/>
        <w:numPr>
          <w:ilvl w:val="1"/>
          <w:numId w:val="35"/>
        </w:numPr>
        <w:spacing w:line="288" w:lineRule="auto"/>
        <w:rPr>
          <w:rFonts w:ascii="Arial" w:hAnsi="Arial" w:cs="Arial"/>
          <w:b/>
          <w:bCs/>
        </w:rPr>
      </w:pPr>
      <w:proofErr w:type="spellStart"/>
      <w:r w:rsidRPr="366A2357">
        <w:rPr>
          <w:rFonts w:ascii="Arial" w:hAnsi="Arial" w:cs="Arial"/>
          <w:b/>
          <w:bCs/>
        </w:rPr>
        <w:t>odczytWersjiHistorycznejPlanuOpiekiMedycznej</w:t>
      </w:r>
      <w:proofErr w:type="spellEnd"/>
      <w:r w:rsidRPr="366A2357">
        <w:rPr>
          <w:rFonts w:ascii="Arial" w:hAnsi="Arial" w:cs="Arial"/>
        </w:rPr>
        <w:t xml:space="preserve"> - </w:t>
      </w:r>
      <w:r w:rsidRPr="366A2357" w:rsidR="3709C13C">
        <w:rPr>
          <w:rFonts w:ascii="Arial" w:hAnsi="Arial" w:cs="Arial"/>
        </w:rPr>
        <w:t>w parametrach przekazuje się identyfikator zbioru wersji oraz numer wersji</w:t>
      </w:r>
      <w:r w:rsidR="00217CA4">
        <w:rPr>
          <w:rFonts w:ascii="Arial" w:hAnsi="Arial" w:cs="Arial"/>
        </w:rPr>
        <w:t>.</w:t>
      </w:r>
      <w:r w:rsidRPr="00383E1D" w:rsidR="00383E1D">
        <w:rPr>
          <w:rFonts w:ascii="Arial" w:hAnsi="Arial" w:cs="Arial"/>
          <w:b/>
          <w:bCs/>
        </w:rPr>
        <w:t>pobranieListyWersjiHistorycznychHarmonogramuPlanuOpiekiMedycznej</w:t>
      </w:r>
      <w:r w:rsidRPr="005701D8" w:rsidR="00383E1D">
        <w:rPr>
          <w:rFonts w:ascii="Arial" w:hAnsi="Arial" w:cs="Arial"/>
          <w:b/>
          <w:bCs/>
        </w:rPr>
        <w:t xml:space="preserve"> </w:t>
      </w:r>
      <w:r w:rsidRPr="00F318CA" w:rsidR="00383E1D">
        <w:rPr>
          <w:rFonts w:ascii="Arial" w:hAnsi="Arial" w:cs="Arial"/>
        </w:rPr>
        <w:t>- w parametrach przekazuje się identyfikator dokumentu</w:t>
      </w:r>
    </w:p>
    <w:p w:rsidRPr="00F318CA" w:rsidR="00383E1D" w:rsidP="00E53923" w:rsidRDefault="00383E1D" w14:paraId="2D0A1EFA" w14:textId="02458467">
      <w:pPr>
        <w:pStyle w:val="Akapitzlist"/>
        <w:numPr>
          <w:ilvl w:val="1"/>
          <w:numId w:val="35"/>
        </w:numPr>
        <w:spacing w:line="288" w:lineRule="auto"/>
        <w:rPr>
          <w:rFonts w:ascii="Arial" w:hAnsi="Arial" w:cs="Arial"/>
          <w:b/>
          <w:bCs/>
        </w:rPr>
      </w:pPr>
      <w:proofErr w:type="spellStart"/>
      <w:r w:rsidRPr="00F318CA">
        <w:rPr>
          <w:rFonts w:ascii="Arial" w:hAnsi="Arial" w:cs="Arial"/>
          <w:b/>
          <w:bCs/>
        </w:rPr>
        <w:t>odczytWersjiHistorycznejHarmonogramuPlanuOpiekiMedycznej</w:t>
      </w:r>
      <w:proofErr w:type="spellEnd"/>
      <w:r w:rsidRPr="00F318CA">
        <w:rPr>
          <w:rFonts w:ascii="Arial" w:hAnsi="Arial" w:cs="Arial"/>
          <w:b/>
          <w:bCs/>
        </w:rPr>
        <w:t xml:space="preserve"> </w:t>
      </w:r>
      <w:r w:rsidRPr="00F318CA">
        <w:rPr>
          <w:rFonts w:ascii="Arial" w:hAnsi="Arial" w:cs="Arial"/>
        </w:rPr>
        <w:t>- w parametrach przekazuje się identyfikator zbioru wersji oraz numer wersji.</w:t>
      </w:r>
    </w:p>
    <w:p w:rsidRPr="00383E1D" w:rsidR="00357599" w:rsidP="00F318CA" w:rsidRDefault="00357599" w14:paraId="13552E0A" w14:textId="77777777">
      <w:pPr>
        <w:pStyle w:val="Akapitzlist"/>
        <w:spacing w:line="288" w:lineRule="auto"/>
        <w:ind w:left="1440"/>
      </w:pPr>
    </w:p>
    <w:p w:rsidRPr="00D0496E" w:rsidR="00E7116F" w:rsidP="366A2357" w:rsidRDefault="3709C13C" w14:paraId="308AF2EE" w14:textId="04FF3F97">
      <w:pPr>
        <w:pStyle w:val="Akapitzlist"/>
        <w:numPr>
          <w:ilvl w:val="0"/>
          <w:numId w:val="35"/>
        </w:numPr>
        <w:spacing w:line="288" w:lineRule="auto"/>
        <w:rPr>
          <w:rFonts w:ascii="Arial" w:hAnsi="Arial" w:cs="Arial"/>
        </w:rPr>
      </w:pPr>
      <w:r w:rsidRPr="366A2357">
        <w:rPr>
          <w:rFonts w:ascii="Arial" w:hAnsi="Arial" w:cs="Arial"/>
        </w:rPr>
        <w:t>Anulowanie</w:t>
      </w:r>
      <w:r w:rsidRPr="366A2357" w:rsidR="12A480DF">
        <w:rPr>
          <w:rFonts w:ascii="Arial" w:hAnsi="Arial" w:cs="Arial"/>
        </w:rPr>
        <w:t xml:space="preserve"> indywidualnego planu opieki medycznej</w:t>
      </w:r>
      <w:r w:rsidRPr="366A2357" w:rsidR="77257E45">
        <w:rPr>
          <w:rFonts w:ascii="Arial" w:hAnsi="Arial" w:cs="Arial"/>
        </w:rPr>
        <w:t xml:space="preserve">: </w:t>
      </w:r>
      <w:proofErr w:type="spellStart"/>
      <w:r w:rsidRPr="366A2357" w:rsidR="7555E908">
        <w:rPr>
          <w:rFonts w:ascii="Arial" w:hAnsi="Arial" w:cs="Arial"/>
          <w:b/>
          <w:bCs/>
        </w:rPr>
        <w:t>zapisAnulowaniaPlanuOpiekiMedycznej</w:t>
      </w:r>
      <w:proofErr w:type="spellEnd"/>
      <w:r w:rsidRPr="366A2357" w:rsidR="7555E908">
        <w:rPr>
          <w:rFonts w:ascii="Arial" w:hAnsi="Arial" w:cs="Arial"/>
          <w:b/>
          <w:bCs/>
        </w:rPr>
        <w:t xml:space="preserve"> - </w:t>
      </w:r>
      <w:r w:rsidRPr="366A2357" w:rsidR="03CE0BD9">
        <w:rPr>
          <w:rFonts w:ascii="Arial" w:hAnsi="Arial" w:cs="Arial"/>
        </w:rPr>
        <w:t>w parametrach określa się dokument anulowania indywidualnego planu opieki medycznej</w:t>
      </w:r>
      <w:r w:rsidRPr="366A2357" w:rsidR="6982FDFE">
        <w:rPr>
          <w:rFonts w:ascii="Arial" w:hAnsi="Arial" w:cs="Arial"/>
        </w:rPr>
        <w:t xml:space="preserve"> </w:t>
      </w:r>
    </w:p>
    <w:p w:rsidRPr="005D4873" w:rsidR="00B338C1" w:rsidP="20C67C62" w:rsidRDefault="34E35480" w14:paraId="13F15926" w14:textId="6B4EAD67">
      <w:pPr>
        <w:pStyle w:val="Akapitzlist"/>
        <w:numPr>
          <w:ilvl w:val="0"/>
          <w:numId w:val="35"/>
        </w:numPr>
        <w:spacing w:line="288" w:lineRule="auto"/>
        <w:rPr>
          <w:rFonts w:ascii="Arial" w:hAnsi="Arial" w:cs="Arial"/>
        </w:rPr>
      </w:pPr>
      <w:r w:rsidRPr="174DFDBC">
        <w:rPr>
          <w:rFonts w:ascii="Arial" w:hAnsi="Arial" w:cs="Arial"/>
          <w:u w:val="single"/>
        </w:rPr>
        <w:t>Zapis harmonogramu indywidualnego planu opieki medycznej</w:t>
      </w:r>
      <w:r w:rsidRPr="174DFDBC">
        <w:rPr>
          <w:rFonts w:ascii="Arial" w:hAnsi="Arial" w:cs="Arial"/>
        </w:rPr>
        <w:t xml:space="preserve">: </w:t>
      </w:r>
      <w:proofErr w:type="spellStart"/>
      <w:r w:rsidRPr="00862164">
        <w:rPr>
          <w:rFonts w:ascii="Arial" w:hAnsi="Arial" w:cs="Arial"/>
          <w:b/>
          <w:bCs/>
        </w:rPr>
        <w:t>zapisHarmonogramuPlanuOpiekiMedycznej</w:t>
      </w:r>
      <w:proofErr w:type="spellEnd"/>
      <w:r w:rsidRPr="00862164">
        <w:rPr>
          <w:rFonts w:ascii="Arial" w:hAnsi="Arial" w:cs="Arial"/>
          <w:b/>
          <w:bCs/>
        </w:rPr>
        <w:t xml:space="preserve"> </w:t>
      </w:r>
      <w:r w:rsidRPr="174DFDBC">
        <w:rPr>
          <w:rFonts w:ascii="Arial" w:hAnsi="Arial" w:cs="Arial"/>
        </w:rPr>
        <w:t>– w parametrze przekazuje się treść dokumentu harmonogramu indywidualnego planu opieki m</w:t>
      </w:r>
      <w:r w:rsidRPr="174DFDBC" w:rsidR="12486418">
        <w:rPr>
          <w:rFonts w:ascii="Arial" w:hAnsi="Arial" w:cs="Arial"/>
        </w:rPr>
        <w:t>e</w:t>
      </w:r>
      <w:r w:rsidRPr="174DFDBC">
        <w:rPr>
          <w:rFonts w:ascii="Arial" w:hAnsi="Arial" w:cs="Arial"/>
        </w:rPr>
        <w:t>dycznej.</w:t>
      </w:r>
    </w:p>
    <w:p w:rsidRPr="005D4873" w:rsidR="00B338C1" w:rsidP="20C67C62" w:rsidRDefault="34E35480" w14:paraId="428065ED" w14:textId="1BE8169E">
      <w:pPr>
        <w:pStyle w:val="Akapitzlist"/>
        <w:numPr>
          <w:ilvl w:val="0"/>
          <w:numId w:val="35"/>
        </w:numPr>
        <w:spacing w:line="288" w:lineRule="auto"/>
        <w:rPr>
          <w:rFonts w:ascii="Arial" w:hAnsi="Arial" w:cs="Arial"/>
        </w:rPr>
      </w:pPr>
      <w:r w:rsidRPr="20C67C62">
        <w:rPr>
          <w:rFonts w:ascii="Arial" w:hAnsi="Arial" w:cs="Arial"/>
          <w:u w:val="single"/>
        </w:rPr>
        <w:t>Uaktualnienie harmonogramu indywidualnego planu opieki medycznej</w:t>
      </w:r>
      <w:r w:rsidRPr="20C67C62">
        <w:rPr>
          <w:rFonts w:ascii="Arial" w:hAnsi="Arial" w:cs="Arial"/>
        </w:rPr>
        <w:t xml:space="preserve">: </w:t>
      </w:r>
      <w:proofErr w:type="spellStart"/>
      <w:r w:rsidRPr="20C67C62" w:rsidR="18107EEE">
        <w:rPr>
          <w:rFonts w:ascii="Arial" w:hAnsi="Arial" w:cs="Arial"/>
          <w:b/>
          <w:bCs/>
        </w:rPr>
        <w:t>zapisHarmonogramuPlanuOpiekiMedycznej</w:t>
      </w:r>
      <w:proofErr w:type="spellEnd"/>
      <w:r w:rsidRPr="20C67C62" w:rsidR="18107EEE">
        <w:rPr>
          <w:rFonts w:ascii="Arial" w:hAnsi="Arial" w:cs="Arial"/>
          <w:b/>
          <w:bCs/>
        </w:rPr>
        <w:t xml:space="preserve"> </w:t>
      </w:r>
      <w:r w:rsidRPr="20C67C62">
        <w:rPr>
          <w:rFonts w:ascii="Arial" w:hAnsi="Arial" w:cs="Arial"/>
        </w:rPr>
        <w:t xml:space="preserve">– w parametrze przekazuje się treść dokumentu zawierającą kolejną wersję </w:t>
      </w:r>
      <w:r w:rsidRPr="20C67C62" w:rsidR="1C917960">
        <w:rPr>
          <w:rFonts w:ascii="Arial" w:hAnsi="Arial" w:cs="Arial"/>
          <w:u w:val="single"/>
        </w:rPr>
        <w:t xml:space="preserve">harmonogramu </w:t>
      </w:r>
      <w:r w:rsidRPr="20C67C62">
        <w:rPr>
          <w:rFonts w:ascii="Arial" w:hAnsi="Arial" w:cs="Arial"/>
        </w:rPr>
        <w:t>indywidualnego planu opieki medycznej.</w:t>
      </w:r>
    </w:p>
    <w:p w:rsidRPr="005D4873" w:rsidR="00B338C1" w:rsidP="20C67C62" w:rsidRDefault="34E35480" w14:paraId="71ECB0EC" w14:textId="39070AFC">
      <w:pPr>
        <w:pStyle w:val="Akapitzlist"/>
        <w:numPr>
          <w:ilvl w:val="0"/>
          <w:numId w:val="35"/>
        </w:numPr>
        <w:spacing w:line="288" w:lineRule="auto"/>
        <w:rPr>
          <w:rFonts w:ascii="Arial" w:hAnsi="Arial" w:cs="Arial"/>
        </w:rPr>
      </w:pPr>
      <w:r w:rsidRPr="20C67C62">
        <w:rPr>
          <w:rFonts w:ascii="Arial" w:hAnsi="Arial" w:cs="Arial"/>
        </w:rPr>
        <w:t>Przeglądanie bieżących wersji dokumentów:</w:t>
      </w:r>
    </w:p>
    <w:p w:rsidRPr="005D4873" w:rsidR="00B338C1" w:rsidP="20C67C62" w:rsidRDefault="006E601D" w14:paraId="1A613C3D" w14:textId="07EDB056">
      <w:pPr>
        <w:pStyle w:val="Akapitzlist"/>
        <w:numPr>
          <w:ilvl w:val="1"/>
          <w:numId w:val="35"/>
        </w:numPr>
        <w:spacing w:line="288" w:lineRule="auto"/>
        <w:rPr>
          <w:rFonts w:ascii="Arial" w:hAnsi="Arial" w:cs="Arial"/>
        </w:rPr>
      </w:pPr>
      <w:proofErr w:type="spellStart"/>
      <w:r w:rsidRPr="42C07A14">
        <w:rPr>
          <w:rFonts w:ascii="Arial" w:hAnsi="Arial" w:cs="Arial"/>
          <w:b/>
          <w:bCs/>
        </w:rPr>
        <w:t>odczyt</w:t>
      </w:r>
      <w:r w:rsidRPr="42C07A14" w:rsidR="7DFAACCF">
        <w:rPr>
          <w:rFonts w:ascii="Arial" w:hAnsi="Arial" w:cs="Arial"/>
          <w:b/>
          <w:bCs/>
        </w:rPr>
        <w:t>AktualnegoHarmonogramu</w:t>
      </w:r>
      <w:r w:rsidRPr="42C07A14">
        <w:rPr>
          <w:rFonts w:ascii="Arial" w:hAnsi="Arial" w:cs="Arial"/>
          <w:b/>
          <w:bCs/>
        </w:rPr>
        <w:t>PlanuOpiekiMedycznej</w:t>
      </w:r>
      <w:proofErr w:type="spellEnd"/>
      <w:r w:rsidRPr="42C07A14">
        <w:rPr>
          <w:rFonts w:ascii="Arial" w:hAnsi="Arial" w:cs="Arial"/>
        </w:rPr>
        <w:t xml:space="preserve"> - w parametrach przekazuje się identyfikator </w:t>
      </w:r>
      <w:r w:rsidRPr="42C07A14" w:rsidR="014625D7">
        <w:rPr>
          <w:rFonts w:ascii="Arial" w:hAnsi="Arial" w:cs="Arial"/>
        </w:rPr>
        <w:t>zbioru wersji planu opieki medycznej</w:t>
      </w:r>
    </w:p>
    <w:p w:rsidR="59958F58" w:rsidP="00862164" w:rsidRDefault="66121E3B" w14:paraId="25F10DF4" w14:textId="704B6482">
      <w:pPr>
        <w:pStyle w:val="Akapitzlist"/>
        <w:numPr>
          <w:ilvl w:val="0"/>
          <w:numId w:val="35"/>
        </w:numPr>
        <w:spacing w:line="288" w:lineRule="auto"/>
        <w:rPr>
          <w:rFonts w:ascii="Arial" w:hAnsi="Arial" w:cs="Arial"/>
        </w:rPr>
      </w:pPr>
      <w:r w:rsidRPr="354A1B1D">
        <w:rPr>
          <w:rFonts w:ascii="Arial" w:hAnsi="Arial" w:cs="Arial"/>
        </w:rPr>
        <w:t xml:space="preserve">Anulowanie harmonogramu indywidualnego planu opieki medycznej: </w:t>
      </w:r>
      <w:proofErr w:type="spellStart"/>
      <w:r w:rsidRPr="00862164" w:rsidR="6F3406BA">
        <w:rPr>
          <w:rFonts w:ascii="Arial" w:hAnsi="Arial" w:cs="Arial"/>
          <w:b/>
          <w:bCs/>
        </w:rPr>
        <w:t>zapisAnulowaniaHarmonogramuPlanuOpiekiMedycznej</w:t>
      </w:r>
      <w:proofErr w:type="spellEnd"/>
      <w:r w:rsidRPr="00862164" w:rsidR="6F3406BA">
        <w:rPr>
          <w:rFonts w:ascii="Arial" w:hAnsi="Arial" w:cs="Arial"/>
          <w:b/>
          <w:bCs/>
        </w:rPr>
        <w:t xml:space="preserve"> </w:t>
      </w:r>
      <w:r w:rsidRPr="354A1B1D">
        <w:rPr>
          <w:rFonts w:ascii="Arial" w:hAnsi="Arial" w:cs="Arial"/>
          <w:b/>
          <w:bCs/>
        </w:rPr>
        <w:t xml:space="preserve">- </w:t>
      </w:r>
      <w:r w:rsidRPr="354A1B1D">
        <w:rPr>
          <w:rFonts w:ascii="Arial" w:hAnsi="Arial" w:cs="Arial"/>
        </w:rPr>
        <w:t xml:space="preserve">w parametrach </w:t>
      </w:r>
      <w:r w:rsidRPr="354A1B1D" w:rsidR="747EAA3C">
        <w:rPr>
          <w:rFonts w:ascii="Arial" w:hAnsi="Arial" w:cs="Arial"/>
        </w:rPr>
        <w:t xml:space="preserve">przekazuje </w:t>
      </w:r>
      <w:r w:rsidRPr="354A1B1D">
        <w:rPr>
          <w:rFonts w:ascii="Arial" w:hAnsi="Arial" w:cs="Arial"/>
        </w:rPr>
        <w:t>się dokument anulowania</w:t>
      </w:r>
      <w:r w:rsidRPr="354A1B1D" w:rsidR="04229530">
        <w:rPr>
          <w:rFonts w:ascii="Arial" w:hAnsi="Arial" w:cs="Arial"/>
        </w:rPr>
        <w:t xml:space="preserve"> harmonogramu</w:t>
      </w:r>
      <w:r w:rsidRPr="354A1B1D">
        <w:rPr>
          <w:rFonts w:ascii="Arial" w:hAnsi="Arial" w:cs="Arial"/>
        </w:rPr>
        <w:t xml:space="preserve"> indywidualnego planu opieki medycznej</w:t>
      </w:r>
      <w:r w:rsidRPr="354A1B1D" w:rsidR="027C6BB1">
        <w:rPr>
          <w:rFonts w:ascii="Arial" w:hAnsi="Arial" w:cs="Arial"/>
        </w:rPr>
        <w:t>.</w:t>
      </w:r>
    </w:p>
    <w:p w:rsidRPr="005D4873" w:rsidR="00B338C1" w:rsidP="20C67C62" w:rsidRDefault="00B338C1" w14:paraId="38234B5F" w14:textId="649E9963">
      <w:pPr>
        <w:spacing w:line="288" w:lineRule="auto"/>
      </w:pPr>
    </w:p>
    <w:p w:rsidRPr="007400AD" w:rsidR="007400AD" w:rsidP="20C67C62" w:rsidRDefault="007400AD" w14:paraId="08718B7B" w14:textId="77777777"/>
    <w:p w:rsidR="00394173" w:rsidP="00394173" w:rsidRDefault="00394173" w14:paraId="1C7BEABA" w14:textId="4CA40C60">
      <w:pPr>
        <w:rPr>
          <w:rStyle w:val="normaltextrun"/>
          <w:color w:val="000000"/>
          <w:szCs w:val="22"/>
          <w:bdr w:val="none" w:color="auto" w:sz="0" w:space="0" w:frame="1"/>
        </w:rPr>
      </w:pPr>
    </w:p>
    <w:p w:rsidR="00652A6C" w:rsidP="00394173" w:rsidRDefault="00652A6C" w14:paraId="1F9223E5" w14:textId="77777777">
      <w:pPr>
        <w:rPr>
          <w:rStyle w:val="normaltextrun"/>
          <w:color w:val="000000"/>
          <w:szCs w:val="22"/>
          <w:bdr w:val="none" w:color="auto" w:sz="0" w:space="0" w:frame="1"/>
        </w:rPr>
      </w:pPr>
    </w:p>
    <w:p w:rsidRPr="004D4AC6" w:rsidR="00652A6C" w:rsidP="008F179A" w:rsidRDefault="42A03912" w14:paraId="48A86C14" w14:textId="30D0CF2E">
      <w:pPr>
        <w:pStyle w:val="Nagwek2"/>
        <w:rPr>
          <w:rFonts w:eastAsia="Arial"/>
        </w:rPr>
      </w:pPr>
      <w:bookmarkStart w:name="_Toc133496046" w:id="196"/>
      <w:r w:rsidRPr="6B2A60B5">
        <w:rPr>
          <w:rFonts w:eastAsia="Arial"/>
        </w:rPr>
        <w:t xml:space="preserve">Wsparcie dla </w:t>
      </w:r>
      <w:r w:rsidRPr="6B2A60B5" w:rsidR="5BD62E40">
        <w:rPr>
          <w:rFonts w:eastAsia="Arial"/>
        </w:rPr>
        <w:t>wersji PIK HL7 CDA</w:t>
      </w:r>
      <w:bookmarkEnd w:id="196"/>
    </w:p>
    <w:p w:rsidRPr="00862164" w:rsidR="00373DB5" w:rsidP="00373DB5" w:rsidRDefault="00330DC2" w14:paraId="31E54327" w14:textId="530687AA">
      <w:pPr>
        <w:rPr>
          <w:rFonts w:eastAsia="Arial"/>
          <w:lang w:eastAsia="pl-PL"/>
        </w:rPr>
      </w:pPr>
      <w:r>
        <w:rPr>
          <w:rFonts w:eastAsia="Arial"/>
          <w:lang w:eastAsia="pl-PL"/>
        </w:rPr>
        <w:t xml:space="preserve">W zakresie </w:t>
      </w:r>
      <w:r w:rsidR="00BC4821">
        <w:rPr>
          <w:rFonts w:eastAsia="Arial"/>
          <w:lang w:eastAsia="pl-PL"/>
        </w:rPr>
        <w:t>in</w:t>
      </w:r>
      <w:r w:rsidR="009D5445">
        <w:rPr>
          <w:rFonts w:eastAsia="Arial"/>
          <w:lang w:eastAsia="pl-PL"/>
        </w:rPr>
        <w:t>dywidualnych planów opieki medycznej System P1 przyjmuje i przetwarza dokumenty XML zgodne</w:t>
      </w:r>
      <w:r w:rsidR="003C1AE1">
        <w:rPr>
          <w:rFonts w:eastAsia="Arial"/>
          <w:lang w:eastAsia="pl-PL"/>
        </w:rPr>
        <w:t xml:space="preserve"> z PIK HL7 CDA </w:t>
      </w:r>
      <w:r w:rsidR="00BA0406">
        <w:rPr>
          <w:rFonts w:eastAsia="Arial"/>
          <w:lang w:eastAsia="pl-PL"/>
        </w:rPr>
        <w:t xml:space="preserve">jedynie w wersji </w:t>
      </w:r>
      <w:r w:rsidR="003C1AE1">
        <w:rPr>
          <w:rFonts w:eastAsia="Arial"/>
          <w:lang w:eastAsia="pl-PL"/>
        </w:rPr>
        <w:t>1.3.2</w:t>
      </w:r>
      <w:r w:rsidR="00D071C3">
        <w:rPr>
          <w:rFonts w:eastAsia="Arial"/>
          <w:lang w:eastAsia="pl-PL"/>
        </w:rPr>
        <w:t>.</w:t>
      </w:r>
    </w:p>
    <w:p w:rsidR="00E46697" w:rsidP="00A83D18" w:rsidRDefault="55E89813" w14:paraId="6AE68E6C" w14:textId="1F372887">
      <w:pPr>
        <w:pStyle w:val="Nagwek1"/>
      </w:pPr>
      <w:bookmarkStart w:name="_Toc501107038" w:id="197"/>
      <w:bookmarkStart w:name="_Toc1402477" w:id="198"/>
      <w:bookmarkStart w:name="_Toc49411576" w:id="199"/>
      <w:bookmarkStart w:name="_Toc113871504" w:id="200"/>
      <w:bookmarkStart w:name="_Toc133496047" w:id="201"/>
      <w:r>
        <w:t>Wykaz i opis usług</w:t>
      </w:r>
      <w:bookmarkEnd w:id="197"/>
      <w:bookmarkEnd w:id="198"/>
      <w:bookmarkEnd w:id="199"/>
      <w:bookmarkEnd w:id="200"/>
      <w:bookmarkEnd w:id="201"/>
    </w:p>
    <w:p w:rsidRPr="004D4AC6" w:rsidR="009D4956" w:rsidP="008F179A" w:rsidRDefault="1E458C51" w14:paraId="3EF39E2F" w14:textId="4F2819C2">
      <w:pPr>
        <w:pStyle w:val="Nagwek2"/>
        <w:rPr>
          <w:rFonts w:eastAsia="Arial"/>
        </w:rPr>
      </w:pPr>
      <w:bookmarkStart w:name="_Toc1587489569" w:id="202"/>
      <w:bookmarkStart w:name="_Toc139882145" w:id="203"/>
      <w:bookmarkStart w:name="_Toc110167078" w:id="204"/>
      <w:bookmarkStart w:name="_Ref112762124" w:id="205"/>
      <w:bookmarkStart w:name="_Ref112762134" w:id="206"/>
      <w:bookmarkStart w:name="_Toc113871505" w:id="207"/>
      <w:bookmarkStart w:name="_Toc133496048" w:id="208"/>
      <w:bookmarkStart w:name="_Toc501107062" w:id="209"/>
      <w:bookmarkStart w:name="_Toc1402504" w:id="210"/>
      <w:bookmarkStart w:name="_Toc49411675" w:id="211"/>
      <w:r>
        <w:t>Wykaz usług na środowisku integracyjnym</w:t>
      </w:r>
      <w:bookmarkEnd w:id="202"/>
      <w:bookmarkEnd w:id="203"/>
      <w:bookmarkEnd w:id="204"/>
      <w:bookmarkEnd w:id="205"/>
      <w:bookmarkEnd w:id="206"/>
      <w:bookmarkEnd w:id="207"/>
      <w:bookmarkEnd w:id="208"/>
    </w:p>
    <w:p w:rsidRPr="00C93E94" w:rsidR="009D4956" w:rsidP="009D4956" w:rsidRDefault="009D4956" w14:paraId="23084F43" w14:textId="23EF294F">
      <w:pPr>
        <w:spacing w:line="288" w:lineRule="auto"/>
      </w:pPr>
      <w:r>
        <w:t>Na środowisku integracyjnym systemu P1 udostępnione są:</w:t>
      </w:r>
    </w:p>
    <w:p w:rsidR="009D4956" w:rsidP="00243EE1" w:rsidRDefault="009D4956" w14:paraId="10D57D2F" w14:textId="3E57141D">
      <w:pPr>
        <w:pStyle w:val="Akapitzlist"/>
        <w:numPr>
          <w:ilvl w:val="0"/>
          <w:numId w:val="3"/>
        </w:numPr>
        <w:spacing w:before="0" w:line="240" w:lineRule="auto"/>
      </w:pPr>
      <w:r>
        <w:t xml:space="preserve">usługa </w:t>
      </w:r>
      <w:proofErr w:type="spellStart"/>
      <w:r w:rsidRPr="0596D318">
        <w:rPr>
          <w:b/>
          <w:bCs/>
        </w:rPr>
        <w:t>ObslugaPlanowOpiekiMedycznejWS</w:t>
      </w:r>
      <w:proofErr w:type="spellEnd"/>
      <w:r>
        <w:t>, z operacjami:</w:t>
      </w:r>
    </w:p>
    <w:p w:rsidR="009D4956" w:rsidP="00243EE1" w:rsidRDefault="009D4956" w14:paraId="69301E42" w14:textId="77777777">
      <w:pPr>
        <w:pStyle w:val="Akapitzlist"/>
        <w:numPr>
          <w:ilvl w:val="0"/>
          <w:numId w:val="28"/>
        </w:numPr>
        <w:spacing w:before="0" w:line="240" w:lineRule="auto"/>
      </w:pPr>
      <w:proofErr w:type="spellStart"/>
      <w:r>
        <w:t>zapisPlanuOpiekiMedycznej</w:t>
      </w:r>
      <w:proofErr w:type="spellEnd"/>
    </w:p>
    <w:p w:rsidR="009D4956" w:rsidP="00243EE1" w:rsidRDefault="009D4956" w14:paraId="7605ADEE" w14:textId="77777777">
      <w:pPr>
        <w:pStyle w:val="Akapitzlist"/>
        <w:numPr>
          <w:ilvl w:val="0"/>
          <w:numId w:val="28"/>
        </w:numPr>
        <w:spacing w:line="288" w:lineRule="auto"/>
      </w:pPr>
      <w:proofErr w:type="spellStart"/>
      <w:r>
        <w:t>odczytPlanuOpiekiMedycznej</w:t>
      </w:r>
      <w:proofErr w:type="spellEnd"/>
    </w:p>
    <w:p w:rsidR="009D4956" w:rsidP="00243EE1" w:rsidRDefault="18D552AD" w14:paraId="52EE6923" w14:textId="6D677BEF">
      <w:pPr>
        <w:pStyle w:val="Akapitzlist"/>
        <w:numPr>
          <w:ilvl w:val="0"/>
          <w:numId w:val="28"/>
        </w:numPr>
        <w:spacing w:line="288" w:lineRule="auto"/>
      </w:pPr>
      <w:proofErr w:type="spellStart"/>
      <w:r>
        <w:t>wyszukaniePlanowOpiekiMedycznejUslugobiorcy</w:t>
      </w:r>
      <w:proofErr w:type="spellEnd"/>
    </w:p>
    <w:p w:rsidR="00E35994" w:rsidP="00243EE1" w:rsidRDefault="57BBAB66" w14:paraId="2611D251" w14:textId="5B4669E3">
      <w:pPr>
        <w:pStyle w:val="Akapitzlist"/>
        <w:numPr>
          <w:ilvl w:val="0"/>
          <w:numId w:val="28"/>
        </w:numPr>
        <w:spacing w:line="288" w:lineRule="auto"/>
      </w:pPr>
      <w:proofErr w:type="spellStart"/>
      <w:r>
        <w:t>wyszukaniePlanowOpiekiMedycznej</w:t>
      </w:r>
      <w:r w:rsidR="092F68E8">
        <w:t>Wystawcy</w:t>
      </w:r>
      <w:proofErr w:type="spellEnd"/>
    </w:p>
    <w:p w:rsidR="00F50FC4" w:rsidP="00243EE1" w:rsidRDefault="7C83CBDF" w14:paraId="3D5225F5" w14:textId="3C30BAB8">
      <w:pPr>
        <w:pStyle w:val="Akapitzlist"/>
        <w:numPr>
          <w:ilvl w:val="0"/>
          <w:numId w:val="28"/>
        </w:numPr>
        <w:spacing w:line="288" w:lineRule="auto"/>
      </w:pPr>
      <w:proofErr w:type="spellStart"/>
      <w:r>
        <w:t>zapisAnulowaniaPlanuOpiekiMedycznej</w:t>
      </w:r>
      <w:proofErr w:type="spellEnd"/>
    </w:p>
    <w:p w:rsidR="00870987" w:rsidP="00243EE1" w:rsidRDefault="76CBE431" w14:paraId="77E3656B" w14:textId="3EF71BEE">
      <w:pPr>
        <w:pStyle w:val="Akapitzlist"/>
        <w:numPr>
          <w:ilvl w:val="0"/>
          <w:numId w:val="28"/>
        </w:numPr>
        <w:spacing w:line="288" w:lineRule="auto"/>
      </w:pPr>
      <w:proofErr w:type="spellStart"/>
      <w:r>
        <w:t>pobranieListyWersjiHistorycznychPlanuOpiekiMedycznej</w:t>
      </w:r>
      <w:proofErr w:type="spellEnd"/>
    </w:p>
    <w:p w:rsidR="00870987" w:rsidP="00243EE1" w:rsidRDefault="41664806" w14:paraId="633E972F" w14:textId="66A8A57D">
      <w:pPr>
        <w:pStyle w:val="Akapitzlist"/>
        <w:numPr>
          <w:ilvl w:val="0"/>
          <w:numId w:val="28"/>
        </w:numPr>
        <w:spacing w:line="288" w:lineRule="auto"/>
      </w:pPr>
      <w:proofErr w:type="spellStart"/>
      <w:r>
        <w:t>O</w:t>
      </w:r>
      <w:r w:rsidR="1133BD7E">
        <w:t>dczytWersjiHistorycznejPlanuOpiekiMedycznej</w:t>
      </w:r>
      <w:proofErr w:type="spellEnd"/>
    </w:p>
    <w:p w:rsidR="4C783D14" w:rsidP="20C67C62" w:rsidRDefault="4C783D14" w14:paraId="17350381" w14:textId="17DA4A48">
      <w:pPr>
        <w:pStyle w:val="Akapitzlist"/>
        <w:numPr>
          <w:ilvl w:val="0"/>
          <w:numId w:val="28"/>
        </w:numPr>
        <w:spacing w:line="288" w:lineRule="auto"/>
      </w:pPr>
      <w:proofErr w:type="spellStart"/>
      <w:r>
        <w:t>zapisHarmonogramuPlanuOpiekiMedycznej</w:t>
      </w:r>
      <w:proofErr w:type="spellEnd"/>
    </w:p>
    <w:p w:rsidR="4C783D14" w:rsidP="00862164" w:rsidRDefault="4ABB4329" w14:paraId="14BD96C9" w14:textId="310A25D5">
      <w:pPr>
        <w:pStyle w:val="Akapitzlist"/>
        <w:numPr>
          <w:ilvl w:val="0"/>
          <w:numId w:val="28"/>
        </w:numPr>
      </w:pPr>
      <w:proofErr w:type="spellStart"/>
      <w:r>
        <w:t>O</w:t>
      </w:r>
      <w:r w:rsidR="2297670C">
        <w:t>dczytAktualnegoHarmonogramuPlanuOpiekiMedycznej</w:t>
      </w:r>
      <w:proofErr w:type="spellEnd"/>
    </w:p>
    <w:p w:rsidR="4ABB4329" w:rsidP="00862164" w:rsidRDefault="3464C064" w14:paraId="0E173431" w14:textId="504E5034">
      <w:pPr>
        <w:pStyle w:val="Akapitzlist"/>
        <w:numPr>
          <w:ilvl w:val="0"/>
          <w:numId w:val="28"/>
        </w:numPr>
      </w:pPr>
      <w:proofErr w:type="spellStart"/>
      <w:r>
        <w:t>zapisAnulowaniaHarmonogramuPlanuOpiekiMedycznej</w:t>
      </w:r>
      <w:proofErr w:type="spellEnd"/>
    </w:p>
    <w:p w:rsidR="003F3B19" w:rsidP="003F3B19" w:rsidRDefault="003F3B19" w14:paraId="65980D1A" w14:textId="77777777">
      <w:pPr>
        <w:pStyle w:val="Akapitzlist"/>
        <w:numPr>
          <w:ilvl w:val="0"/>
          <w:numId w:val="28"/>
        </w:numPr>
      </w:pPr>
      <w:r>
        <w:t>pobranieListyWersjiHistorycznychHarmonogramuPlanuOpiekiMedycznej</w:t>
      </w:r>
    </w:p>
    <w:p w:rsidR="00C76857" w:rsidP="003F3B19" w:rsidRDefault="003F3B19" w14:paraId="6767AFC8" w14:textId="153B98A8">
      <w:pPr>
        <w:pStyle w:val="Akapitzlist"/>
        <w:numPr>
          <w:ilvl w:val="0"/>
          <w:numId w:val="28"/>
        </w:numPr>
      </w:pPr>
      <w:proofErr w:type="spellStart"/>
      <w:r>
        <w:t>odczytWersjiHistorycznejHarmonogramuPlanuOpiekiMedycznej</w:t>
      </w:r>
      <w:proofErr w:type="spellEnd"/>
    </w:p>
    <w:p w:rsidRPr="00C93E94" w:rsidR="009D4956" w:rsidP="009D4956" w:rsidRDefault="009D4956" w14:paraId="1F44504A" w14:textId="77777777">
      <w:pPr>
        <w:spacing w:line="288" w:lineRule="auto"/>
      </w:pPr>
      <w:r>
        <w:t>Przykłady wywołania operacji ww. usług sieciowych systemu P1 zostaną udostępnione Wnioskodawcy na etapie obsługi wniosku o nadanie uprawnień do środowiska integracyjnego systemu P1.</w:t>
      </w:r>
    </w:p>
    <w:p w:rsidRPr="004D4AC6" w:rsidR="009D4956" w:rsidP="008F179A" w:rsidRDefault="1E458C51" w14:paraId="1AC8E1EE" w14:textId="21C776E4">
      <w:pPr>
        <w:pStyle w:val="Nagwek2"/>
      </w:pPr>
      <w:bookmarkStart w:name="_Toc1834733841" w:id="212"/>
      <w:bookmarkStart w:name="_Toc110167079" w:id="213"/>
      <w:bookmarkStart w:name="_Toc113871506" w:id="214"/>
      <w:bookmarkStart w:name="_Toc133496049" w:id="215"/>
      <w:r>
        <w:t xml:space="preserve">Usługa </w:t>
      </w:r>
      <w:proofErr w:type="spellStart"/>
      <w:r>
        <w:t>ObslugaPlanowOpiekiMedycznejWS</w:t>
      </w:r>
      <w:bookmarkEnd w:id="212"/>
      <w:bookmarkEnd w:id="213"/>
      <w:bookmarkEnd w:id="214"/>
      <w:bookmarkEnd w:id="215"/>
      <w:proofErr w:type="spellEnd"/>
    </w:p>
    <w:p w:rsidR="009D4956" w:rsidP="009D4956" w:rsidRDefault="009D4956" w14:paraId="27902009" w14:textId="77777777">
      <w:pPr>
        <w:spacing w:line="288" w:lineRule="auto"/>
      </w:pPr>
      <w:r>
        <w:t xml:space="preserve">Usługa </w:t>
      </w:r>
      <w:proofErr w:type="spellStart"/>
      <w:r w:rsidRPr="0596D318">
        <w:rPr>
          <w:b/>
          <w:bCs/>
        </w:rPr>
        <w:t>ObslugaPlanowOpiekiMedycznejWS</w:t>
      </w:r>
      <w:proofErr w:type="spellEnd"/>
      <w:r>
        <w:t xml:space="preserve"> grupuje operacje związane z zapisywaniem, odczytywaniem i wyszukiwaniem dokumentów Indywidualnego Planu Opieki Medycznej.</w:t>
      </w:r>
    </w:p>
    <w:p w:rsidRPr="00C93E94" w:rsidR="009D4956" w:rsidP="00383E1D" w:rsidRDefault="1E458C51" w14:paraId="5F29B210" w14:textId="0297C7D9">
      <w:pPr>
        <w:pStyle w:val="Nagwek3"/>
      </w:pPr>
      <w:bookmarkStart w:name="_Toc1213489562" w:id="216"/>
      <w:bookmarkStart w:name="_Toc110167080" w:id="217"/>
      <w:bookmarkStart w:name="_Toc113871507" w:id="218"/>
      <w:bookmarkStart w:name="_Toc133496050" w:id="219"/>
      <w:r>
        <w:t xml:space="preserve">Operacja </w:t>
      </w:r>
      <w:proofErr w:type="spellStart"/>
      <w:r>
        <w:t>zapisPlanuOpiekiMedycznej</w:t>
      </w:r>
      <w:bookmarkEnd w:id="216"/>
      <w:bookmarkEnd w:id="217"/>
      <w:bookmarkEnd w:id="218"/>
      <w:bookmarkEnd w:id="219"/>
      <w:proofErr w:type="spellEnd"/>
    </w:p>
    <w:p w:rsidR="009D4956" w:rsidP="009D4956" w:rsidRDefault="000D66D9" w14:paraId="5DA103E0" w14:textId="1B19355F">
      <w:pPr>
        <w:spacing w:line="288" w:lineRule="auto"/>
      </w:pPr>
      <w:r>
        <w:t>Operacja pozwala na zapisanie w Systemie P1 przez usługodawcę</w:t>
      </w:r>
      <w:r w:rsidR="289E3C5D">
        <w:t xml:space="preserve"> nowego</w:t>
      </w:r>
      <w:r>
        <w:t xml:space="preserve"> dokumentu Indywidualnego Planu Opieki Medycznej.</w:t>
      </w:r>
    </w:p>
    <w:p w:rsidRPr="00C93E94" w:rsidR="00077FC1" w:rsidP="009D4956" w:rsidRDefault="607C912F" w14:paraId="1C711D92" w14:textId="1FB42ADE">
      <w:pPr>
        <w:spacing w:line="288" w:lineRule="auto"/>
      </w:pPr>
      <w:r>
        <w:t xml:space="preserve">Podczas zapisu System P1 wykonuje szereg weryfikacji danych zawartych w </w:t>
      </w:r>
      <w:r w:rsidR="14C87079">
        <w:t>dokumencie</w:t>
      </w:r>
      <w:r>
        <w:t xml:space="preserve"> </w:t>
      </w:r>
      <w:r w:rsidR="14C87079">
        <w:t xml:space="preserve"> indywidualnego planu opieki medycznej</w:t>
      </w:r>
      <w:r>
        <w:t>.</w:t>
      </w:r>
    </w:p>
    <w:p w:rsidR="009D4956" w:rsidP="009D4956" w:rsidRDefault="000D66D9" w14:paraId="051E9014" w14:textId="7488936C">
      <w:pPr>
        <w:spacing w:line="288" w:lineRule="auto"/>
      </w:pPr>
      <w:r>
        <w:t>Usługodawca przekazuje podpisaną i zakodowaną (base64) treść dokumentu w formacie HL7 CDA.</w:t>
      </w:r>
      <w:r w:rsidR="312A7196">
        <w:t xml:space="preserve"> W przypadku zapisu nowej wersji istniejącego dokumentu, przekazywany dokument musi w swojej treści</w:t>
      </w:r>
      <w:r w:rsidR="21F89F8C">
        <w:t>:</w:t>
      </w:r>
    </w:p>
    <w:p w:rsidRPr="00AA179B" w:rsidR="00804D62" w:rsidP="00804D62" w:rsidRDefault="21F89F8C" w14:paraId="4B7C8C89" w14:textId="476529D2">
      <w:pPr>
        <w:pStyle w:val="Akapitzlist"/>
        <w:numPr>
          <w:ilvl w:val="0"/>
          <w:numId w:val="31"/>
        </w:numPr>
        <w:spacing w:line="288" w:lineRule="auto"/>
        <w:rPr>
          <w:rFonts w:ascii="Arial" w:hAnsi="Arial" w:cs="Arial"/>
        </w:rPr>
      </w:pPr>
      <w:r w:rsidRPr="366A2357">
        <w:rPr>
          <w:rFonts w:ascii="Arial" w:hAnsi="Arial" w:cs="Arial"/>
        </w:rPr>
        <w:t>mieć numer wersji kolejny, w stosunku do wersji obecnie obowiązującej</w:t>
      </w:r>
      <w:r w:rsidRPr="366A2357" w:rsidR="5B671E14">
        <w:rPr>
          <w:rFonts w:ascii="Arial" w:hAnsi="Arial" w:cs="Arial"/>
        </w:rPr>
        <w:t>,</w:t>
      </w:r>
    </w:p>
    <w:p w:rsidRPr="00AA179B" w:rsidR="00F1478A" w:rsidP="00A04D37" w:rsidRDefault="06B7D5A1" w14:paraId="659C010B" w14:textId="0FEDCA7B">
      <w:pPr>
        <w:pStyle w:val="Akapitzlist"/>
        <w:numPr>
          <w:ilvl w:val="0"/>
          <w:numId w:val="31"/>
        </w:numPr>
        <w:spacing w:line="288" w:lineRule="auto"/>
        <w:rPr>
          <w:rFonts w:ascii="Arial" w:hAnsi="Arial" w:cs="Arial"/>
        </w:rPr>
      </w:pPr>
      <w:r w:rsidRPr="366A2357">
        <w:rPr>
          <w:rFonts w:ascii="Arial" w:hAnsi="Arial" w:cs="Arial"/>
        </w:rPr>
        <w:t>wskazywać na obecnie obowiązującą wersję, która ma zostać zastąpiona.</w:t>
      </w:r>
    </w:p>
    <w:p w:rsidR="009D4956" w:rsidP="009D4956" w:rsidRDefault="009D4956" w14:paraId="008A11BB" w14:textId="77777777">
      <w:pPr>
        <w:spacing w:line="288" w:lineRule="auto"/>
      </w:pPr>
      <w:r>
        <w:t xml:space="preserve">Zwracany jest obiekt klasy </w:t>
      </w:r>
      <w:proofErr w:type="spellStart"/>
      <w:r w:rsidRPr="00A04D37">
        <w:rPr>
          <w:i/>
        </w:rPr>
        <w:t>WynikOperacji</w:t>
      </w:r>
      <w:proofErr w:type="spellEnd"/>
      <w:r>
        <w:t xml:space="preserve"> określający ogólny wynik wykonania operacji zapisu dokumentu.</w:t>
      </w:r>
    </w:p>
    <w:p w:rsidR="009D4956" w:rsidP="00243EE1" w:rsidRDefault="009D4956" w14:paraId="4BD6EAD4" w14:textId="77777777">
      <w:pPr>
        <w:pStyle w:val="Nagwek4"/>
      </w:pPr>
      <w:r>
        <w:t>Komunikaty / błędy biznesowe</w:t>
      </w:r>
    </w:p>
    <w:p w:rsidR="003363E5" w:rsidP="00D40EF8" w:rsidRDefault="003363E5" w14:paraId="3EBF746A" w14:textId="31116FBB">
      <w:pPr>
        <w:pStyle w:val="Legenda"/>
      </w:pPr>
      <w:bookmarkStart w:name="_Toc113853294" w:id="220"/>
      <w:bookmarkStart w:name="_Toc114817366" w:id="221"/>
      <w:bookmarkStart w:name="_Toc130477127" w:id="222"/>
      <w:r>
        <w:t xml:space="preserve">Tabela </w:t>
      </w:r>
      <w:r>
        <w:fldChar w:fldCharType="begin"/>
      </w:r>
      <w:r>
        <w:instrText>SEQ Tabela \* ARABIC</w:instrText>
      </w:r>
      <w:r>
        <w:fldChar w:fldCharType="separate"/>
      </w:r>
      <w:r w:rsidR="00486048">
        <w:rPr>
          <w:noProof/>
        </w:rPr>
        <w:t>3</w:t>
      </w:r>
      <w:r>
        <w:fldChar w:fldCharType="end"/>
      </w:r>
      <w:r>
        <w:t xml:space="preserve"> Komunikaty z operacji </w:t>
      </w:r>
      <w:proofErr w:type="spellStart"/>
      <w:r>
        <w:t>zapisPlanuOpiekiMedycznej</w:t>
      </w:r>
      <w:bookmarkEnd w:id="220"/>
      <w:bookmarkEnd w:id="221"/>
      <w:bookmarkEnd w:id="222"/>
      <w:proofErr w:type="spellEnd"/>
    </w:p>
    <w:tbl>
      <w:tblPr>
        <w:tblW w:w="9045" w:type="dxa"/>
        <w:tblLayout w:type="fixed"/>
        <w:tblLook w:val="04A0" w:firstRow="1" w:lastRow="0" w:firstColumn="1" w:lastColumn="0" w:noHBand="0" w:noVBand="1"/>
      </w:tblPr>
      <w:tblGrid>
        <w:gridCol w:w="5265"/>
        <w:gridCol w:w="1673"/>
        <w:gridCol w:w="2107"/>
      </w:tblGrid>
      <w:tr w:rsidR="009D4956" w:rsidTr="366A2357" w14:paraId="4A419576" w14:textId="77777777">
        <w:trPr>
          <w:cantSplit/>
          <w:tblHeader/>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9D4956" w:rsidP="00E74BD5" w:rsidRDefault="000D66D9" w14:paraId="0EFBB431" w14:textId="77777777">
            <w:pPr>
              <w:pStyle w:val="Tabelanagwekdolewej"/>
              <w:rPr>
                <w:rFonts w:eastAsia="Arial"/>
              </w:rPr>
            </w:pPr>
            <w:r w:rsidRPr="366A2357">
              <w:rPr>
                <w:rFonts w:eastAsia="Arial"/>
              </w:rPr>
              <w:t xml:space="preserve">Kod komunikatu / błędu </w:t>
            </w:r>
          </w:p>
        </w:tc>
        <w:tc>
          <w:tcPr>
            <w:tcW w:w="1673"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9D4956" w:rsidP="00E74BD5" w:rsidRDefault="000D66D9" w14:paraId="693C6D54" w14:textId="77777777">
            <w:pPr>
              <w:pStyle w:val="Tabelanagwekdolewej"/>
              <w:rPr>
                <w:rFonts w:eastAsia="Arial"/>
              </w:rPr>
            </w:pPr>
            <w:r w:rsidRPr="366A2357">
              <w:rPr>
                <w:rFonts w:eastAsia="Arial"/>
              </w:rPr>
              <w:t>Opis słowny</w:t>
            </w:r>
          </w:p>
        </w:tc>
        <w:tc>
          <w:tcPr>
            <w:tcW w:w="2107"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9D4956" w:rsidP="00E74BD5" w:rsidRDefault="000D66D9" w14:paraId="4E3B0BD4" w14:textId="77777777">
            <w:pPr>
              <w:pStyle w:val="Tabelanagwekdolewej"/>
              <w:rPr>
                <w:rFonts w:eastAsia="Arial"/>
              </w:rPr>
            </w:pPr>
            <w:r w:rsidRPr="366A2357">
              <w:rPr>
                <w:rFonts w:eastAsia="Arial"/>
              </w:rPr>
              <w:t>Znaczenie</w:t>
            </w:r>
          </w:p>
        </w:tc>
      </w:tr>
      <w:tr w:rsidR="009D4956" w:rsidTr="366A2357" w14:paraId="70EB1229"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9D4956" w:rsidP="00E74BD5" w:rsidRDefault="009D4956" w14:paraId="510FBAB7" w14:textId="77777777">
            <w:pPr>
              <w:pStyle w:val="tabelanormalny"/>
              <w:rPr>
                <w:rFonts w:eastAsia="Arial"/>
                <w:lang w:val="en-US"/>
                <w:rPrChange w:author="Autor" w:id="223">
                  <w:rPr>
                    <w:rFonts w:eastAsia="Arial"/>
                  </w:rPr>
                </w:rPrChange>
              </w:rPr>
            </w:pPr>
            <w:r w:rsidRPr="00C22482">
              <w:rPr>
                <w:rFonts w:eastAsia="Arial"/>
                <w:lang w:val="en-US"/>
                <w:rPrChange w:author="Autor" w:id="224">
                  <w:rPr>
                    <w:rFonts w:eastAsia="Arial"/>
                  </w:rPr>
                </w:rPrChange>
              </w:rPr>
              <w:t>urn:csioz:p1:kod:major:Sukces</w:t>
            </w:r>
          </w:p>
        </w:tc>
        <w:tc>
          <w:tcPr>
            <w:tcW w:w="1673"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637AD911" w14:textId="77777777">
            <w:pPr>
              <w:pStyle w:val="tabelanormalny"/>
              <w:rPr>
                <w:rFonts w:eastAsia="Arial"/>
              </w:rPr>
            </w:pPr>
            <w:r w:rsidRPr="47FB68A6">
              <w:rPr>
                <w:rFonts w:eastAsia="Arial"/>
              </w:rPr>
              <w:t>Operacja wykonana prawidłowo</w:t>
            </w:r>
          </w:p>
        </w:tc>
        <w:tc>
          <w:tcPr>
            <w:tcW w:w="2107"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7AE6522A" w14:textId="77777777">
            <w:pPr>
              <w:pStyle w:val="tabelanormalny"/>
              <w:rPr>
                <w:rFonts w:eastAsia="Arial"/>
              </w:rPr>
            </w:pPr>
            <w:r w:rsidRPr="47FB68A6">
              <w:rPr>
                <w:rFonts w:eastAsia="Arial"/>
              </w:rPr>
              <w:t xml:space="preserve">Zwrócono potwierdzenie </w:t>
            </w:r>
          </w:p>
        </w:tc>
      </w:tr>
      <w:tr w:rsidR="009D4956" w:rsidTr="366A2357" w14:paraId="2F4F22F0"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0524A74F" w14:textId="77777777">
            <w:pPr>
              <w:pStyle w:val="tabelanormalny"/>
              <w:rPr>
                <w:rFonts w:eastAsia="Arial"/>
              </w:rPr>
            </w:pPr>
            <w:r w:rsidRPr="0596D318">
              <w:rPr>
                <w:rFonts w:eastAsia="Arial"/>
              </w:rPr>
              <w:t>urn:csioz:p1:kod:major:BladWeryfikacji</w:t>
            </w:r>
          </w:p>
          <w:p w:rsidR="009D4956" w:rsidP="00E74BD5" w:rsidRDefault="009D4956" w14:paraId="6A333147" w14:textId="77777777">
            <w:pPr>
              <w:pStyle w:val="tabelanormalny"/>
            </w:pPr>
            <w:r w:rsidRPr="0596D318">
              <w:rPr>
                <w:rFonts w:eastAsia="Arial"/>
              </w:rPr>
              <w:t>urn:csioz:p1:kod:minor:</w:t>
            </w:r>
            <w:r w:rsidRPr="0596D318">
              <w:t>BladSchemy</w:t>
            </w:r>
          </w:p>
        </w:tc>
        <w:tc>
          <w:tcPr>
            <w:tcW w:w="1673"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48F657BF" w14:textId="77777777">
            <w:pPr>
              <w:pStyle w:val="tabelanormalny"/>
              <w:rPr>
                <w:rFonts w:eastAsia="Arial"/>
              </w:rPr>
            </w:pPr>
            <w:r w:rsidRPr="0596D318">
              <w:rPr>
                <w:rFonts w:eastAsia="Arial"/>
              </w:rPr>
              <w:t xml:space="preserve">Dokument jest niezgodny ze </w:t>
            </w:r>
            <w:proofErr w:type="spellStart"/>
            <w:r w:rsidRPr="0596D318">
              <w:rPr>
                <w:rFonts w:eastAsia="Arial"/>
              </w:rPr>
              <w:t>schemą</w:t>
            </w:r>
            <w:proofErr w:type="spellEnd"/>
            <w:r w:rsidRPr="0596D318">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2D9103E5" w14:textId="77777777">
            <w:pPr>
              <w:pStyle w:val="tabelanormalny"/>
            </w:pPr>
            <w:r w:rsidRPr="0596D318">
              <w:rPr>
                <w:rFonts w:eastAsia="Arial"/>
              </w:rPr>
              <w:t xml:space="preserve">Przekazany dokument jest niezgodny ze </w:t>
            </w:r>
            <w:proofErr w:type="spellStart"/>
            <w:r w:rsidRPr="0596D318">
              <w:rPr>
                <w:rFonts w:eastAsia="Arial"/>
              </w:rPr>
              <w:t>schemą</w:t>
            </w:r>
            <w:proofErr w:type="spellEnd"/>
            <w:r w:rsidRPr="0596D318">
              <w:rPr>
                <w:rFonts w:eastAsia="Arial"/>
              </w:rPr>
              <w:t xml:space="preserve"> dla PIK HL7 CDA</w:t>
            </w:r>
          </w:p>
        </w:tc>
      </w:tr>
      <w:tr w:rsidR="009D4956" w:rsidTr="366A2357" w14:paraId="69E3803C"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09FC1440" w14:textId="77777777">
            <w:pPr>
              <w:pStyle w:val="tabelanormalny"/>
              <w:rPr>
                <w:rFonts w:eastAsia="Arial"/>
              </w:rPr>
            </w:pPr>
            <w:r w:rsidRPr="0596D318">
              <w:rPr>
                <w:rFonts w:eastAsia="Arial"/>
              </w:rPr>
              <w:t>urn:csioz:p1:kod:major:BladWeryfikacji</w:t>
            </w:r>
          </w:p>
          <w:p w:rsidR="009D4956" w:rsidP="00E74BD5" w:rsidRDefault="009D4956" w14:paraId="26A1A488" w14:textId="77777777">
            <w:pPr>
              <w:pStyle w:val="tabelanormalny"/>
            </w:pPr>
            <w:r w:rsidRPr="0596D318">
              <w:rPr>
                <w:rFonts w:eastAsia="Arial"/>
              </w:rPr>
              <w:t>urn:csioz:p1:kod:minor:</w:t>
            </w:r>
            <w:r w:rsidRPr="0596D318">
              <w:t>BladSchematrona</w:t>
            </w:r>
          </w:p>
        </w:tc>
        <w:tc>
          <w:tcPr>
            <w:tcW w:w="1673"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2231C19C" w14:textId="77777777">
            <w:pPr>
              <w:pStyle w:val="tabelanormalny"/>
              <w:rPr>
                <w:rFonts w:eastAsia="Arial"/>
              </w:rPr>
            </w:pPr>
            <w:r w:rsidRPr="0596D318">
              <w:rPr>
                <w:rFonts w:eastAsia="Arial"/>
              </w:rPr>
              <w:t xml:space="preserve">Dokument jest niezgodny z regułami </w:t>
            </w:r>
            <w:proofErr w:type="spellStart"/>
            <w:r w:rsidRPr="0596D318">
              <w:rPr>
                <w:rFonts w:eastAsia="Arial"/>
              </w:rPr>
              <w:t>schematron</w:t>
            </w:r>
            <w:proofErr w:type="spellEnd"/>
            <w:r w:rsidRPr="0596D318">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69DD4D18" w14:textId="77777777">
            <w:pPr>
              <w:pStyle w:val="tabelanormalny"/>
            </w:pPr>
            <w:r w:rsidRPr="0596D318">
              <w:rPr>
                <w:rFonts w:eastAsia="Arial"/>
              </w:rPr>
              <w:t xml:space="preserve">Przekazany dokument jest niezgodny z regułami </w:t>
            </w:r>
            <w:proofErr w:type="spellStart"/>
            <w:r w:rsidRPr="0596D318">
              <w:rPr>
                <w:rFonts w:eastAsia="Arial"/>
              </w:rPr>
              <w:t>schematron</w:t>
            </w:r>
            <w:proofErr w:type="spellEnd"/>
            <w:r w:rsidRPr="0596D318">
              <w:rPr>
                <w:rFonts w:eastAsia="Arial"/>
              </w:rPr>
              <w:t xml:space="preserve"> dla PIK HL7 CDA</w:t>
            </w:r>
          </w:p>
        </w:tc>
      </w:tr>
      <w:tr w:rsidR="009D4956" w:rsidTr="366A2357" w14:paraId="6055AEA4"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57BB7AED" w14:textId="77777777">
            <w:pPr>
              <w:pStyle w:val="tabelanormalny"/>
              <w:rPr>
                <w:rFonts w:eastAsia="Arial"/>
              </w:rPr>
            </w:pPr>
            <w:r w:rsidRPr="0596D318">
              <w:rPr>
                <w:rFonts w:eastAsia="Arial"/>
              </w:rPr>
              <w:t>urn:csioz:p1:kod:major:BladWeryfikacji</w:t>
            </w:r>
          </w:p>
          <w:p w:rsidR="009D4956" w:rsidP="00E74BD5" w:rsidRDefault="009D4956" w14:paraId="4E67BCF9" w14:textId="77777777">
            <w:pPr>
              <w:pStyle w:val="tabelanormalny"/>
            </w:pPr>
            <w:r w:rsidRPr="0596D318">
              <w:rPr>
                <w:rFonts w:eastAsia="Arial"/>
              </w:rPr>
              <w:t>urn:csioz:p1:kod:minor:</w:t>
            </w:r>
            <w:r w:rsidRPr="0596D318">
              <w:t>BladPodpisu</w:t>
            </w:r>
          </w:p>
        </w:tc>
        <w:tc>
          <w:tcPr>
            <w:tcW w:w="1673"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7CC9855A" w14:textId="77777777">
            <w:pPr>
              <w:pStyle w:val="tabelanormalny"/>
              <w:rPr>
                <w:rFonts w:eastAsia="Arial"/>
              </w:rPr>
            </w:pPr>
            <w:r w:rsidRPr="0596D318">
              <w:rPr>
                <w:rFonts w:eastAsia="Arial"/>
              </w:rPr>
              <w:t>Podpis w dokumencie jest nieprawidłowy</w:t>
            </w:r>
          </w:p>
        </w:tc>
        <w:tc>
          <w:tcPr>
            <w:tcW w:w="2107"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5A0DD949" w14:textId="77777777">
            <w:pPr>
              <w:pStyle w:val="tabelanormalny"/>
              <w:rPr>
                <w:rFonts w:eastAsia="Arial"/>
              </w:rPr>
            </w:pPr>
            <w:r w:rsidRPr="0596D318">
              <w:rPr>
                <w:rFonts w:eastAsia="Arial"/>
              </w:rPr>
              <w:t>Podpis w przekazanym dokumencie jest nieprawidłowy. Komunikat zawiera dodatkowo szczegółową informację na temat błędu</w:t>
            </w:r>
          </w:p>
        </w:tc>
      </w:tr>
      <w:tr w:rsidR="00D77F5B" w:rsidTr="366A2357" w14:paraId="31952222"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D77F5B" w:rsidP="00E74BD5" w:rsidRDefault="00D77F5B" w14:paraId="37DC33E9" w14:textId="77777777">
            <w:pPr>
              <w:pStyle w:val="tabelanormalny"/>
              <w:rPr>
                <w:rFonts w:eastAsia="Arial"/>
              </w:rPr>
            </w:pPr>
            <w:r w:rsidRPr="0596D318">
              <w:rPr>
                <w:rFonts w:eastAsia="Arial"/>
              </w:rPr>
              <w:t>urn:csioz:p1:kod:major:BladWeryfikacji</w:t>
            </w:r>
          </w:p>
          <w:p w:rsidRPr="0596D318" w:rsidR="00D77F5B" w:rsidP="00E74BD5" w:rsidRDefault="00D77F5B" w14:paraId="19D464B5" w14:textId="40BFB1D9">
            <w:pPr>
              <w:pStyle w:val="tabelanormalny"/>
              <w:rPr>
                <w:rFonts w:eastAsia="Arial"/>
              </w:rPr>
            </w:pPr>
            <w:r w:rsidRPr="0596D318">
              <w:rPr>
                <w:rFonts w:eastAsia="Arial"/>
              </w:rPr>
              <w:t>urn:csioz:p1:kod:minor:</w:t>
            </w:r>
            <w:r>
              <w:t>NieprawidlowaWersja</w:t>
            </w:r>
          </w:p>
        </w:tc>
        <w:tc>
          <w:tcPr>
            <w:tcW w:w="1673" w:type="dxa"/>
            <w:tcBorders>
              <w:top w:val="single" w:color="auto" w:sz="6" w:space="0"/>
              <w:left w:val="single" w:color="auto" w:sz="6" w:space="0"/>
              <w:bottom w:val="single" w:color="auto" w:sz="6" w:space="0"/>
              <w:right w:val="single" w:color="auto" w:sz="6" w:space="0"/>
            </w:tcBorders>
            <w:vAlign w:val="center"/>
          </w:tcPr>
          <w:p w:rsidRPr="0596D318" w:rsidR="00D77F5B" w:rsidP="00E74BD5" w:rsidRDefault="00652AB5" w14:paraId="042840A2" w14:textId="436AEC1D">
            <w:pPr>
              <w:pStyle w:val="tabelanormalny"/>
              <w:rPr>
                <w:rFonts w:eastAsia="Arial"/>
              </w:rPr>
            </w:pPr>
            <w:r w:rsidRPr="00652AB5">
              <w:rPr>
                <w:rFonts w:eastAsia="Arial"/>
              </w:rPr>
              <w:t>Wskazana poprzednia wersja dokumentu nie istnieje lub ma nieprawidłowy status</w:t>
            </w:r>
          </w:p>
        </w:tc>
        <w:tc>
          <w:tcPr>
            <w:tcW w:w="2107" w:type="dxa"/>
            <w:tcBorders>
              <w:top w:val="single" w:color="auto" w:sz="6" w:space="0"/>
              <w:left w:val="single" w:color="auto" w:sz="6" w:space="0"/>
              <w:bottom w:val="single" w:color="auto" w:sz="6" w:space="0"/>
              <w:right w:val="single" w:color="auto" w:sz="6" w:space="0"/>
            </w:tcBorders>
            <w:vAlign w:val="center"/>
          </w:tcPr>
          <w:p w:rsidRPr="0596D318" w:rsidR="00D77F5B" w:rsidP="00E74BD5" w:rsidRDefault="00E61DD0" w14:paraId="17444844" w14:textId="242CC8F8">
            <w:pPr>
              <w:pStyle w:val="tabelanormalny"/>
              <w:rPr>
                <w:rFonts w:eastAsia="Arial"/>
              </w:rPr>
            </w:pPr>
            <w:r>
              <w:rPr>
                <w:rFonts w:eastAsia="Arial"/>
              </w:rPr>
              <w:t>W bazie danych systemu P1 nie istnieje wskazana poprzednia wersja dokumentu, lub wskazana wersja ma status inny, niż OBOWIAZUJACA</w:t>
            </w:r>
          </w:p>
        </w:tc>
      </w:tr>
      <w:tr w:rsidR="0009693A" w:rsidTr="366A2357" w14:paraId="3F38E644"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09693A" w:rsidP="00E74BD5" w:rsidRDefault="0009693A" w14:paraId="239869AE" w14:textId="77777777">
            <w:pPr>
              <w:pStyle w:val="tabelanormalny"/>
              <w:rPr>
                <w:rFonts w:eastAsia="Arial"/>
              </w:rPr>
            </w:pPr>
            <w:r w:rsidRPr="0596D318">
              <w:rPr>
                <w:rFonts w:eastAsia="Arial"/>
              </w:rPr>
              <w:t>urn:csioz:p1:kod:major:BladWeryfikacji</w:t>
            </w:r>
          </w:p>
          <w:p w:rsidRPr="0596D318" w:rsidR="0009693A" w:rsidP="00E74BD5" w:rsidRDefault="00FE748A" w14:paraId="67A9D8D9" w14:textId="2C15E6B7">
            <w:pPr>
              <w:pStyle w:val="tabelanormalny"/>
              <w:rPr>
                <w:rFonts w:eastAsia="Arial"/>
              </w:rPr>
            </w:pPr>
            <w:r w:rsidRPr="366A2357">
              <w:rPr>
                <w:rFonts w:eastAsia="Arial"/>
              </w:rPr>
              <w:t>urn:csioz:p1:kod:minor:</w:t>
            </w:r>
            <w:r w:rsidR="55D717AF">
              <w:t>BladWeryfikacjiBiznesowej</w:t>
            </w:r>
          </w:p>
        </w:tc>
        <w:tc>
          <w:tcPr>
            <w:tcW w:w="1673" w:type="dxa"/>
            <w:tcBorders>
              <w:top w:val="single" w:color="auto" w:sz="6" w:space="0"/>
              <w:left w:val="single" w:color="auto" w:sz="6" w:space="0"/>
              <w:bottom w:val="single" w:color="auto" w:sz="6" w:space="0"/>
              <w:right w:val="single" w:color="auto" w:sz="6" w:space="0"/>
            </w:tcBorders>
            <w:vAlign w:val="center"/>
          </w:tcPr>
          <w:p w:rsidRPr="00652AB5" w:rsidR="0009693A" w:rsidP="00E74BD5" w:rsidRDefault="00E77920" w14:paraId="79F0DD56" w14:textId="1F559B73">
            <w:pPr>
              <w:pStyle w:val="tabelanormalny"/>
              <w:rPr>
                <w:rFonts w:eastAsia="Arial"/>
              </w:rPr>
            </w:pPr>
            <w:r>
              <w:rPr>
                <w:rFonts w:eastAsia="Arial"/>
              </w:rPr>
              <w:t>Błąd weryfikacji biznesowej</w:t>
            </w:r>
          </w:p>
        </w:tc>
        <w:tc>
          <w:tcPr>
            <w:tcW w:w="2107" w:type="dxa"/>
            <w:tcBorders>
              <w:top w:val="single" w:color="auto" w:sz="6" w:space="0"/>
              <w:left w:val="single" w:color="auto" w:sz="6" w:space="0"/>
              <w:bottom w:val="single" w:color="auto" w:sz="6" w:space="0"/>
              <w:right w:val="single" w:color="auto" w:sz="6" w:space="0"/>
            </w:tcBorders>
            <w:vAlign w:val="center"/>
          </w:tcPr>
          <w:p w:rsidR="0009693A" w:rsidP="00E74BD5" w:rsidRDefault="00DB7A65" w14:paraId="28682AA6" w14:textId="5D43D68A">
            <w:pPr>
              <w:pStyle w:val="tabelanormalny"/>
              <w:rPr>
                <w:rFonts w:eastAsia="Arial"/>
              </w:rPr>
            </w:pPr>
            <w:r w:rsidRPr="0596D318">
              <w:rPr>
                <w:rFonts w:eastAsia="Arial"/>
              </w:rPr>
              <w:t>Przekazany dokument jest niezgodny z regułam</w:t>
            </w:r>
            <w:r w:rsidR="003A3726">
              <w:rPr>
                <w:rFonts w:eastAsia="Arial"/>
              </w:rPr>
              <w:t xml:space="preserve">i </w:t>
            </w:r>
            <w:r>
              <w:rPr>
                <w:rFonts w:eastAsia="Arial"/>
              </w:rPr>
              <w:t>biznesowymi</w:t>
            </w:r>
          </w:p>
        </w:tc>
      </w:tr>
      <w:tr w:rsidR="0009693A" w:rsidTr="366A2357" w14:paraId="4BAD5E17"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09693A" w:rsidP="00E74BD5" w:rsidRDefault="0009693A" w14:paraId="5219C3B6" w14:textId="77777777">
            <w:pPr>
              <w:pStyle w:val="tabelanormalny"/>
              <w:rPr>
                <w:rFonts w:eastAsia="Arial"/>
                <w:lang w:val="en-US"/>
                <w:rPrChange w:author="Autor" w:id="225">
                  <w:rPr>
                    <w:rFonts w:eastAsia="Arial"/>
                  </w:rPr>
                </w:rPrChange>
              </w:rPr>
            </w:pPr>
            <w:r w:rsidRPr="00C22482">
              <w:rPr>
                <w:rFonts w:eastAsia="Arial"/>
                <w:lang w:val="en-US"/>
                <w:rPrChange w:author="Autor" w:id="226">
                  <w:rPr>
                    <w:rFonts w:eastAsia="Arial"/>
                  </w:rPr>
                </w:rPrChange>
              </w:rPr>
              <w:t>urn:csioz:p1:kod:major:Blad</w:t>
            </w:r>
          </w:p>
          <w:p w:rsidR="0009693A" w:rsidP="00E74BD5" w:rsidRDefault="0009693A" w14:paraId="4175F9CE" w14:textId="77777777">
            <w:pPr>
              <w:pStyle w:val="tabelanormalny"/>
            </w:pPr>
            <w:r w:rsidRPr="0596D318">
              <w:rPr>
                <w:rFonts w:eastAsia="Arial"/>
              </w:rPr>
              <w:t>urn:csioz:p1:kod:minor:DuplikatIdentyfikatoraDokumentu</w:t>
            </w:r>
          </w:p>
        </w:tc>
        <w:tc>
          <w:tcPr>
            <w:tcW w:w="1673" w:type="dxa"/>
            <w:tcBorders>
              <w:top w:val="single" w:color="auto" w:sz="6" w:space="0"/>
              <w:left w:val="single" w:color="auto" w:sz="6" w:space="0"/>
              <w:bottom w:val="single" w:color="auto" w:sz="6" w:space="0"/>
              <w:right w:val="single" w:color="auto" w:sz="6" w:space="0"/>
            </w:tcBorders>
            <w:vAlign w:val="center"/>
          </w:tcPr>
          <w:p w:rsidR="0009693A" w:rsidP="00E74BD5" w:rsidRDefault="0009693A" w14:paraId="65FD21C2" w14:textId="77777777">
            <w:pPr>
              <w:pStyle w:val="tabelanormalny"/>
              <w:rPr>
                <w:rFonts w:eastAsia="Arial"/>
              </w:rPr>
            </w:pPr>
            <w:r w:rsidRPr="0596D318">
              <w:rPr>
                <w:rFonts w:eastAsia="Arial"/>
              </w:rPr>
              <w:t>Dokument o takim identyfikatorze już istnieje w systemie</w:t>
            </w:r>
          </w:p>
        </w:tc>
        <w:tc>
          <w:tcPr>
            <w:tcW w:w="2107" w:type="dxa"/>
            <w:tcBorders>
              <w:top w:val="single" w:color="auto" w:sz="6" w:space="0"/>
              <w:left w:val="single" w:color="auto" w:sz="6" w:space="0"/>
              <w:bottom w:val="single" w:color="auto" w:sz="6" w:space="0"/>
              <w:right w:val="single" w:color="auto" w:sz="6" w:space="0"/>
            </w:tcBorders>
            <w:vAlign w:val="center"/>
          </w:tcPr>
          <w:p w:rsidR="0009693A" w:rsidP="00E74BD5" w:rsidRDefault="0009693A" w14:paraId="3B050C15" w14:textId="77777777">
            <w:pPr>
              <w:pStyle w:val="tabelanormalny"/>
              <w:rPr>
                <w:rFonts w:eastAsia="Arial"/>
              </w:rPr>
            </w:pPr>
            <w:r w:rsidRPr="0596D318">
              <w:rPr>
                <w:rFonts w:eastAsia="Arial"/>
              </w:rPr>
              <w:t>W bazie danych systemu P1 istnieje już dokument o identycznym identyfikatorze biznesowym, jak w przekazanym dokumencie</w:t>
            </w:r>
          </w:p>
        </w:tc>
      </w:tr>
      <w:tr w:rsidR="0009693A" w:rsidTr="366A2357" w14:paraId="7BA6B594"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09693A" w:rsidP="00E74BD5" w:rsidRDefault="0009693A" w14:paraId="54FF77BD" w14:textId="77777777">
            <w:pPr>
              <w:pStyle w:val="tabelanormalny"/>
              <w:rPr>
                <w:rFonts w:eastAsia="Arial"/>
              </w:rPr>
            </w:pPr>
            <w:r w:rsidRPr="0596D318">
              <w:rPr>
                <w:rFonts w:eastAsia="Arial"/>
              </w:rPr>
              <w:t>urn:csioz:p1:kod:major:BladWewnetrzny</w:t>
            </w:r>
          </w:p>
        </w:tc>
        <w:tc>
          <w:tcPr>
            <w:tcW w:w="1673" w:type="dxa"/>
            <w:tcBorders>
              <w:top w:val="single" w:color="auto" w:sz="6" w:space="0"/>
              <w:left w:val="single" w:color="auto" w:sz="6" w:space="0"/>
              <w:bottom w:val="single" w:color="auto" w:sz="6" w:space="0"/>
              <w:right w:val="single" w:color="auto" w:sz="6" w:space="0"/>
            </w:tcBorders>
            <w:vAlign w:val="center"/>
          </w:tcPr>
          <w:p w:rsidR="0009693A" w:rsidP="00E74BD5" w:rsidRDefault="0009693A" w14:paraId="67A17044" w14:textId="77777777">
            <w:pPr>
              <w:pStyle w:val="tabelanormalny"/>
              <w:rPr>
                <w:rFonts w:eastAsia="Arial"/>
              </w:rPr>
            </w:pPr>
            <w:r w:rsidRPr="47FB68A6">
              <w:rPr>
                <w:rFonts w:eastAsia="Arial"/>
              </w:rPr>
              <w:t>Błąd wewnętrzny</w:t>
            </w:r>
          </w:p>
        </w:tc>
        <w:tc>
          <w:tcPr>
            <w:tcW w:w="2107" w:type="dxa"/>
            <w:tcBorders>
              <w:top w:val="single" w:color="auto" w:sz="6" w:space="0"/>
              <w:left w:val="single" w:color="auto" w:sz="6" w:space="0"/>
              <w:bottom w:val="single" w:color="auto" w:sz="6" w:space="0"/>
              <w:right w:val="single" w:color="auto" w:sz="6" w:space="0"/>
            </w:tcBorders>
            <w:vAlign w:val="center"/>
          </w:tcPr>
          <w:p w:rsidR="0009693A" w:rsidP="00E74BD5" w:rsidRDefault="0009693A" w14:paraId="375CBC0B" w14:textId="77777777">
            <w:pPr>
              <w:pStyle w:val="tabelanormalny"/>
              <w:rPr>
                <w:rFonts w:eastAsia="Arial"/>
              </w:rPr>
            </w:pPr>
            <w:r w:rsidRPr="0596D318">
              <w:rPr>
                <w:rFonts w:eastAsia="Arial"/>
              </w:rPr>
              <w:t>Wystąpił błąd wewnętrzny, który uniemożliwił wykonanie usługi</w:t>
            </w:r>
          </w:p>
        </w:tc>
      </w:tr>
    </w:tbl>
    <w:p w:rsidRPr="00C93E94" w:rsidR="009D4956" w:rsidP="00383E1D" w:rsidRDefault="1E458C51" w14:paraId="4590E8D3" w14:textId="7FB2ECB9">
      <w:pPr>
        <w:pStyle w:val="Nagwek3"/>
      </w:pPr>
      <w:bookmarkStart w:name="_Toc489879865" w:id="227"/>
      <w:bookmarkStart w:name="_Toc489879974" w:id="228"/>
      <w:bookmarkStart w:name="_Toc489968950" w:id="229"/>
      <w:bookmarkStart w:name="_Toc489877426" w:id="230"/>
      <w:bookmarkStart w:name="_Toc489878517" w:id="231"/>
      <w:bookmarkStart w:name="_Toc489879866" w:id="232"/>
      <w:bookmarkStart w:name="_Toc489879975" w:id="233"/>
      <w:bookmarkStart w:name="_Toc487462001" w:id="234"/>
      <w:bookmarkStart w:name="_Toc501107041" w:id="235"/>
      <w:bookmarkStart w:name="_Ref521674286" w:id="236"/>
      <w:bookmarkStart w:name="_Ref521674291" w:id="237"/>
      <w:bookmarkStart w:name="_Toc1402480" w:id="238"/>
      <w:bookmarkStart w:name="_Toc49411580" w:id="239"/>
      <w:bookmarkStart w:name="_Toc1540244357" w:id="240"/>
      <w:bookmarkStart w:name="_Toc110167081" w:id="241"/>
      <w:bookmarkStart w:name="_Toc113871508" w:id="242"/>
      <w:bookmarkStart w:name="_Toc133496051" w:id="243"/>
      <w:bookmarkEnd w:id="227"/>
      <w:bookmarkEnd w:id="228"/>
      <w:bookmarkEnd w:id="229"/>
      <w:bookmarkEnd w:id="230"/>
      <w:bookmarkEnd w:id="231"/>
      <w:bookmarkEnd w:id="232"/>
      <w:bookmarkEnd w:id="233"/>
      <w:r>
        <w:t xml:space="preserve">Operacja </w:t>
      </w:r>
      <w:bookmarkEnd w:id="234"/>
      <w:bookmarkEnd w:id="235"/>
      <w:bookmarkEnd w:id="236"/>
      <w:bookmarkEnd w:id="237"/>
      <w:bookmarkEnd w:id="238"/>
      <w:bookmarkEnd w:id="239"/>
      <w:proofErr w:type="spellStart"/>
      <w:r>
        <w:t>odczytPlanuOpiekiMedycznej</w:t>
      </w:r>
      <w:bookmarkEnd w:id="240"/>
      <w:bookmarkEnd w:id="241"/>
      <w:bookmarkEnd w:id="242"/>
      <w:bookmarkEnd w:id="243"/>
      <w:proofErr w:type="spellEnd"/>
    </w:p>
    <w:p w:rsidR="009D4956" w:rsidP="009D4956" w:rsidRDefault="009D4956" w14:paraId="6340BC72" w14:textId="77777777">
      <w:pPr>
        <w:spacing w:line="276" w:lineRule="auto"/>
      </w:pPr>
      <w:r>
        <w:t>Operacja pozwala na odczytanie z systemu P1 wskazanego identyfikatorem dokumentu Indywidualnego Planu Opieki Medycznej.</w:t>
      </w:r>
    </w:p>
    <w:p w:rsidR="009D4956" w:rsidP="009D4956" w:rsidRDefault="009D4956" w14:paraId="458A3A6E" w14:textId="7BAA67C9">
      <w:pPr>
        <w:spacing w:line="276" w:lineRule="auto"/>
      </w:pPr>
      <w:r>
        <w:t>Usługodawca w zapytaniu przekazuje identyfikator OID dokumentu, który ma zostać odczytany.</w:t>
      </w:r>
    </w:p>
    <w:p w:rsidR="009D4956" w:rsidP="009D4956" w:rsidRDefault="009D4956" w14:paraId="62F05FB5" w14:textId="77777777">
      <w:pPr>
        <w:spacing w:line="276" w:lineRule="auto"/>
      </w:pPr>
      <w:r>
        <w:t>W odpowiedzi do Usługodawcy zwracana jest treść dokumentu Indywidualnego Planu Opieki Medycznej w formacie HL7 CDA.</w:t>
      </w:r>
    </w:p>
    <w:p w:rsidR="009D4956" w:rsidP="009D4956" w:rsidRDefault="009D4956" w14:paraId="3A94831D" w14:textId="2924B45F">
      <w:pPr>
        <w:spacing w:line="276" w:lineRule="auto"/>
      </w:pPr>
      <w:r>
        <w:t xml:space="preserve">Odpowiedź do Usługodawcy zawiera również obiekt klasy </w:t>
      </w:r>
      <w:proofErr w:type="spellStart"/>
      <w:r>
        <w:t>WynikOperacji</w:t>
      </w:r>
      <w:proofErr w:type="spellEnd"/>
      <w:r>
        <w:t xml:space="preserve">, który określa ogólny wynik wykonania operacji odczytu </w:t>
      </w:r>
      <w:r w:rsidR="009F158C">
        <w:t>dokumentu</w:t>
      </w:r>
      <w:r>
        <w:t>.</w:t>
      </w:r>
    </w:p>
    <w:p w:rsidR="009D4956" w:rsidP="00243EE1" w:rsidRDefault="009D4956" w14:paraId="6E76B9A3" w14:textId="77777777">
      <w:pPr>
        <w:pStyle w:val="Nagwek4"/>
      </w:pPr>
      <w:r>
        <w:t>Komunikaty / błędy biznesowe</w:t>
      </w:r>
    </w:p>
    <w:p w:rsidR="003363E5" w:rsidP="00D40EF8" w:rsidRDefault="003363E5" w14:paraId="3C2EF40E" w14:textId="32CB8DE0">
      <w:pPr>
        <w:pStyle w:val="Legenda"/>
      </w:pPr>
      <w:bookmarkStart w:name="_Toc113853295" w:id="244"/>
      <w:bookmarkStart w:name="_Toc114817367" w:id="245"/>
      <w:bookmarkStart w:name="_Toc130477128" w:id="246"/>
      <w:r>
        <w:t xml:space="preserve">Tabela </w:t>
      </w:r>
      <w:r>
        <w:fldChar w:fldCharType="begin"/>
      </w:r>
      <w:r>
        <w:instrText>SEQ Tabela \* ARABIC</w:instrText>
      </w:r>
      <w:r>
        <w:fldChar w:fldCharType="separate"/>
      </w:r>
      <w:r w:rsidR="00486048">
        <w:rPr>
          <w:noProof/>
        </w:rPr>
        <w:t>4</w:t>
      </w:r>
      <w:r>
        <w:fldChar w:fldCharType="end"/>
      </w:r>
      <w:r>
        <w:t xml:space="preserve"> Komunikaty z operacji </w:t>
      </w:r>
      <w:proofErr w:type="spellStart"/>
      <w:r>
        <w:t>odczytPlanuOpiekiMedycznej</w:t>
      </w:r>
      <w:bookmarkEnd w:id="244"/>
      <w:bookmarkEnd w:id="245"/>
      <w:bookmarkEnd w:id="246"/>
      <w:proofErr w:type="spellEnd"/>
    </w:p>
    <w:tbl>
      <w:tblPr>
        <w:tblW w:w="0" w:type="auto"/>
        <w:tblLook w:val="04A0" w:firstRow="1" w:lastRow="0" w:firstColumn="1" w:lastColumn="0" w:noHBand="0" w:noVBand="1"/>
      </w:tblPr>
      <w:tblGrid>
        <w:gridCol w:w="5265"/>
        <w:gridCol w:w="1920"/>
        <w:gridCol w:w="1860"/>
      </w:tblGrid>
      <w:tr w:rsidR="009D4956" w:rsidTr="366A2357" w14:paraId="0663AABD" w14:textId="77777777">
        <w:trPr>
          <w:cantSplit/>
          <w:tblHeader/>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9D4956" w:rsidP="00E74BD5" w:rsidRDefault="000D66D9" w14:paraId="5BBC94B4" w14:textId="77777777">
            <w:pPr>
              <w:pStyle w:val="Tabelanagwekdolewej"/>
              <w:rPr>
                <w:rFonts w:eastAsia="Arial"/>
              </w:rPr>
            </w:pPr>
            <w:r w:rsidRPr="366A2357">
              <w:rPr>
                <w:rFonts w:eastAsia="Arial"/>
              </w:rPr>
              <w:t xml:space="preserve">Kod komunikatu / błędu </w:t>
            </w:r>
          </w:p>
        </w:tc>
        <w:tc>
          <w:tcPr>
            <w:tcW w:w="192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9D4956" w:rsidP="00E74BD5" w:rsidRDefault="000D66D9" w14:paraId="6CA1AC35" w14:textId="77777777">
            <w:pPr>
              <w:pStyle w:val="Tabelanagwekdolewej"/>
              <w:rPr>
                <w:rFonts w:eastAsia="Arial"/>
              </w:rPr>
            </w:pPr>
            <w:r w:rsidRPr="366A2357">
              <w:rPr>
                <w:rFonts w:eastAsia="Arial"/>
              </w:rPr>
              <w:t>Opis słowny</w:t>
            </w:r>
          </w:p>
        </w:tc>
        <w:tc>
          <w:tcPr>
            <w:tcW w:w="186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9D4956" w:rsidP="00E74BD5" w:rsidRDefault="000D66D9" w14:paraId="11585FE6" w14:textId="77777777">
            <w:pPr>
              <w:pStyle w:val="Tabelanagwekdolewej"/>
              <w:rPr>
                <w:rFonts w:eastAsia="Arial"/>
              </w:rPr>
            </w:pPr>
            <w:r w:rsidRPr="366A2357">
              <w:rPr>
                <w:rFonts w:eastAsia="Arial"/>
              </w:rPr>
              <w:t>Znaczenie</w:t>
            </w:r>
          </w:p>
        </w:tc>
      </w:tr>
      <w:tr w:rsidR="009D4956" w:rsidTr="366A2357" w14:paraId="541596FE"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9D4956" w:rsidP="00E74BD5" w:rsidRDefault="009D4956" w14:paraId="3899C045" w14:textId="77777777">
            <w:pPr>
              <w:pStyle w:val="tabelanormalny"/>
              <w:rPr>
                <w:rFonts w:eastAsia="Arial"/>
                <w:lang w:val="en-US"/>
                <w:rPrChange w:author="Autor" w:id="247">
                  <w:rPr>
                    <w:rFonts w:eastAsia="Arial"/>
                  </w:rPr>
                </w:rPrChange>
              </w:rPr>
            </w:pPr>
            <w:r w:rsidRPr="00C22482">
              <w:rPr>
                <w:rFonts w:eastAsia="Arial"/>
                <w:lang w:val="en-US"/>
                <w:rPrChange w:author="Autor" w:id="248">
                  <w:rPr>
                    <w:rFonts w:eastAsia="Arial"/>
                  </w:rPr>
                </w:rPrChange>
              </w:rPr>
              <w:t>urn:csioz:p1:kod:major:Sukces</w:t>
            </w:r>
          </w:p>
        </w:tc>
        <w:tc>
          <w:tcPr>
            <w:tcW w:w="1920"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7D71E5F6" w14:textId="77777777">
            <w:pPr>
              <w:pStyle w:val="tabelanormalny"/>
              <w:rPr>
                <w:rFonts w:eastAsia="Arial"/>
              </w:rPr>
            </w:pPr>
            <w:r w:rsidRPr="0596D318">
              <w:rPr>
                <w:rFonts w:eastAsia="Arial"/>
              </w:rPr>
              <w:t>Operacja wykonana prawidłowo</w:t>
            </w:r>
          </w:p>
        </w:tc>
        <w:tc>
          <w:tcPr>
            <w:tcW w:w="1860"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159018D6" w14:textId="77777777">
            <w:pPr>
              <w:pStyle w:val="tabelanormalny"/>
              <w:rPr>
                <w:rFonts w:eastAsia="Arial"/>
              </w:rPr>
            </w:pPr>
            <w:r w:rsidRPr="0596D318">
              <w:rPr>
                <w:rFonts w:eastAsia="Arial"/>
              </w:rPr>
              <w:t>Zwrócono treść dokumentu</w:t>
            </w:r>
          </w:p>
        </w:tc>
      </w:tr>
      <w:tr w:rsidR="009D4956" w:rsidTr="366A2357" w14:paraId="1AAFE9AB"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9D4956" w:rsidP="00E74BD5" w:rsidRDefault="009D4956" w14:paraId="5B4E7287" w14:textId="77777777">
            <w:pPr>
              <w:pStyle w:val="tabelanormalny"/>
              <w:rPr>
                <w:rFonts w:eastAsia="Arial"/>
                <w:lang w:val="en-US"/>
                <w:rPrChange w:author="Autor" w:id="249">
                  <w:rPr>
                    <w:rFonts w:eastAsia="Arial"/>
                  </w:rPr>
                </w:rPrChange>
              </w:rPr>
            </w:pPr>
            <w:r w:rsidRPr="00C22482">
              <w:rPr>
                <w:rFonts w:eastAsia="Arial"/>
                <w:lang w:val="en-US"/>
                <w:rPrChange w:author="Autor" w:id="250">
                  <w:rPr>
                    <w:rFonts w:eastAsia="Arial"/>
                  </w:rPr>
                </w:rPrChange>
              </w:rPr>
              <w:t>urn:csioz:p1:kod:major:Blad</w:t>
            </w:r>
          </w:p>
          <w:p w:rsidR="009D4956" w:rsidP="00E74BD5" w:rsidRDefault="009D4956" w14:paraId="6B8C803A" w14:textId="77777777">
            <w:pPr>
              <w:pStyle w:val="tabelanormalny"/>
            </w:pPr>
            <w:r w:rsidRPr="0596D318">
              <w:rPr>
                <w:rFonts w:eastAsia="Arial"/>
              </w:rPr>
              <w:t>urn:csioz:p1:kod:minor:BrakDanych</w:t>
            </w:r>
          </w:p>
        </w:tc>
        <w:tc>
          <w:tcPr>
            <w:tcW w:w="1920"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08203373" w14:textId="77777777">
            <w:pPr>
              <w:pStyle w:val="tabelanormalny"/>
            </w:pPr>
            <w:r w:rsidRPr="0596D318">
              <w:rPr>
                <w:rFonts w:eastAsia="Arial"/>
              </w:rPr>
              <w:t>Dokument o wskazanym identyfikatorze nie istnieje</w:t>
            </w:r>
          </w:p>
        </w:tc>
        <w:tc>
          <w:tcPr>
            <w:tcW w:w="1860" w:type="dxa"/>
            <w:tcBorders>
              <w:top w:val="single" w:color="auto" w:sz="6" w:space="0"/>
              <w:left w:val="single" w:color="auto" w:sz="6" w:space="0"/>
              <w:bottom w:val="single" w:color="auto" w:sz="6" w:space="0"/>
              <w:right w:val="single" w:color="auto" w:sz="6" w:space="0"/>
            </w:tcBorders>
            <w:vAlign w:val="center"/>
          </w:tcPr>
          <w:p w:rsidR="009D4956" w:rsidP="00E74BD5" w:rsidRDefault="009D4956" w14:paraId="5662785A" w14:textId="77777777">
            <w:pPr>
              <w:pStyle w:val="tabelanormalny"/>
            </w:pPr>
            <w:r w:rsidRPr="0596D318">
              <w:rPr>
                <w:rFonts w:eastAsia="Arial"/>
              </w:rPr>
              <w:t>W bazie danych systemu P1 nie istnieje dokument o wskazanym w żądaniu identyfikatorze</w:t>
            </w:r>
          </w:p>
        </w:tc>
      </w:tr>
      <w:tr w:rsidR="00CC1E38" w:rsidTr="366A2357" w14:paraId="7037661B"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00CC1E38" w:rsidP="00E74BD5" w:rsidRDefault="09F4FDA6" w14:paraId="415944DB" w14:textId="77777777">
            <w:pPr>
              <w:pStyle w:val="tabelanormalny"/>
              <w:rPr>
                <w:rFonts w:eastAsia="Arial"/>
              </w:rPr>
            </w:pPr>
            <w:r w:rsidRPr="366A2357">
              <w:rPr>
                <w:rFonts w:eastAsia="Arial"/>
              </w:rPr>
              <w:t>urn:csioz:p1:kod:major:BladOdczytu</w:t>
            </w:r>
          </w:p>
          <w:p w:rsidRPr="0596D318" w:rsidR="00CC1E38" w:rsidP="00E74BD5" w:rsidRDefault="09F4FDA6" w14:paraId="1F0E437C" w14:textId="18B3658B">
            <w:pPr>
              <w:pStyle w:val="tabelanormalny"/>
              <w:rPr>
                <w:rFonts w:eastAsia="Arial"/>
              </w:rPr>
            </w:pPr>
            <w:r w:rsidRPr="366A2357">
              <w:rPr>
                <w:rFonts w:eastAsia="Arial"/>
              </w:rPr>
              <w:t>urn:csioz:p1:kod:minor:BrakDostepu</w:t>
            </w:r>
          </w:p>
        </w:tc>
        <w:tc>
          <w:tcPr>
            <w:tcW w:w="1920" w:type="dxa"/>
            <w:tcBorders>
              <w:top w:val="single" w:color="auto" w:sz="6" w:space="0"/>
              <w:left w:val="single" w:color="auto" w:sz="6" w:space="0"/>
              <w:bottom w:val="single" w:color="auto" w:sz="6" w:space="0"/>
              <w:right w:val="single" w:color="auto" w:sz="6" w:space="0"/>
            </w:tcBorders>
            <w:vAlign w:val="center"/>
          </w:tcPr>
          <w:p w:rsidRPr="0596D318" w:rsidR="00CC1E38" w:rsidP="00E74BD5" w:rsidRDefault="09F4FDA6" w14:paraId="013FA9CB" w14:textId="354B531F">
            <w:pPr>
              <w:pStyle w:val="tabelanormalny"/>
              <w:rPr>
                <w:rFonts w:eastAsia="Arial"/>
              </w:rPr>
            </w:pPr>
            <w:r w:rsidRPr="366A2357">
              <w:rPr>
                <w:rFonts w:eastAsia="Arial"/>
              </w:rPr>
              <w:t>Brak uprawnień wykonania operacji na obiekcie lub obiekt jest zablokowany.</w:t>
            </w:r>
          </w:p>
        </w:tc>
        <w:tc>
          <w:tcPr>
            <w:tcW w:w="1860" w:type="dxa"/>
            <w:tcBorders>
              <w:top w:val="single" w:color="auto" w:sz="6" w:space="0"/>
              <w:left w:val="single" w:color="auto" w:sz="6" w:space="0"/>
              <w:bottom w:val="single" w:color="auto" w:sz="6" w:space="0"/>
              <w:right w:val="single" w:color="auto" w:sz="6" w:space="0"/>
            </w:tcBorders>
            <w:vAlign w:val="center"/>
          </w:tcPr>
          <w:p w:rsidRPr="0596D318" w:rsidR="00CC1E38" w:rsidP="00E74BD5" w:rsidRDefault="09F4FDA6" w14:paraId="026177A3" w14:textId="25C0ACFF">
            <w:pPr>
              <w:pStyle w:val="tabelanormalny"/>
              <w:rPr>
                <w:rFonts w:eastAsia="Arial"/>
              </w:rPr>
            </w:pPr>
            <w:r w:rsidRPr="366A2357">
              <w:rPr>
                <w:rFonts w:eastAsia="Arial"/>
              </w:rPr>
              <w:t>Użytkownik wywołujący operację nie ma uprawnień dostępu do dokumentu</w:t>
            </w:r>
          </w:p>
        </w:tc>
      </w:tr>
      <w:tr w:rsidR="00CC1E38" w:rsidTr="366A2357" w14:paraId="71B87C8F"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CC1E38" w:rsidP="00E74BD5" w:rsidRDefault="00CC1E38" w14:paraId="69A3F7D8" w14:textId="77777777">
            <w:pPr>
              <w:pStyle w:val="tabelanormalny"/>
              <w:rPr>
                <w:rFonts w:eastAsia="Arial"/>
              </w:rPr>
            </w:pPr>
            <w:r w:rsidRPr="0596D318">
              <w:rPr>
                <w:rFonts w:eastAsia="Arial"/>
              </w:rPr>
              <w:t>urn:csioz:p1:kod:major:BladWewnetrzny</w:t>
            </w:r>
          </w:p>
        </w:tc>
        <w:tc>
          <w:tcPr>
            <w:tcW w:w="1920" w:type="dxa"/>
            <w:tcBorders>
              <w:top w:val="single" w:color="auto" w:sz="6" w:space="0"/>
              <w:left w:val="single" w:color="auto" w:sz="6" w:space="0"/>
              <w:bottom w:val="single" w:color="auto" w:sz="6" w:space="0"/>
              <w:right w:val="single" w:color="auto" w:sz="6" w:space="0"/>
            </w:tcBorders>
            <w:vAlign w:val="center"/>
          </w:tcPr>
          <w:p w:rsidR="00CC1E38" w:rsidP="00E74BD5" w:rsidRDefault="00CC1E38" w14:paraId="5268188C" w14:textId="77777777">
            <w:pPr>
              <w:pStyle w:val="tabelanormalny"/>
              <w:rPr>
                <w:rFonts w:eastAsia="Arial"/>
              </w:rPr>
            </w:pPr>
            <w:r w:rsidRPr="0596D318">
              <w:rPr>
                <w:rFonts w:eastAsia="Arial"/>
              </w:rPr>
              <w:t>Błąd wewnętrzny</w:t>
            </w:r>
          </w:p>
        </w:tc>
        <w:tc>
          <w:tcPr>
            <w:tcW w:w="1860" w:type="dxa"/>
            <w:tcBorders>
              <w:top w:val="single" w:color="auto" w:sz="6" w:space="0"/>
              <w:left w:val="single" w:color="auto" w:sz="6" w:space="0"/>
              <w:bottom w:val="single" w:color="auto" w:sz="6" w:space="0"/>
              <w:right w:val="single" w:color="auto" w:sz="6" w:space="0"/>
            </w:tcBorders>
            <w:vAlign w:val="center"/>
          </w:tcPr>
          <w:p w:rsidR="00CC1E38" w:rsidP="00E74BD5" w:rsidRDefault="00CC1E38" w14:paraId="7E828F18" w14:textId="77777777">
            <w:pPr>
              <w:pStyle w:val="tabelanormalny"/>
              <w:rPr>
                <w:rFonts w:eastAsia="Arial"/>
              </w:rPr>
            </w:pPr>
            <w:r w:rsidRPr="0596D318">
              <w:rPr>
                <w:rFonts w:eastAsia="Arial"/>
              </w:rPr>
              <w:t>Wystąpił błąd wewnętrzny, który uniemożliwił wykonanie usługi</w:t>
            </w:r>
          </w:p>
        </w:tc>
      </w:tr>
    </w:tbl>
    <w:p w:rsidRPr="00C93E94" w:rsidR="009D4956" w:rsidP="00383E1D" w:rsidRDefault="1E458C51" w14:paraId="4D8F6911" w14:textId="1D5460C1">
      <w:pPr>
        <w:pStyle w:val="Nagwek3"/>
      </w:pPr>
      <w:bookmarkStart w:name="_Toc489879868" w:id="251"/>
      <w:bookmarkStart w:name="_Toc489879977" w:id="252"/>
      <w:bookmarkStart w:name="_Toc489968953" w:id="253"/>
      <w:bookmarkStart w:name="_Toc489877428" w:id="254"/>
      <w:bookmarkStart w:name="_Toc489878519" w:id="255"/>
      <w:bookmarkStart w:name="_Toc489879869" w:id="256"/>
      <w:bookmarkStart w:name="_Toc489879978" w:id="257"/>
      <w:bookmarkStart w:name="_Toc487462002" w:id="258"/>
      <w:bookmarkStart w:name="_Toc501107042" w:id="259"/>
      <w:bookmarkStart w:name="_Toc1402481" w:id="260"/>
      <w:bookmarkStart w:name="_Toc49411581" w:id="261"/>
      <w:bookmarkStart w:name="_Toc948916119" w:id="262"/>
      <w:bookmarkStart w:name="_Toc306525272" w:id="263"/>
      <w:bookmarkStart w:name="_Toc110167082" w:id="264"/>
      <w:bookmarkStart w:name="_Toc133496052" w:id="265"/>
      <w:bookmarkEnd w:id="251"/>
      <w:bookmarkEnd w:id="252"/>
      <w:bookmarkEnd w:id="253"/>
      <w:bookmarkEnd w:id="254"/>
      <w:bookmarkEnd w:id="255"/>
      <w:bookmarkEnd w:id="256"/>
      <w:bookmarkEnd w:id="257"/>
      <w:r>
        <w:t xml:space="preserve">Operacja </w:t>
      </w:r>
      <w:bookmarkEnd w:id="258"/>
      <w:bookmarkEnd w:id="259"/>
      <w:bookmarkEnd w:id="260"/>
      <w:bookmarkEnd w:id="261"/>
      <w:bookmarkEnd w:id="262"/>
      <w:bookmarkEnd w:id="263"/>
      <w:bookmarkEnd w:id="264"/>
      <w:proofErr w:type="spellStart"/>
      <w:r w:rsidR="20D76CF4">
        <w:t>wyszukaniePlanowOpiekiMedycznejUslugobiorcy</w:t>
      </w:r>
      <w:bookmarkEnd w:id="265"/>
      <w:proofErr w:type="spellEnd"/>
    </w:p>
    <w:p w:rsidRPr="00C93E94" w:rsidR="00D875A2" w:rsidP="00D875A2" w:rsidRDefault="009D4956" w14:paraId="26DE3041" w14:textId="6E38FEFA">
      <w:pPr>
        <w:spacing w:line="288" w:lineRule="auto"/>
      </w:pPr>
      <w:r>
        <w:t xml:space="preserve">Operacja pozwala na wyszukanie w systemie P1 dokumentów Indywidualnego Planu Opieki Medycznej </w:t>
      </w:r>
      <w:r w:rsidR="00E35994">
        <w:t>wystawionych dla wybranego usługobiorcy</w:t>
      </w:r>
      <w:r w:rsidR="00D875A2">
        <w:t>,</w:t>
      </w:r>
      <w:r w:rsidR="00E35994">
        <w:t xml:space="preserve"> </w:t>
      </w:r>
      <w:r>
        <w:t>zgodnie z podanymi kryteriami wyszukania.</w:t>
      </w:r>
    </w:p>
    <w:p w:rsidR="009D4956" w:rsidP="009D4956" w:rsidRDefault="009D4956" w14:paraId="580FD14B" w14:textId="77777777">
      <w:pPr>
        <w:spacing w:line="288" w:lineRule="auto"/>
      </w:pPr>
      <w:r>
        <w:t>Usługodawca podaje kryteria wyszukania dokumentów oraz parametry sortowania i stronicowania wyników wyszukiwania.</w:t>
      </w:r>
    </w:p>
    <w:p w:rsidR="009D4956" w:rsidP="009D4956" w:rsidRDefault="009D4956" w14:paraId="71DD1205" w14:textId="77777777">
      <w:pPr>
        <w:spacing w:line="288" w:lineRule="auto"/>
      </w:pPr>
      <w:r>
        <w:t>Usługodawca może zdefiniować jedno lub wiele kryteriów wyszukiwania jednocześnie. W wyniku wyszukania znajdą się informacje o dokumentach spełniające jednocześnie wszystkie wyspecyfikowane kryteria.</w:t>
      </w:r>
    </w:p>
    <w:p w:rsidR="009D4956" w:rsidP="009D4956" w:rsidRDefault="009D4956" w14:paraId="4909399C" w14:textId="77777777">
      <w:pPr>
        <w:spacing w:line="288" w:lineRule="auto"/>
      </w:pPr>
      <w:r>
        <w:t>Dopuszczalne dla operacji kryteria to:</w:t>
      </w:r>
    </w:p>
    <w:p w:rsidR="009D4956" w:rsidP="00243EE1" w:rsidRDefault="009D4956" w14:paraId="01F3EFD1" w14:textId="77777777">
      <w:pPr>
        <w:pStyle w:val="Akapitzlist"/>
        <w:numPr>
          <w:ilvl w:val="0"/>
          <w:numId w:val="27"/>
        </w:numPr>
        <w:spacing w:line="288" w:lineRule="auto"/>
        <w:rPr>
          <w:rFonts w:ascii="Arial" w:hAnsi="Arial" w:eastAsia="Arial" w:cs="Arial"/>
        </w:rPr>
      </w:pPr>
      <w:proofErr w:type="spellStart"/>
      <w:r w:rsidRPr="2C187268">
        <w:rPr>
          <w:rFonts w:ascii="Arial" w:hAnsi="Arial" w:eastAsia="Arial" w:cs="Arial"/>
        </w:rPr>
        <w:t>dataWystawieniaOd</w:t>
      </w:r>
      <w:proofErr w:type="spellEnd"/>
      <w:r w:rsidRPr="2C187268">
        <w:rPr>
          <w:rFonts w:ascii="Arial" w:hAnsi="Arial" w:eastAsia="Arial" w:cs="Arial"/>
        </w:rPr>
        <w:t xml:space="preserve"> i </w:t>
      </w:r>
      <w:proofErr w:type="spellStart"/>
      <w:r w:rsidRPr="2C187268">
        <w:rPr>
          <w:rFonts w:ascii="Arial" w:hAnsi="Arial" w:eastAsia="Arial" w:cs="Arial"/>
        </w:rPr>
        <w:t>dataWystawieniaDo</w:t>
      </w:r>
      <w:proofErr w:type="spellEnd"/>
      <w:r w:rsidRPr="2C187268">
        <w:rPr>
          <w:rFonts w:ascii="Arial" w:hAnsi="Arial" w:eastAsia="Arial" w:cs="Arial"/>
        </w:rPr>
        <w:t xml:space="preserve"> – określają przedział dla wartości daty wystawienia dokumentu; przedział otwarty lewostronnie; dopuszczalne jest zdefiniowanie tylko jednej granicy przedziału,</w:t>
      </w:r>
    </w:p>
    <w:p w:rsidR="009D4956" w:rsidP="00243EE1" w:rsidRDefault="009D4956" w14:paraId="0643C5C0" w14:textId="04729317">
      <w:pPr>
        <w:pStyle w:val="Akapitzlist"/>
        <w:numPr>
          <w:ilvl w:val="0"/>
          <w:numId w:val="27"/>
        </w:numPr>
        <w:spacing w:line="288" w:lineRule="auto"/>
        <w:rPr>
          <w:rFonts w:ascii="Arial" w:hAnsi="Arial" w:eastAsia="Arial" w:cs="Arial"/>
        </w:rPr>
      </w:pPr>
      <w:proofErr w:type="spellStart"/>
      <w:r w:rsidRPr="0596D318">
        <w:rPr>
          <w:rFonts w:ascii="Arial" w:hAnsi="Arial" w:eastAsia="Arial" w:cs="Arial"/>
        </w:rPr>
        <w:t>identyfikatorUslugobiorcy</w:t>
      </w:r>
      <w:proofErr w:type="spellEnd"/>
      <w:r w:rsidRPr="0596D318">
        <w:rPr>
          <w:rFonts w:ascii="Arial" w:hAnsi="Arial" w:eastAsia="Arial" w:cs="Arial"/>
        </w:rPr>
        <w:t xml:space="preserve"> – identyfikator OID Usługobiorcy (na przykład PESEL), którego dotyczy dokument</w:t>
      </w:r>
      <w:r w:rsidR="00E35994">
        <w:rPr>
          <w:rFonts w:ascii="Arial" w:hAnsi="Arial" w:eastAsia="Arial" w:cs="Arial"/>
        </w:rPr>
        <w:t>; to kryterium jest wymagane</w:t>
      </w:r>
      <w:r w:rsidRPr="0596D318">
        <w:rPr>
          <w:rFonts w:ascii="Arial" w:hAnsi="Arial" w:eastAsia="Arial" w:cs="Arial"/>
        </w:rPr>
        <w:t>,</w:t>
      </w:r>
    </w:p>
    <w:p w:rsidR="009D4956" w:rsidP="00243EE1" w:rsidRDefault="009D4956" w14:paraId="7105F94B" w14:textId="77777777">
      <w:pPr>
        <w:pStyle w:val="Akapitzlist"/>
        <w:numPr>
          <w:ilvl w:val="0"/>
          <w:numId w:val="27"/>
        </w:numPr>
        <w:spacing w:line="288" w:lineRule="auto"/>
        <w:rPr>
          <w:rFonts w:ascii="Arial" w:hAnsi="Arial" w:eastAsia="Arial" w:cs="Arial"/>
        </w:rPr>
      </w:pPr>
      <w:proofErr w:type="spellStart"/>
      <w:r w:rsidRPr="0596D318">
        <w:rPr>
          <w:rFonts w:ascii="Arial" w:hAnsi="Arial" w:eastAsia="Arial" w:cs="Arial"/>
        </w:rPr>
        <w:t>identyfikatorAutora</w:t>
      </w:r>
      <w:proofErr w:type="spellEnd"/>
      <w:r w:rsidRPr="0596D318">
        <w:rPr>
          <w:rFonts w:ascii="Arial" w:hAnsi="Arial" w:eastAsia="Arial" w:cs="Arial"/>
        </w:rPr>
        <w:t xml:space="preserve"> – identyfikator OID autora dokumentu,</w:t>
      </w:r>
    </w:p>
    <w:p w:rsidR="009D4956" w:rsidP="00243EE1" w:rsidRDefault="009D4956" w14:paraId="0D3998F8" w14:textId="3A818976">
      <w:pPr>
        <w:pStyle w:val="Akapitzlist"/>
        <w:numPr>
          <w:ilvl w:val="0"/>
          <w:numId w:val="27"/>
        </w:numPr>
        <w:spacing w:line="288" w:lineRule="auto"/>
        <w:rPr>
          <w:rFonts w:ascii="Arial" w:hAnsi="Arial" w:eastAsia="Arial" w:cs="Arial"/>
        </w:rPr>
      </w:pPr>
      <w:proofErr w:type="spellStart"/>
      <w:r w:rsidRPr="0596D318">
        <w:rPr>
          <w:rFonts w:ascii="Arial" w:hAnsi="Arial" w:eastAsia="Arial" w:cs="Arial"/>
        </w:rPr>
        <w:t>identyfikatorPodmiotuAutora</w:t>
      </w:r>
      <w:proofErr w:type="spellEnd"/>
      <w:r w:rsidRPr="0596D318">
        <w:rPr>
          <w:rFonts w:ascii="Arial" w:hAnsi="Arial" w:eastAsia="Arial" w:cs="Arial"/>
        </w:rPr>
        <w:t xml:space="preserve"> – identyfikator OID podmiotu autora dokumentu,</w:t>
      </w:r>
    </w:p>
    <w:p w:rsidR="00E35994" w:rsidP="00243EE1" w:rsidRDefault="00E35994" w14:paraId="16833EE0" w14:textId="6F2BA5EA">
      <w:pPr>
        <w:pStyle w:val="Akapitzlist"/>
        <w:numPr>
          <w:ilvl w:val="0"/>
          <w:numId w:val="27"/>
        </w:numPr>
        <w:spacing w:line="288" w:lineRule="auto"/>
        <w:rPr>
          <w:rFonts w:ascii="Arial" w:hAnsi="Arial" w:eastAsia="Arial" w:cs="Arial"/>
        </w:rPr>
      </w:pPr>
      <w:proofErr w:type="spellStart"/>
      <w:r>
        <w:rPr>
          <w:rFonts w:ascii="Arial" w:hAnsi="Arial" w:eastAsia="Arial" w:cs="Arial"/>
        </w:rPr>
        <w:t>statusDokumentu</w:t>
      </w:r>
      <w:proofErr w:type="spellEnd"/>
      <w:r>
        <w:rPr>
          <w:rFonts w:ascii="Arial" w:hAnsi="Arial" w:eastAsia="Arial" w:cs="Arial"/>
        </w:rPr>
        <w:t xml:space="preserve"> – dopuszczalne wartości: OBOWIAZUJACY, ANULOWANY</w:t>
      </w:r>
    </w:p>
    <w:p w:rsidR="009D4956" w:rsidP="009D4956" w:rsidRDefault="009D4956" w14:paraId="75AE077B" w14:textId="77777777">
      <w:pPr>
        <w:spacing w:line="288" w:lineRule="auto"/>
      </w:pPr>
      <w:r>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rsidR="009D4956" w:rsidP="009D4956" w:rsidRDefault="009D4956" w14:paraId="3061EC07" w14:textId="77777777">
      <w:pPr>
        <w:spacing w:line="288" w:lineRule="auto"/>
      </w:pPr>
      <w:r>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rsidR="00D875A2" w:rsidP="00D875A2" w:rsidRDefault="009D4956" w14:paraId="080D8A7D" w14:textId="77777777">
      <w:pPr>
        <w:spacing w:line="288" w:lineRule="auto"/>
      </w:pPr>
      <w:r>
        <w:t>W odpowiedzi system zwróci zestaw informacji o odnalezionych dokumentach Indywidualnego Planu Opieki Medycznej</w:t>
      </w:r>
      <w:r w:rsidR="00D875A2">
        <w:t>, które spełniają podane w żądaniu kryteria wyszukiwania, oraz:</w:t>
      </w:r>
    </w:p>
    <w:p w:rsidRPr="00B3376F" w:rsidR="00D875A2" w:rsidP="00A85D63" w:rsidRDefault="00D875A2" w14:paraId="0A868427" w14:textId="77777777">
      <w:pPr>
        <w:pStyle w:val="Akapitzlist"/>
        <w:numPr>
          <w:ilvl w:val="0"/>
          <w:numId w:val="29"/>
        </w:numPr>
        <w:spacing w:line="288" w:lineRule="auto"/>
        <w:rPr>
          <w:rFonts w:ascii="Arial" w:hAnsi="Arial" w:cs="Arial"/>
        </w:rPr>
      </w:pPr>
      <w:r w:rsidRPr="00B3376F">
        <w:rPr>
          <w:rFonts w:ascii="Arial" w:hAnsi="Arial" w:cs="Arial"/>
        </w:rPr>
        <w:t>pracownik medyczny jest ich autorem, lub</w:t>
      </w:r>
    </w:p>
    <w:p w:rsidRPr="00B3376F" w:rsidR="00D875A2" w:rsidP="00A85D63" w:rsidRDefault="00D875A2" w14:paraId="65887C1F" w14:textId="77777777">
      <w:pPr>
        <w:pStyle w:val="Akapitzlist"/>
        <w:numPr>
          <w:ilvl w:val="0"/>
          <w:numId w:val="29"/>
        </w:numPr>
        <w:spacing w:line="288" w:lineRule="auto"/>
        <w:rPr>
          <w:rFonts w:ascii="Arial" w:hAnsi="Arial" w:cs="Arial"/>
        </w:rPr>
      </w:pPr>
      <w:r w:rsidRPr="00B3376F">
        <w:rPr>
          <w:rFonts w:ascii="Arial" w:hAnsi="Arial" w:cs="Arial"/>
        </w:rPr>
        <w:t>pracownik ma aktywne uprawnienia do danych z danego okresu, nadane przez usługobiorcę, lub</w:t>
      </w:r>
    </w:p>
    <w:p w:rsidRPr="00B3376F" w:rsidR="00D875A2" w:rsidP="00D875A2" w:rsidRDefault="00D875A2" w14:paraId="400E94B1" w14:textId="77777777">
      <w:pPr>
        <w:pStyle w:val="Akapitzlist"/>
        <w:numPr>
          <w:ilvl w:val="0"/>
          <w:numId w:val="29"/>
        </w:numPr>
        <w:spacing w:line="288" w:lineRule="auto"/>
        <w:rPr>
          <w:rFonts w:ascii="Arial" w:hAnsi="Arial" w:cs="Arial"/>
        </w:rPr>
      </w:pPr>
      <w:r w:rsidRPr="00B3376F">
        <w:rPr>
          <w:rFonts w:ascii="Arial" w:hAnsi="Arial" w:cs="Arial"/>
        </w:rPr>
        <w:t>pracownik medyczny jest pracownikiem podmiotu wskazanego w deklaracji POZ usługobiorcy</w:t>
      </w:r>
    </w:p>
    <w:p w:rsidR="009D4956" w:rsidP="009D4956" w:rsidRDefault="00D875A2" w14:paraId="37A88336" w14:textId="5F7F8622">
      <w:pPr>
        <w:spacing w:line="288" w:lineRule="auto"/>
      </w:pPr>
      <w:r>
        <w:t>Lista wyników jest ograniczana zgodnie z podanymi w żądaniu</w:t>
      </w:r>
      <w:r w:rsidR="009D4956">
        <w:t xml:space="preserve"> parametrami stronicowania. Dla każdego dokumentu zwracane są wartości wszystkich atrybutów, które mogą być zdefiniowane w kryteriach wyszukiwania dla operacji.</w:t>
      </w:r>
    </w:p>
    <w:p w:rsidR="009D4956" w:rsidP="009D4956" w:rsidRDefault="009D4956" w14:paraId="56BE9112" w14:textId="734B68BE">
      <w:pPr>
        <w:spacing w:line="288" w:lineRule="auto"/>
      </w:pPr>
      <w:r>
        <w:t xml:space="preserve">Odpowiedź do Usługodawcy zawiera również obiekt klasy </w:t>
      </w:r>
      <w:proofErr w:type="spellStart"/>
      <w:r>
        <w:t>WynikOperacji</w:t>
      </w:r>
      <w:proofErr w:type="spellEnd"/>
      <w:r>
        <w:t>, który określa ogólny wynik wykonania operacji wyszukania dokumentów.</w:t>
      </w:r>
    </w:p>
    <w:p w:rsidR="00F50FC4" w:rsidP="00F50FC4" w:rsidRDefault="00F50FC4" w14:paraId="32AC9204" w14:textId="77777777">
      <w:pPr>
        <w:pStyle w:val="Nagwek4"/>
      </w:pPr>
      <w:r>
        <w:t>Komunikaty / błędy biznesowe</w:t>
      </w:r>
    </w:p>
    <w:p w:rsidR="00F50FC4" w:rsidP="00D40EF8" w:rsidRDefault="00F50FC4" w14:paraId="216A72BB" w14:textId="68CD372E">
      <w:pPr>
        <w:pStyle w:val="Legenda"/>
      </w:pPr>
      <w:bookmarkStart w:name="_Toc113853296" w:id="266"/>
      <w:bookmarkStart w:name="_Toc114817368" w:id="267"/>
      <w:bookmarkStart w:name="_Toc130477129" w:id="268"/>
      <w:r>
        <w:t xml:space="preserve">Tabela </w:t>
      </w:r>
      <w:r>
        <w:fldChar w:fldCharType="begin"/>
      </w:r>
      <w:r>
        <w:instrText>SEQ Tabela \* ARABIC</w:instrText>
      </w:r>
      <w:r>
        <w:fldChar w:fldCharType="separate"/>
      </w:r>
      <w:r w:rsidR="00486048">
        <w:rPr>
          <w:noProof/>
        </w:rPr>
        <w:t>5</w:t>
      </w:r>
      <w:r>
        <w:fldChar w:fldCharType="end"/>
      </w:r>
      <w:r>
        <w:t xml:space="preserve"> Komunikaty z operacji </w:t>
      </w:r>
      <w:proofErr w:type="spellStart"/>
      <w:r>
        <w:t>wyszukaniePlanowOpiekiMedycznejUslugobiorcy</w:t>
      </w:r>
      <w:bookmarkEnd w:id="266"/>
      <w:bookmarkEnd w:id="267"/>
      <w:bookmarkEnd w:id="268"/>
      <w:proofErr w:type="spellEnd"/>
    </w:p>
    <w:tbl>
      <w:tblPr>
        <w:tblW w:w="0" w:type="auto"/>
        <w:tblLook w:val="04A0" w:firstRow="1" w:lastRow="0" w:firstColumn="1" w:lastColumn="0" w:noHBand="0" w:noVBand="1"/>
      </w:tblPr>
      <w:tblGrid>
        <w:gridCol w:w="5265"/>
        <w:gridCol w:w="1920"/>
        <w:gridCol w:w="1860"/>
      </w:tblGrid>
      <w:tr w:rsidR="00F50FC4" w:rsidTr="366A2357" w14:paraId="70F726E6" w14:textId="77777777">
        <w:trPr>
          <w:cantSplit/>
          <w:tblHeader/>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F50FC4" w:rsidP="00E74BD5" w:rsidRDefault="7C83CBDF" w14:paraId="0BC02A28" w14:textId="77777777">
            <w:pPr>
              <w:pStyle w:val="Tabelanagwekdolewej"/>
              <w:rPr>
                <w:rFonts w:eastAsia="Arial"/>
              </w:rPr>
            </w:pPr>
            <w:r w:rsidRPr="366A2357">
              <w:rPr>
                <w:rFonts w:eastAsia="Arial"/>
              </w:rPr>
              <w:t xml:space="preserve">Kod komunikatu / błędu </w:t>
            </w:r>
          </w:p>
        </w:tc>
        <w:tc>
          <w:tcPr>
            <w:tcW w:w="192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F50FC4" w:rsidP="00E74BD5" w:rsidRDefault="7C83CBDF" w14:paraId="661DF92D" w14:textId="77777777">
            <w:pPr>
              <w:pStyle w:val="Tabelanagwekdolewej"/>
              <w:rPr>
                <w:rFonts w:eastAsia="Arial"/>
              </w:rPr>
            </w:pPr>
            <w:r w:rsidRPr="366A2357">
              <w:rPr>
                <w:rFonts w:eastAsia="Arial"/>
              </w:rPr>
              <w:t>Opis słowny</w:t>
            </w:r>
          </w:p>
        </w:tc>
        <w:tc>
          <w:tcPr>
            <w:tcW w:w="186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F50FC4" w:rsidP="00E74BD5" w:rsidRDefault="7C83CBDF" w14:paraId="26ED197A" w14:textId="77777777">
            <w:pPr>
              <w:pStyle w:val="Tabelanagwekdolewej"/>
              <w:rPr>
                <w:rFonts w:eastAsia="Arial"/>
              </w:rPr>
            </w:pPr>
            <w:r w:rsidRPr="366A2357">
              <w:rPr>
                <w:rFonts w:eastAsia="Arial"/>
              </w:rPr>
              <w:t>Znaczenie</w:t>
            </w:r>
          </w:p>
        </w:tc>
      </w:tr>
      <w:tr w:rsidR="00F50FC4" w:rsidTr="366A2357" w14:paraId="72E9B0FC"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F50FC4" w:rsidP="00E74BD5" w:rsidRDefault="00F50FC4" w14:paraId="549C2DA1" w14:textId="77777777">
            <w:pPr>
              <w:pStyle w:val="tabelanormalny"/>
              <w:rPr>
                <w:rFonts w:eastAsia="Arial"/>
                <w:lang w:val="en-US"/>
                <w:rPrChange w:author="Autor" w:id="269">
                  <w:rPr>
                    <w:rFonts w:eastAsia="Arial"/>
                  </w:rPr>
                </w:rPrChange>
              </w:rPr>
            </w:pPr>
            <w:r w:rsidRPr="00C22482">
              <w:rPr>
                <w:rFonts w:eastAsia="Arial"/>
                <w:lang w:val="en-US"/>
                <w:rPrChange w:author="Autor" w:id="270">
                  <w:rPr>
                    <w:rFonts w:eastAsia="Arial"/>
                  </w:rPr>
                </w:rPrChange>
              </w:rPr>
              <w:t>urn:csioz:p1:kod:major:Sukces</w:t>
            </w:r>
          </w:p>
        </w:tc>
        <w:tc>
          <w:tcPr>
            <w:tcW w:w="1920" w:type="dxa"/>
            <w:tcBorders>
              <w:top w:val="single" w:color="auto" w:sz="6" w:space="0"/>
              <w:left w:val="single" w:color="auto" w:sz="6" w:space="0"/>
              <w:bottom w:val="single" w:color="auto" w:sz="6" w:space="0"/>
              <w:right w:val="single" w:color="auto" w:sz="6" w:space="0"/>
            </w:tcBorders>
            <w:vAlign w:val="center"/>
          </w:tcPr>
          <w:p w:rsidR="00F50FC4" w:rsidP="00E74BD5" w:rsidRDefault="00F50FC4" w14:paraId="068F5EDF" w14:textId="77777777">
            <w:pPr>
              <w:pStyle w:val="tabelanormalny"/>
              <w:rPr>
                <w:rFonts w:eastAsia="Arial"/>
              </w:rPr>
            </w:pPr>
            <w:r w:rsidRPr="0596D318">
              <w:rPr>
                <w:rFonts w:eastAsia="Arial"/>
              </w:rPr>
              <w:t>Operacja wykonana prawidłowo</w:t>
            </w:r>
          </w:p>
        </w:tc>
        <w:tc>
          <w:tcPr>
            <w:tcW w:w="1860" w:type="dxa"/>
            <w:tcBorders>
              <w:top w:val="single" w:color="auto" w:sz="6" w:space="0"/>
              <w:left w:val="single" w:color="auto" w:sz="6" w:space="0"/>
              <w:bottom w:val="single" w:color="auto" w:sz="6" w:space="0"/>
              <w:right w:val="single" w:color="auto" w:sz="6" w:space="0"/>
            </w:tcBorders>
            <w:vAlign w:val="center"/>
          </w:tcPr>
          <w:p w:rsidR="00F50FC4" w:rsidP="00E74BD5" w:rsidRDefault="00F50FC4" w14:paraId="45373B45" w14:textId="77777777">
            <w:pPr>
              <w:pStyle w:val="tabelanormalny"/>
              <w:rPr>
                <w:rFonts w:eastAsia="Arial"/>
              </w:rPr>
            </w:pPr>
            <w:r w:rsidRPr="0596D318">
              <w:rPr>
                <w:rFonts w:eastAsia="Arial"/>
              </w:rPr>
              <w:t>Zwrócono treść dokumentu</w:t>
            </w:r>
          </w:p>
        </w:tc>
      </w:tr>
      <w:tr w:rsidR="00F50FC4" w:rsidTr="366A2357" w14:paraId="7BFC9F32"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F50FC4" w:rsidP="00E74BD5" w:rsidRDefault="00F50FC4" w14:paraId="55D4F7DB" w14:textId="77777777">
            <w:pPr>
              <w:pStyle w:val="tabelanormalny"/>
              <w:rPr>
                <w:rFonts w:eastAsia="Arial"/>
              </w:rPr>
            </w:pPr>
            <w:r w:rsidRPr="0596D318">
              <w:rPr>
                <w:rFonts w:eastAsia="Arial"/>
              </w:rPr>
              <w:t>urn:csioz:p1:kod:major:BladWewnetrzny</w:t>
            </w:r>
          </w:p>
        </w:tc>
        <w:tc>
          <w:tcPr>
            <w:tcW w:w="1920" w:type="dxa"/>
            <w:tcBorders>
              <w:top w:val="single" w:color="auto" w:sz="6" w:space="0"/>
              <w:left w:val="single" w:color="auto" w:sz="6" w:space="0"/>
              <w:bottom w:val="single" w:color="auto" w:sz="6" w:space="0"/>
              <w:right w:val="single" w:color="auto" w:sz="6" w:space="0"/>
            </w:tcBorders>
            <w:vAlign w:val="center"/>
          </w:tcPr>
          <w:p w:rsidR="00F50FC4" w:rsidP="00E74BD5" w:rsidRDefault="00F50FC4" w14:paraId="66356BB7" w14:textId="77777777">
            <w:pPr>
              <w:pStyle w:val="tabelanormalny"/>
              <w:rPr>
                <w:rFonts w:eastAsia="Arial"/>
              </w:rPr>
            </w:pPr>
            <w:r w:rsidRPr="0596D318">
              <w:rPr>
                <w:rFonts w:eastAsia="Arial"/>
              </w:rPr>
              <w:t>Błąd wewnętrzny</w:t>
            </w:r>
          </w:p>
        </w:tc>
        <w:tc>
          <w:tcPr>
            <w:tcW w:w="1860" w:type="dxa"/>
            <w:tcBorders>
              <w:top w:val="single" w:color="auto" w:sz="6" w:space="0"/>
              <w:left w:val="single" w:color="auto" w:sz="6" w:space="0"/>
              <w:bottom w:val="single" w:color="auto" w:sz="6" w:space="0"/>
              <w:right w:val="single" w:color="auto" w:sz="6" w:space="0"/>
            </w:tcBorders>
            <w:vAlign w:val="center"/>
          </w:tcPr>
          <w:p w:rsidR="00F50FC4" w:rsidP="00E74BD5" w:rsidRDefault="00F50FC4" w14:paraId="2A723F8C" w14:textId="77777777">
            <w:pPr>
              <w:pStyle w:val="tabelanormalny"/>
              <w:rPr>
                <w:rFonts w:eastAsia="Arial"/>
              </w:rPr>
            </w:pPr>
            <w:r w:rsidRPr="0596D318">
              <w:rPr>
                <w:rFonts w:eastAsia="Arial"/>
              </w:rPr>
              <w:t>Wystąpił błąd wewnętrzny, który uniemożliwił wykonanie usługi</w:t>
            </w:r>
          </w:p>
        </w:tc>
      </w:tr>
    </w:tbl>
    <w:p w:rsidR="00D875A2" w:rsidP="00383E1D" w:rsidRDefault="0F5872FC" w14:paraId="5C8FE7CE" w14:textId="4EA30B58">
      <w:pPr>
        <w:pStyle w:val="Nagwek3"/>
      </w:pPr>
      <w:bookmarkStart w:name="_Toc133496053" w:id="271"/>
      <w:r>
        <w:t>Operacja</w:t>
      </w:r>
      <w:r w:rsidR="04F73B31">
        <w:t xml:space="preserve"> </w:t>
      </w:r>
      <w:proofErr w:type="spellStart"/>
      <w:r w:rsidR="04F73B31">
        <w:t>wyszukaniePlanowOpiekiMedycznej</w:t>
      </w:r>
      <w:r w:rsidR="4C0D4E0A">
        <w:t>Wystawcy</w:t>
      </w:r>
      <w:bookmarkEnd w:id="271"/>
      <w:proofErr w:type="spellEnd"/>
    </w:p>
    <w:p w:rsidR="00D875A2" w:rsidP="00D875A2" w:rsidRDefault="1565976D" w14:paraId="68FDD43A" w14:textId="252BF13E">
      <w:pPr>
        <w:spacing w:line="288" w:lineRule="auto"/>
      </w:pPr>
      <w:r>
        <w:t xml:space="preserve">Operacja pozwala na wyszukanie w systemie P1 dokumentów Indywidualnego Planu Opieki Medycznej wystawionych przez </w:t>
      </w:r>
      <w:r w:rsidR="32EB9528">
        <w:t>użytkownika</w:t>
      </w:r>
      <w:r>
        <w:t>, zgodnie z podanymi kryteriami wyszukania.</w:t>
      </w:r>
    </w:p>
    <w:p w:rsidR="00D875A2" w:rsidP="00D875A2" w:rsidRDefault="00D875A2" w14:paraId="75F7D4E8" w14:textId="0A0E7DD4">
      <w:pPr>
        <w:spacing w:line="288" w:lineRule="auto"/>
      </w:pPr>
      <w:r>
        <w:t>Usługodawca podaje kryteria wyszukania dokumentów oraz parametry sortowania i stronicowania wyników wyszukiwania.</w:t>
      </w:r>
    </w:p>
    <w:p w:rsidR="00D875A2" w:rsidP="00D875A2" w:rsidRDefault="00D875A2" w14:paraId="3FAFAE69" w14:textId="77777777">
      <w:pPr>
        <w:spacing w:line="288" w:lineRule="auto"/>
      </w:pPr>
      <w:r>
        <w:t>Usługodawca może zdefiniować jedno lub wiele kryteriów wyszukiwania jednocześnie. W wyniku wyszukania znajdą się informacje o dokumentach spełniające jednocześnie wszystkie wyspecyfikowane kryteria.</w:t>
      </w:r>
    </w:p>
    <w:p w:rsidR="00D875A2" w:rsidP="00D875A2" w:rsidRDefault="00D875A2" w14:paraId="51C2BBCC" w14:textId="77777777">
      <w:pPr>
        <w:spacing w:line="288" w:lineRule="auto"/>
      </w:pPr>
      <w:r>
        <w:t>Dopuszczalne dla operacji kryteria to:</w:t>
      </w:r>
    </w:p>
    <w:p w:rsidR="00D875A2" w:rsidP="00D875A2" w:rsidRDefault="00D875A2" w14:paraId="36AB7027" w14:textId="77777777">
      <w:pPr>
        <w:pStyle w:val="Akapitzlist"/>
        <w:numPr>
          <w:ilvl w:val="0"/>
          <w:numId w:val="27"/>
        </w:numPr>
        <w:spacing w:line="288" w:lineRule="auto"/>
        <w:rPr>
          <w:rFonts w:ascii="Arial" w:hAnsi="Arial" w:eastAsia="Arial" w:cs="Arial"/>
        </w:rPr>
      </w:pPr>
      <w:proofErr w:type="spellStart"/>
      <w:r w:rsidRPr="2C187268">
        <w:rPr>
          <w:rFonts w:ascii="Arial" w:hAnsi="Arial" w:eastAsia="Arial" w:cs="Arial"/>
        </w:rPr>
        <w:t>dataWystawieniaOd</w:t>
      </w:r>
      <w:proofErr w:type="spellEnd"/>
      <w:r w:rsidRPr="2C187268">
        <w:rPr>
          <w:rFonts w:ascii="Arial" w:hAnsi="Arial" w:eastAsia="Arial" w:cs="Arial"/>
        </w:rPr>
        <w:t xml:space="preserve"> i </w:t>
      </w:r>
      <w:proofErr w:type="spellStart"/>
      <w:r w:rsidRPr="2C187268">
        <w:rPr>
          <w:rFonts w:ascii="Arial" w:hAnsi="Arial" w:eastAsia="Arial" w:cs="Arial"/>
        </w:rPr>
        <w:t>dataWystawieniaDo</w:t>
      </w:r>
      <w:proofErr w:type="spellEnd"/>
      <w:r w:rsidRPr="2C187268">
        <w:rPr>
          <w:rFonts w:ascii="Arial" w:hAnsi="Arial" w:eastAsia="Arial" w:cs="Arial"/>
        </w:rPr>
        <w:t xml:space="preserve"> – określają przedział dla wartości daty wystawienia dokumentu; przedział otwarty lewostronnie; dopuszczalne jest zdefiniowanie tylko jednej granicy przedziału,</w:t>
      </w:r>
    </w:p>
    <w:p w:rsidR="00D875A2" w:rsidP="00D875A2" w:rsidRDefault="00D875A2" w14:paraId="69FA6959" w14:textId="3F963F94">
      <w:pPr>
        <w:pStyle w:val="Akapitzlist"/>
        <w:numPr>
          <w:ilvl w:val="0"/>
          <w:numId w:val="27"/>
        </w:numPr>
        <w:spacing w:line="288" w:lineRule="auto"/>
        <w:rPr>
          <w:rFonts w:ascii="Arial" w:hAnsi="Arial" w:eastAsia="Arial" w:cs="Arial"/>
        </w:rPr>
      </w:pPr>
      <w:proofErr w:type="spellStart"/>
      <w:r w:rsidRPr="0596D318">
        <w:rPr>
          <w:rFonts w:ascii="Arial" w:hAnsi="Arial" w:eastAsia="Arial" w:cs="Arial"/>
        </w:rPr>
        <w:t>identyfikatorUslugobiorcy</w:t>
      </w:r>
      <w:proofErr w:type="spellEnd"/>
      <w:r w:rsidRPr="0596D318">
        <w:rPr>
          <w:rFonts w:ascii="Arial" w:hAnsi="Arial" w:eastAsia="Arial" w:cs="Arial"/>
        </w:rPr>
        <w:t xml:space="preserve"> – identyfikator OID Usługobiorcy (na przykład PESEL), którego dotyczy dokument,</w:t>
      </w:r>
    </w:p>
    <w:p w:rsidR="00D875A2" w:rsidP="00D875A2" w:rsidRDefault="00D875A2" w14:paraId="277F6983" w14:textId="77777777">
      <w:pPr>
        <w:pStyle w:val="Akapitzlist"/>
        <w:numPr>
          <w:ilvl w:val="0"/>
          <w:numId w:val="27"/>
        </w:numPr>
        <w:spacing w:line="288" w:lineRule="auto"/>
        <w:rPr>
          <w:rFonts w:ascii="Arial" w:hAnsi="Arial" w:eastAsia="Arial" w:cs="Arial"/>
        </w:rPr>
      </w:pPr>
      <w:proofErr w:type="spellStart"/>
      <w:r>
        <w:rPr>
          <w:rFonts w:ascii="Arial" w:hAnsi="Arial" w:eastAsia="Arial" w:cs="Arial"/>
        </w:rPr>
        <w:t>statusDokumentu</w:t>
      </w:r>
      <w:proofErr w:type="spellEnd"/>
      <w:r>
        <w:rPr>
          <w:rFonts w:ascii="Arial" w:hAnsi="Arial" w:eastAsia="Arial" w:cs="Arial"/>
        </w:rPr>
        <w:t xml:space="preserve"> – dopuszczalne wartości: OBOWIAZUJACY, ANULOWANY</w:t>
      </w:r>
    </w:p>
    <w:p w:rsidR="00D875A2" w:rsidP="00D875A2" w:rsidRDefault="00D875A2" w14:paraId="5DFF927E" w14:textId="77777777">
      <w:pPr>
        <w:spacing w:line="288" w:lineRule="auto"/>
      </w:pPr>
      <w:r>
        <w:t xml:space="preserve">Parametry stronicowania wyszukiwania pozwalają na pobieranie wyników wyszukania porcjami. Usługodawca określa tu rozmiar porcji danych i numer porcji danych, które mają być zwrócone przez funkcję. Dodatkowo podaje też informacje o sortowaniu wyników - kierunek sortowania oraz opcjonalnie atrybut, po którym ma się odbywać sortowanie. </w:t>
      </w:r>
    </w:p>
    <w:p w:rsidR="00D875A2" w:rsidP="00D875A2" w:rsidRDefault="00D875A2" w14:paraId="30A3C5B0" w14:textId="77777777">
      <w:pPr>
        <w:spacing w:line="288" w:lineRule="auto"/>
      </w:pPr>
      <w:r>
        <w:t>Jeśli usługodawca nie wskaże atrybutu do sortowania, system domyślnie będzie sortował wyniki wyszukania po dacie wystawienia dokumentu. Jeśli zostanie wskazany atrybut, system dla tej samej wartości atrybutu będzie dodatkowo sortował wyniki po dacie wystawienia dokumentu.</w:t>
      </w:r>
    </w:p>
    <w:p w:rsidR="00D875A2" w:rsidP="00D875A2" w:rsidRDefault="00D875A2" w14:paraId="7385CE64" w14:textId="6C5D2444">
      <w:pPr>
        <w:spacing w:line="288" w:lineRule="auto"/>
      </w:pPr>
      <w:r>
        <w:t>W odpowiedzi system zwróci zestaw informacji o odnalezionych dokumentach Indywidualnego Planu Opieki Medycznej, które spełniają podane w żądaniu kryteria wyszukiwania, oraz został</w:t>
      </w:r>
      <w:r w:rsidR="00F50FC4">
        <w:t>y</w:t>
      </w:r>
      <w:r>
        <w:t xml:space="preserve"> wystawione przez podmiot wskazany w kontekście wywołania.</w:t>
      </w:r>
    </w:p>
    <w:p w:rsidR="00D875A2" w:rsidP="366A2357" w:rsidRDefault="1565976D" w14:paraId="20357643" w14:textId="7DB1A6F7">
      <w:pPr>
        <w:spacing w:line="288" w:lineRule="auto"/>
      </w:pPr>
      <w:r>
        <w:t>Lista wyników jest ograniczana zgodnie z podanymi w żądaniu parametrami stronicowania. Dla każdego dokumentu zwracane są wartości wszystkich atrybutów, które mogą być zdefiniowane w kryteriach wyszukiwania dla operacji.</w:t>
      </w:r>
    </w:p>
    <w:p w:rsidRPr="00A85D63" w:rsidR="00A85D63" w:rsidP="00167AC0" w:rsidRDefault="00167AC0" w14:paraId="2F574E31" w14:textId="5C03231E">
      <w:r w:rsidRPr="00167AC0">
        <w:t xml:space="preserve">Odpowiedź do Usługodawcy zawiera również obiekt klasy </w:t>
      </w:r>
      <w:proofErr w:type="spellStart"/>
      <w:r w:rsidRPr="00167AC0">
        <w:t>WynikOperacji</w:t>
      </w:r>
      <w:proofErr w:type="spellEnd"/>
      <w:r w:rsidRPr="00167AC0">
        <w:t>, który określa ogólny wynik wykonania operacji wyszukania dokumentów.</w:t>
      </w:r>
    </w:p>
    <w:p w:rsidR="00F50FC4" w:rsidP="00F50FC4" w:rsidRDefault="00F50FC4" w14:paraId="3AC9B228" w14:textId="77777777">
      <w:pPr>
        <w:pStyle w:val="Nagwek4"/>
      </w:pPr>
      <w:r>
        <w:t>Komunikaty / błędy biznesowe</w:t>
      </w:r>
    </w:p>
    <w:p w:rsidR="00F50FC4" w:rsidP="00D40EF8" w:rsidRDefault="7C83CBDF" w14:paraId="66C468D1" w14:textId="30E4D9E3">
      <w:pPr>
        <w:pStyle w:val="Legenda"/>
      </w:pPr>
      <w:bookmarkStart w:name="_Toc113853297" w:id="272"/>
      <w:bookmarkStart w:name="_Toc114817369" w:id="273"/>
      <w:bookmarkStart w:name="_Toc130477130" w:id="274"/>
      <w:r>
        <w:t xml:space="preserve">Tabela </w:t>
      </w:r>
      <w:r w:rsidR="00F50FC4">
        <w:fldChar w:fldCharType="begin"/>
      </w:r>
      <w:r w:rsidR="00F50FC4">
        <w:instrText>SEQ Tabela \* ARABIC</w:instrText>
      </w:r>
      <w:r w:rsidR="00F50FC4">
        <w:fldChar w:fldCharType="separate"/>
      </w:r>
      <w:r w:rsidRPr="366A2357" w:rsidR="6AA5189E">
        <w:rPr>
          <w:noProof/>
        </w:rPr>
        <w:t>6</w:t>
      </w:r>
      <w:r w:rsidR="00F50FC4">
        <w:fldChar w:fldCharType="end"/>
      </w:r>
      <w:r>
        <w:t xml:space="preserve"> Komunikaty z operacji </w:t>
      </w:r>
      <w:proofErr w:type="spellStart"/>
      <w:r>
        <w:t>wyszukaniePlanowOpiekiMedycznej</w:t>
      </w:r>
      <w:r w:rsidR="1159B1C1">
        <w:t>Wystawcy</w:t>
      </w:r>
      <w:bookmarkEnd w:id="272"/>
      <w:bookmarkEnd w:id="273"/>
      <w:bookmarkEnd w:id="274"/>
      <w:proofErr w:type="spellEnd"/>
    </w:p>
    <w:tbl>
      <w:tblPr>
        <w:tblW w:w="0" w:type="auto"/>
        <w:tblLook w:val="04A0" w:firstRow="1" w:lastRow="0" w:firstColumn="1" w:lastColumn="0" w:noHBand="0" w:noVBand="1"/>
      </w:tblPr>
      <w:tblGrid>
        <w:gridCol w:w="3519"/>
        <w:gridCol w:w="4075"/>
        <w:gridCol w:w="1462"/>
      </w:tblGrid>
      <w:tr w:rsidR="00F50FC4" w:rsidTr="366A2357" w14:paraId="2658166E" w14:textId="77777777">
        <w:trPr>
          <w:cantSplit/>
          <w:tblHeader/>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F50FC4" w:rsidP="00E74BD5" w:rsidRDefault="7C83CBDF" w14:paraId="17F61449" w14:textId="77777777">
            <w:pPr>
              <w:pStyle w:val="Tabelanagwekdolewej"/>
              <w:rPr>
                <w:rFonts w:eastAsia="Arial"/>
              </w:rPr>
            </w:pPr>
            <w:r w:rsidRPr="366A2357">
              <w:rPr>
                <w:rFonts w:eastAsia="Arial"/>
              </w:rPr>
              <w:t xml:space="preserve">Kod komunikatu / błędu </w:t>
            </w:r>
          </w:p>
        </w:tc>
        <w:tc>
          <w:tcPr>
            <w:tcW w:w="192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F50FC4" w:rsidP="00E74BD5" w:rsidRDefault="7C83CBDF" w14:paraId="5674FFBF" w14:textId="77777777">
            <w:pPr>
              <w:pStyle w:val="Tabelanagwekdolewej"/>
              <w:rPr>
                <w:rFonts w:eastAsia="Arial"/>
              </w:rPr>
            </w:pPr>
            <w:r w:rsidRPr="366A2357">
              <w:rPr>
                <w:rFonts w:eastAsia="Arial"/>
              </w:rPr>
              <w:t>Opis słowny</w:t>
            </w:r>
          </w:p>
        </w:tc>
        <w:tc>
          <w:tcPr>
            <w:tcW w:w="186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F50FC4" w:rsidP="00E74BD5" w:rsidRDefault="7C83CBDF" w14:paraId="61842A4F" w14:textId="77777777">
            <w:pPr>
              <w:pStyle w:val="Tabelanagwekdolewej"/>
              <w:rPr>
                <w:rFonts w:eastAsia="Arial"/>
              </w:rPr>
            </w:pPr>
            <w:r w:rsidRPr="366A2357">
              <w:rPr>
                <w:rFonts w:eastAsia="Arial"/>
              </w:rPr>
              <w:t>Znaczenie</w:t>
            </w:r>
          </w:p>
        </w:tc>
      </w:tr>
      <w:tr w:rsidR="00F50FC4" w:rsidTr="366A2357" w14:paraId="3DE9D11C"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F50FC4" w:rsidP="00E74BD5" w:rsidRDefault="00F50FC4" w14:paraId="1C614BDC" w14:textId="77777777">
            <w:pPr>
              <w:pStyle w:val="tabelanormalny"/>
              <w:rPr>
                <w:rFonts w:eastAsia="Arial"/>
                <w:lang w:val="en-US"/>
                <w:rPrChange w:author="Autor" w:id="275">
                  <w:rPr>
                    <w:rFonts w:eastAsia="Arial"/>
                  </w:rPr>
                </w:rPrChange>
              </w:rPr>
            </w:pPr>
            <w:r w:rsidRPr="00C22482">
              <w:rPr>
                <w:rFonts w:eastAsia="Arial"/>
                <w:lang w:val="en-US"/>
                <w:rPrChange w:author="Autor" w:id="276">
                  <w:rPr>
                    <w:rFonts w:eastAsia="Arial"/>
                  </w:rPr>
                </w:rPrChange>
              </w:rPr>
              <w:t>urn:csioz:p1:kod:major:Sukces</w:t>
            </w:r>
          </w:p>
        </w:tc>
        <w:tc>
          <w:tcPr>
            <w:tcW w:w="1920" w:type="dxa"/>
            <w:tcBorders>
              <w:top w:val="single" w:color="auto" w:sz="6" w:space="0"/>
              <w:left w:val="single" w:color="auto" w:sz="6" w:space="0"/>
              <w:bottom w:val="single" w:color="auto" w:sz="6" w:space="0"/>
              <w:right w:val="single" w:color="auto" w:sz="6" w:space="0"/>
            </w:tcBorders>
            <w:vAlign w:val="center"/>
          </w:tcPr>
          <w:p w:rsidR="00F50FC4" w:rsidP="00E74BD5" w:rsidRDefault="00F50FC4" w14:paraId="5BA7FEDA" w14:textId="77777777">
            <w:pPr>
              <w:pStyle w:val="tabelanormalny"/>
              <w:rPr>
                <w:rFonts w:eastAsia="Arial"/>
              </w:rPr>
            </w:pPr>
            <w:r w:rsidRPr="0596D318">
              <w:rPr>
                <w:rFonts w:eastAsia="Arial"/>
              </w:rPr>
              <w:t>Operacja wykonana prawidłowo</w:t>
            </w:r>
          </w:p>
        </w:tc>
        <w:tc>
          <w:tcPr>
            <w:tcW w:w="1860" w:type="dxa"/>
            <w:tcBorders>
              <w:top w:val="single" w:color="auto" w:sz="6" w:space="0"/>
              <w:left w:val="single" w:color="auto" w:sz="6" w:space="0"/>
              <w:bottom w:val="single" w:color="auto" w:sz="6" w:space="0"/>
              <w:right w:val="single" w:color="auto" w:sz="6" w:space="0"/>
            </w:tcBorders>
            <w:vAlign w:val="center"/>
          </w:tcPr>
          <w:p w:rsidR="00F50FC4" w:rsidP="00E74BD5" w:rsidRDefault="00F50FC4" w14:paraId="56E8D96B" w14:textId="77777777">
            <w:pPr>
              <w:pStyle w:val="tabelanormalny"/>
              <w:rPr>
                <w:rFonts w:eastAsia="Arial"/>
              </w:rPr>
            </w:pPr>
            <w:r w:rsidRPr="0596D318">
              <w:rPr>
                <w:rFonts w:eastAsia="Arial"/>
              </w:rPr>
              <w:t>Zwrócono treść dokumentu</w:t>
            </w:r>
          </w:p>
        </w:tc>
      </w:tr>
      <w:tr w:rsidR="00F50FC4" w:rsidTr="366A2357" w14:paraId="5DCAB65F"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F50FC4" w:rsidP="00E74BD5" w:rsidRDefault="7C2F4A36" w14:paraId="4E0806F2" w14:textId="765EEC4B">
            <w:pPr>
              <w:pStyle w:val="tabelanormalny"/>
              <w:rPr>
                <w:rFonts w:eastAsia="Arial"/>
                <w:lang w:val="en-US"/>
                <w:rPrChange w:author="Autor" w:id="277">
                  <w:rPr>
                    <w:rFonts w:eastAsia="Arial"/>
                  </w:rPr>
                </w:rPrChange>
              </w:rPr>
            </w:pPr>
            <w:r w:rsidRPr="00C22482">
              <w:rPr>
                <w:rFonts w:eastAsia="Arial"/>
                <w:lang w:val="en-US"/>
                <w:rPrChange w:author="Autor" w:id="278">
                  <w:rPr>
                    <w:rFonts w:eastAsia="Arial"/>
                  </w:rPr>
                </w:rPrChange>
              </w:rPr>
              <w:t>urn:csioz:p1:kod:major:Blad</w:t>
            </w:r>
          </w:p>
        </w:tc>
        <w:tc>
          <w:tcPr>
            <w:tcW w:w="1920" w:type="dxa"/>
            <w:tcBorders>
              <w:top w:val="single" w:color="auto" w:sz="6" w:space="0"/>
              <w:left w:val="single" w:color="auto" w:sz="6" w:space="0"/>
              <w:bottom w:val="single" w:color="auto" w:sz="6" w:space="0"/>
              <w:right w:val="single" w:color="auto" w:sz="6" w:space="0"/>
            </w:tcBorders>
            <w:vAlign w:val="center"/>
          </w:tcPr>
          <w:p w:rsidR="00F50FC4" w:rsidP="00E74BD5" w:rsidRDefault="710446B5" w14:paraId="24FF61B6" w14:textId="2C2CCA00">
            <w:pPr>
              <w:pStyle w:val="tabelanormalny"/>
              <w:rPr>
                <w:rFonts w:eastAsia="Arial"/>
              </w:rPr>
            </w:pPr>
            <w:r w:rsidRPr="366A2357">
              <w:rPr>
                <w:rFonts w:eastAsia="Arial"/>
              </w:rPr>
              <w:t>urn:csioz:p1:kod:minor:NiepoprawneParametry</w:t>
            </w:r>
          </w:p>
        </w:tc>
        <w:tc>
          <w:tcPr>
            <w:tcW w:w="1860" w:type="dxa"/>
            <w:tcBorders>
              <w:top w:val="single" w:color="auto" w:sz="6" w:space="0"/>
              <w:left w:val="single" w:color="auto" w:sz="6" w:space="0"/>
              <w:bottom w:val="single" w:color="auto" w:sz="6" w:space="0"/>
              <w:right w:val="single" w:color="auto" w:sz="6" w:space="0"/>
            </w:tcBorders>
            <w:vAlign w:val="center"/>
          </w:tcPr>
          <w:p w:rsidR="00F50FC4" w:rsidP="00E74BD5" w:rsidRDefault="7C83CBDF" w14:paraId="745436E4" w14:textId="222326EC">
            <w:pPr>
              <w:pStyle w:val="tabelanormalny"/>
              <w:rPr>
                <w:rFonts w:eastAsia="Arial"/>
              </w:rPr>
            </w:pPr>
            <w:r w:rsidRPr="366A2357">
              <w:rPr>
                <w:rFonts w:eastAsia="Arial"/>
              </w:rPr>
              <w:t>Wystąpił błąd</w:t>
            </w:r>
            <w:r w:rsidRPr="366A2357" w:rsidR="596353C7">
              <w:rPr>
                <w:rFonts w:eastAsia="Arial"/>
              </w:rPr>
              <w:t xml:space="preserve"> informujący o przekazaniu niepoprawnych parametrów w żądaniu</w:t>
            </w:r>
          </w:p>
        </w:tc>
      </w:tr>
      <w:tr w:rsidR="00317926" w:rsidTr="366A2357" w14:paraId="5E29DDBA"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596D318" w:rsidR="00317926" w:rsidP="00E74BD5" w:rsidRDefault="5C70AEF4" w14:paraId="70B24DE0" w14:textId="69EC1E95">
            <w:pPr>
              <w:pStyle w:val="tabelanormalny"/>
              <w:rPr>
                <w:rFonts w:eastAsia="Arial"/>
              </w:rPr>
            </w:pPr>
            <w:r w:rsidRPr="366A2357">
              <w:rPr>
                <w:rFonts w:eastAsia="Arial"/>
              </w:rPr>
              <w:t>urn:csioz:p1:kod:major:BladWewnetrzny</w:t>
            </w:r>
          </w:p>
        </w:tc>
        <w:tc>
          <w:tcPr>
            <w:tcW w:w="1920" w:type="dxa"/>
            <w:tcBorders>
              <w:top w:val="single" w:color="auto" w:sz="6" w:space="0"/>
              <w:left w:val="single" w:color="auto" w:sz="6" w:space="0"/>
              <w:bottom w:val="single" w:color="auto" w:sz="6" w:space="0"/>
              <w:right w:val="single" w:color="auto" w:sz="6" w:space="0"/>
            </w:tcBorders>
            <w:vAlign w:val="center"/>
          </w:tcPr>
          <w:p w:rsidRPr="0596D318" w:rsidR="00317926" w:rsidP="00E74BD5" w:rsidRDefault="5C70AEF4" w14:paraId="03627407" w14:textId="3DDB0734">
            <w:pPr>
              <w:pStyle w:val="tabelanormalny"/>
              <w:rPr>
                <w:rFonts w:eastAsia="Arial"/>
              </w:rPr>
            </w:pPr>
            <w:r w:rsidRPr="366A2357">
              <w:rPr>
                <w:rFonts w:eastAsia="Arial"/>
              </w:rPr>
              <w:t>Błąd wewnętrzny</w:t>
            </w:r>
          </w:p>
        </w:tc>
        <w:tc>
          <w:tcPr>
            <w:tcW w:w="1860" w:type="dxa"/>
            <w:tcBorders>
              <w:top w:val="single" w:color="auto" w:sz="6" w:space="0"/>
              <w:left w:val="single" w:color="auto" w:sz="6" w:space="0"/>
              <w:bottom w:val="single" w:color="auto" w:sz="6" w:space="0"/>
              <w:right w:val="single" w:color="auto" w:sz="6" w:space="0"/>
            </w:tcBorders>
            <w:vAlign w:val="center"/>
          </w:tcPr>
          <w:p w:rsidRPr="0596D318" w:rsidR="00317926" w:rsidP="00E74BD5" w:rsidRDefault="5C70AEF4" w14:paraId="7309E883" w14:textId="04B187EE">
            <w:pPr>
              <w:pStyle w:val="tabelanormalny"/>
              <w:rPr>
                <w:rFonts w:eastAsia="Arial"/>
              </w:rPr>
            </w:pPr>
            <w:r w:rsidRPr="366A2357">
              <w:rPr>
                <w:rFonts w:eastAsia="Arial"/>
              </w:rPr>
              <w:t>Wystąpił błąd wewnętrzny, który uniemożliwił wykonanie usługi</w:t>
            </w:r>
          </w:p>
        </w:tc>
      </w:tr>
    </w:tbl>
    <w:p w:rsidR="00F50FC4" w:rsidP="00383E1D" w:rsidRDefault="7C75D953" w14:paraId="7BFC1F86" w14:textId="6ECB9C7A">
      <w:pPr>
        <w:pStyle w:val="Nagwek3"/>
      </w:pPr>
      <w:bookmarkStart w:name="_Toc133496054" w:id="279"/>
      <w:r>
        <w:t xml:space="preserve">Operacja </w:t>
      </w:r>
      <w:proofErr w:type="spellStart"/>
      <w:r>
        <w:t>zapisAnulowaniaPlanuOpiekiMedycznej</w:t>
      </w:r>
      <w:bookmarkEnd w:id="279"/>
      <w:proofErr w:type="spellEnd"/>
    </w:p>
    <w:p w:rsidR="00F50FC4" w:rsidP="00F50FC4" w:rsidRDefault="7C83CBDF" w14:paraId="540C70C8" w14:textId="0008A640">
      <w:r>
        <w:t xml:space="preserve">Operacja pozwala na zapisanie dokumentu anulowania </w:t>
      </w:r>
      <w:r w:rsidR="406D512D">
        <w:t>Indywidualnego Planu Opieki Medycznej.</w:t>
      </w:r>
    </w:p>
    <w:p w:rsidR="00AA0042" w:rsidP="366A2357" w:rsidRDefault="3F4317D6" w14:paraId="45C95F03" w14:textId="60A3C060">
      <w:pPr>
        <w:spacing w:line="288" w:lineRule="auto"/>
      </w:pPr>
      <w:r>
        <w:t>Podczas zapisu System P1 wykonuje szereg weryfikacji danych zawartych w dokumencie  anulowania indywidualnego planu opieki medycznej.</w:t>
      </w:r>
    </w:p>
    <w:p w:rsidR="00493EBD" w:rsidP="00493EBD" w:rsidRDefault="00493EBD" w14:paraId="2F17F9BE" w14:textId="64EE828F">
      <w:pPr>
        <w:spacing w:line="288" w:lineRule="auto"/>
      </w:pPr>
      <w:r>
        <w:t>Usługodawca przekazuje podpisaną i zakodowaną (base64) treść dokumentu anulowania w formacie HL7 CDA.</w:t>
      </w:r>
    </w:p>
    <w:p w:rsidR="00493EBD" w:rsidP="00493EBD" w:rsidRDefault="00493EBD" w14:paraId="2D139B1E" w14:textId="7A4EC4AB">
      <w:pPr>
        <w:spacing w:line="288" w:lineRule="auto"/>
      </w:pPr>
      <w:r>
        <w:t>W wyniku operacji status dokumentu Indywidualnego Planu Opieki medycznej wskazanego w dokumencie anulowania jest zmieniany z OBOWIAZUJACY na ANULOWANY.</w:t>
      </w:r>
    </w:p>
    <w:p w:rsidR="00493EBD" w:rsidP="00493EBD" w:rsidRDefault="00493EBD" w14:paraId="66DC5E3B" w14:textId="522C049F">
      <w:r>
        <w:t xml:space="preserve">Zwracany jest obiekt klasy </w:t>
      </w:r>
      <w:proofErr w:type="spellStart"/>
      <w:r>
        <w:t>WynikOperacji</w:t>
      </w:r>
      <w:proofErr w:type="spellEnd"/>
      <w:r>
        <w:t xml:space="preserve"> określający ogólny wynik wykonania operacji zapisu dokumentu.</w:t>
      </w:r>
    </w:p>
    <w:p w:rsidR="00493EBD" w:rsidP="00493EBD" w:rsidRDefault="00493EBD" w14:paraId="1AC6D806" w14:textId="77777777">
      <w:pPr>
        <w:pStyle w:val="Nagwek4"/>
      </w:pPr>
      <w:r>
        <w:t>Komunikaty / błędy biznesowe</w:t>
      </w:r>
    </w:p>
    <w:p w:rsidR="00493EBD" w:rsidP="00D40EF8" w:rsidRDefault="00493EBD" w14:paraId="595A18EC" w14:textId="3834DAD3">
      <w:pPr>
        <w:pStyle w:val="Legenda"/>
      </w:pPr>
      <w:bookmarkStart w:name="_Toc113853298" w:id="280"/>
      <w:bookmarkStart w:name="_Toc114817370" w:id="281"/>
      <w:bookmarkStart w:name="_Toc130477131" w:id="282"/>
      <w:r>
        <w:t xml:space="preserve">Tabela </w:t>
      </w:r>
      <w:r>
        <w:fldChar w:fldCharType="begin"/>
      </w:r>
      <w:r>
        <w:instrText>SEQ Tabela \* ARABIC</w:instrText>
      </w:r>
      <w:r>
        <w:fldChar w:fldCharType="separate"/>
      </w:r>
      <w:r w:rsidR="00486048">
        <w:rPr>
          <w:noProof/>
        </w:rPr>
        <w:t>7</w:t>
      </w:r>
      <w:r>
        <w:fldChar w:fldCharType="end"/>
      </w:r>
      <w:r>
        <w:t xml:space="preserve"> Komunikaty z operacji </w:t>
      </w:r>
      <w:proofErr w:type="spellStart"/>
      <w:r>
        <w:t>zapis</w:t>
      </w:r>
      <w:r w:rsidR="00A85D63">
        <w:t>Anulowania</w:t>
      </w:r>
      <w:r>
        <w:t>PlanuOpiekiMedycznej</w:t>
      </w:r>
      <w:bookmarkEnd w:id="280"/>
      <w:bookmarkEnd w:id="281"/>
      <w:bookmarkEnd w:id="282"/>
      <w:proofErr w:type="spellEnd"/>
    </w:p>
    <w:tbl>
      <w:tblPr>
        <w:tblW w:w="9045" w:type="dxa"/>
        <w:tblLayout w:type="fixed"/>
        <w:tblLook w:val="04A0" w:firstRow="1" w:lastRow="0" w:firstColumn="1" w:lastColumn="0" w:noHBand="0" w:noVBand="1"/>
      </w:tblPr>
      <w:tblGrid>
        <w:gridCol w:w="5265"/>
        <w:gridCol w:w="1673"/>
        <w:gridCol w:w="2107"/>
      </w:tblGrid>
      <w:tr w:rsidR="00493EBD" w:rsidTr="366A2357" w14:paraId="1BEEAB64" w14:textId="77777777">
        <w:trPr>
          <w:cantSplit/>
          <w:tblHeader/>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493EBD" w:rsidP="00E74BD5" w:rsidRDefault="406D512D" w14:paraId="707AFF28" w14:textId="77777777">
            <w:pPr>
              <w:pStyle w:val="Tabelanagwekdolewej"/>
              <w:rPr>
                <w:rFonts w:eastAsia="Arial"/>
              </w:rPr>
            </w:pPr>
            <w:r w:rsidRPr="366A2357">
              <w:rPr>
                <w:rFonts w:eastAsia="Arial"/>
              </w:rPr>
              <w:t xml:space="preserve">Kod komunikatu / błędu </w:t>
            </w:r>
          </w:p>
        </w:tc>
        <w:tc>
          <w:tcPr>
            <w:tcW w:w="1673"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493EBD" w:rsidP="00E74BD5" w:rsidRDefault="406D512D" w14:paraId="399B912D" w14:textId="77777777">
            <w:pPr>
              <w:pStyle w:val="Tabelanagwekdolewej"/>
              <w:rPr>
                <w:rFonts w:eastAsia="Arial"/>
              </w:rPr>
            </w:pPr>
            <w:r w:rsidRPr="366A2357">
              <w:rPr>
                <w:rFonts w:eastAsia="Arial"/>
              </w:rPr>
              <w:t>Opis słowny</w:t>
            </w:r>
          </w:p>
        </w:tc>
        <w:tc>
          <w:tcPr>
            <w:tcW w:w="2107"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493EBD" w:rsidP="00E74BD5" w:rsidRDefault="406D512D" w14:paraId="201D37B4" w14:textId="77777777">
            <w:pPr>
              <w:pStyle w:val="Tabelanagwekdolewej"/>
              <w:rPr>
                <w:rFonts w:eastAsia="Arial"/>
              </w:rPr>
            </w:pPr>
            <w:r w:rsidRPr="366A2357">
              <w:rPr>
                <w:rFonts w:eastAsia="Arial"/>
              </w:rPr>
              <w:t>Znaczenie</w:t>
            </w:r>
          </w:p>
        </w:tc>
      </w:tr>
      <w:tr w:rsidR="00493EBD" w:rsidTr="366A2357" w14:paraId="65FD3748"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493EBD" w:rsidP="00E74BD5" w:rsidRDefault="00493EBD" w14:paraId="2E31DB3E" w14:textId="77777777">
            <w:pPr>
              <w:pStyle w:val="tabelanormalny"/>
              <w:rPr>
                <w:rFonts w:eastAsia="Arial"/>
                <w:lang w:val="en-US"/>
                <w:rPrChange w:author="Autor" w:id="283">
                  <w:rPr>
                    <w:rFonts w:eastAsia="Arial"/>
                  </w:rPr>
                </w:rPrChange>
              </w:rPr>
            </w:pPr>
            <w:r w:rsidRPr="00C22482">
              <w:rPr>
                <w:rFonts w:eastAsia="Arial"/>
                <w:lang w:val="en-US"/>
                <w:rPrChange w:author="Autor" w:id="284">
                  <w:rPr>
                    <w:rFonts w:eastAsia="Arial"/>
                  </w:rPr>
                </w:rPrChange>
              </w:rPr>
              <w:t>urn:csioz:p1:kod:major:Sukces</w:t>
            </w:r>
          </w:p>
        </w:tc>
        <w:tc>
          <w:tcPr>
            <w:tcW w:w="1673"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49B4B10A" w14:textId="77777777">
            <w:pPr>
              <w:pStyle w:val="tabelanormalny"/>
              <w:rPr>
                <w:rFonts w:eastAsia="Arial"/>
              </w:rPr>
            </w:pPr>
            <w:r w:rsidRPr="47FB68A6">
              <w:rPr>
                <w:rFonts w:eastAsia="Arial"/>
              </w:rPr>
              <w:t>Operacja wykonana prawidłowo</w:t>
            </w:r>
          </w:p>
        </w:tc>
        <w:tc>
          <w:tcPr>
            <w:tcW w:w="2107"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33F8AC78" w14:textId="77777777">
            <w:pPr>
              <w:pStyle w:val="tabelanormalny"/>
              <w:rPr>
                <w:rFonts w:eastAsia="Arial"/>
              </w:rPr>
            </w:pPr>
            <w:r w:rsidRPr="47FB68A6">
              <w:rPr>
                <w:rFonts w:eastAsia="Arial"/>
              </w:rPr>
              <w:t xml:space="preserve">Zwrócono potwierdzenie </w:t>
            </w:r>
          </w:p>
        </w:tc>
      </w:tr>
      <w:tr w:rsidR="00493EBD" w:rsidTr="366A2357" w14:paraId="25B6A66C"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3E3EAE22" w14:textId="77777777">
            <w:pPr>
              <w:pStyle w:val="tabelanormalny"/>
              <w:rPr>
                <w:rFonts w:eastAsia="Arial"/>
              </w:rPr>
            </w:pPr>
            <w:r w:rsidRPr="0596D318">
              <w:rPr>
                <w:rFonts w:eastAsia="Arial"/>
              </w:rPr>
              <w:t>urn:csioz:p1:kod:major:BladWeryfikacji</w:t>
            </w:r>
          </w:p>
          <w:p w:rsidR="00493EBD" w:rsidP="00E74BD5" w:rsidRDefault="00493EBD" w14:paraId="05AB1430" w14:textId="77777777">
            <w:pPr>
              <w:pStyle w:val="tabelanormalny"/>
            </w:pPr>
            <w:r w:rsidRPr="0596D318">
              <w:rPr>
                <w:rFonts w:eastAsia="Arial"/>
              </w:rPr>
              <w:t>urn:csioz:p1:kod:minor:</w:t>
            </w:r>
            <w:r w:rsidRPr="0596D318">
              <w:t>BladSchemy</w:t>
            </w:r>
          </w:p>
        </w:tc>
        <w:tc>
          <w:tcPr>
            <w:tcW w:w="1673"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0F323402" w14:textId="77777777">
            <w:pPr>
              <w:pStyle w:val="tabelanormalny"/>
              <w:rPr>
                <w:rFonts w:eastAsia="Arial"/>
              </w:rPr>
            </w:pPr>
            <w:r w:rsidRPr="0596D318">
              <w:rPr>
                <w:rFonts w:eastAsia="Arial"/>
              </w:rPr>
              <w:t xml:space="preserve">Dokument jest niezgodny ze </w:t>
            </w:r>
            <w:proofErr w:type="spellStart"/>
            <w:r w:rsidRPr="0596D318">
              <w:rPr>
                <w:rFonts w:eastAsia="Arial"/>
              </w:rPr>
              <w:t>schemą</w:t>
            </w:r>
            <w:proofErr w:type="spellEnd"/>
            <w:r w:rsidRPr="0596D318">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1401D78B" w14:textId="77777777">
            <w:pPr>
              <w:pStyle w:val="tabelanormalny"/>
            </w:pPr>
            <w:r w:rsidRPr="0596D318">
              <w:rPr>
                <w:rFonts w:eastAsia="Arial"/>
              </w:rPr>
              <w:t xml:space="preserve">Przekazany dokument jest niezgodny ze </w:t>
            </w:r>
            <w:proofErr w:type="spellStart"/>
            <w:r w:rsidRPr="0596D318">
              <w:rPr>
                <w:rFonts w:eastAsia="Arial"/>
              </w:rPr>
              <w:t>schemą</w:t>
            </w:r>
            <w:proofErr w:type="spellEnd"/>
            <w:r w:rsidRPr="0596D318">
              <w:rPr>
                <w:rFonts w:eastAsia="Arial"/>
              </w:rPr>
              <w:t xml:space="preserve"> dla PIK HL7 CDA</w:t>
            </w:r>
          </w:p>
        </w:tc>
      </w:tr>
      <w:tr w:rsidR="00493EBD" w:rsidTr="366A2357" w14:paraId="5604211C"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6B1B362D" w14:textId="77777777">
            <w:pPr>
              <w:pStyle w:val="tabelanormalny"/>
              <w:rPr>
                <w:rFonts w:eastAsia="Arial"/>
              </w:rPr>
            </w:pPr>
            <w:r w:rsidRPr="0596D318">
              <w:rPr>
                <w:rFonts w:eastAsia="Arial"/>
              </w:rPr>
              <w:t>urn:csioz:p1:kod:major:BladWeryfikacji</w:t>
            </w:r>
          </w:p>
          <w:p w:rsidR="00493EBD" w:rsidP="00E74BD5" w:rsidRDefault="00493EBD" w14:paraId="0DFA5E5A" w14:textId="77777777">
            <w:pPr>
              <w:pStyle w:val="tabelanormalny"/>
            </w:pPr>
            <w:r w:rsidRPr="0596D318">
              <w:rPr>
                <w:rFonts w:eastAsia="Arial"/>
              </w:rPr>
              <w:t>urn:csioz:p1:kod:minor:</w:t>
            </w:r>
            <w:r w:rsidRPr="0596D318">
              <w:t>BladSchematrona</w:t>
            </w:r>
          </w:p>
        </w:tc>
        <w:tc>
          <w:tcPr>
            <w:tcW w:w="1673"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59025BDD" w14:textId="77777777">
            <w:pPr>
              <w:pStyle w:val="tabelanormalny"/>
              <w:rPr>
                <w:rFonts w:eastAsia="Arial"/>
              </w:rPr>
            </w:pPr>
            <w:r w:rsidRPr="0596D318">
              <w:rPr>
                <w:rFonts w:eastAsia="Arial"/>
              </w:rPr>
              <w:t xml:space="preserve">Dokument jest niezgodny z regułami </w:t>
            </w:r>
            <w:proofErr w:type="spellStart"/>
            <w:r w:rsidRPr="0596D318">
              <w:rPr>
                <w:rFonts w:eastAsia="Arial"/>
              </w:rPr>
              <w:t>schematron</w:t>
            </w:r>
            <w:proofErr w:type="spellEnd"/>
            <w:r w:rsidRPr="0596D318">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4A8B1DD4" w14:textId="77777777">
            <w:pPr>
              <w:pStyle w:val="tabelanormalny"/>
            </w:pPr>
            <w:r w:rsidRPr="0596D318">
              <w:rPr>
                <w:rFonts w:eastAsia="Arial"/>
              </w:rPr>
              <w:t xml:space="preserve">Przekazany dokument jest niezgodny z regułami </w:t>
            </w:r>
            <w:proofErr w:type="spellStart"/>
            <w:r w:rsidRPr="0596D318">
              <w:rPr>
                <w:rFonts w:eastAsia="Arial"/>
              </w:rPr>
              <w:t>schematron</w:t>
            </w:r>
            <w:proofErr w:type="spellEnd"/>
            <w:r w:rsidRPr="0596D318">
              <w:rPr>
                <w:rFonts w:eastAsia="Arial"/>
              </w:rPr>
              <w:t xml:space="preserve"> dla PIK HL7 CDA</w:t>
            </w:r>
          </w:p>
        </w:tc>
      </w:tr>
      <w:tr w:rsidR="00493EBD" w:rsidTr="366A2357" w14:paraId="38A69310"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777719DE" w14:textId="77777777">
            <w:pPr>
              <w:pStyle w:val="tabelanormalny"/>
              <w:rPr>
                <w:rFonts w:eastAsia="Arial"/>
              </w:rPr>
            </w:pPr>
            <w:r w:rsidRPr="0596D318">
              <w:rPr>
                <w:rFonts w:eastAsia="Arial"/>
              </w:rPr>
              <w:t>urn:csioz:p1:kod:major:BladWeryfikacji</w:t>
            </w:r>
          </w:p>
          <w:p w:rsidR="00493EBD" w:rsidP="00E74BD5" w:rsidRDefault="00493EBD" w14:paraId="2F284CAA" w14:textId="77777777">
            <w:pPr>
              <w:pStyle w:val="tabelanormalny"/>
            </w:pPr>
            <w:r w:rsidRPr="0596D318">
              <w:rPr>
                <w:rFonts w:eastAsia="Arial"/>
              </w:rPr>
              <w:t>urn:csioz:p1:kod:minor:</w:t>
            </w:r>
            <w:r w:rsidRPr="0596D318">
              <w:t>BladPodpisu</w:t>
            </w:r>
          </w:p>
        </w:tc>
        <w:tc>
          <w:tcPr>
            <w:tcW w:w="1673"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3811E8B4" w14:textId="77777777">
            <w:pPr>
              <w:pStyle w:val="tabelanormalny"/>
              <w:rPr>
                <w:rFonts w:eastAsia="Arial"/>
              </w:rPr>
            </w:pPr>
            <w:r w:rsidRPr="0596D318">
              <w:rPr>
                <w:rFonts w:eastAsia="Arial"/>
              </w:rPr>
              <w:t>Podpis w dokumencie jest nieprawidłowy</w:t>
            </w:r>
          </w:p>
        </w:tc>
        <w:tc>
          <w:tcPr>
            <w:tcW w:w="2107" w:type="dxa"/>
            <w:tcBorders>
              <w:top w:val="single" w:color="auto" w:sz="6" w:space="0"/>
              <w:left w:val="single" w:color="auto" w:sz="6" w:space="0"/>
              <w:bottom w:val="single" w:color="auto" w:sz="6" w:space="0"/>
              <w:right w:val="single" w:color="auto" w:sz="6" w:space="0"/>
            </w:tcBorders>
            <w:vAlign w:val="center"/>
          </w:tcPr>
          <w:p w:rsidR="00493EBD" w:rsidP="00E74BD5" w:rsidRDefault="00493EBD" w14:paraId="22191E27" w14:textId="77777777">
            <w:pPr>
              <w:pStyle w:val="tabelanormalny"/>
              <w:rPr>
                <w:rFonts w:eastAsia="Arial"/>
              </w:rPr>
            </w:pPr>
            <w:r w:rsidRPr="0596D318">
              <w:rPr>
                <w:rFonts w:eastAsia="Arial"/>
              </w:rPr>
              <w:t>Podpis w przekazanym dokumencie jest nieprawidłowy. Komunikat zawiera dodatkowo szczegółową informację na temat błędu</w:t>
            </w:r>
          </w:p>
        </w:tc>
      </w:tr>
      <w:tr w:rsidR="002B5118" w:rsidTr="366A2357" w14:paraId="58CEDBB5"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002B5118" w:rsidP="00E74BD5" w:rsidRDefault="629F8EAF" w14:paraId="252EFAA0" w14:textId="77777777">
            <w:pPr>
              <w:pStyle w:val="tabelanormalny"/>
              <w:rPr>
                <w:rFonts w:eastAsia="Arial"/>
              </w:rPr>
            </w:pPr>
            <w:r w:rsidRPr="366A2357">
              <w:rPr>
                <w:rFonts w:eastAsia="Arial"/>
              </w:rPr>
              <w:t>urn:csioz:p1:kod:major:BladWeryfikacji</w:t>
            </w:r>
          </w:p>
          <w:p w:rsidRPr="0596D318" w:rsidR="002B5118" w:rsidP="00E74BD5" w:rsidRDefault="629F8EAF" w14:paraId="0068F4FC" w14:textId="1651A089">
            <w:pPr>
              <w:pStyle w:val="tabelanormalny"/>
              <w:rPr>
                <w:rFonts w:eastAsia="Arial"/>
              </w:rPr>
            </w:pPr>
            <w:r w:rsidRPr="366A2357">
              <w:rPr>
                <w:rFonts w:eastAsia="Arial"/>
              </w:rPr>
              <w:t>urn:csioz:p1:kod:minor:</w:t>
            </w:r>
            <w:r>
              <w:t>BladWeryfikacjiBiznesowej</w:t>
            </w:r>
          </w:p>
        </w:tc>
        <w:tc>
          <w:tcPr>
            <w:tcW w:w="1673" w:type="dxa"/>
            <w:tcBorders>
              <w:top w:val="single" w:color="auto" w:sz="6" w:space="0"/>
              <w:left w:val="single" w:color="auto" w:sz="6" w:space="0"/>
              <w:bottom w:val="single" w:color="auto" w:sz="6" w:space="0"/>
              <w:right w:val="single" w:color="auto" w:sz="6" w:space="0"/>
            </w:tcBorders>
            <w:vAlign w:val="center"/>
          </w:tcPr>
          <w:p w:rsidRPr="0596D318" w:rsidR="002B5118" w:rsidP="00E74BD5" w:rsidRDefault="629F8EAF" w14:paraId="558B22BD" w14:textId="54885FC7">
            <w:pPr>
              <w:pStyle w:val="tabelanormalny"/>
              <w:rPr>
                <w:rFonts w:eastAsia="Arial"/>
              </w:rPr>
            </w:pPr>
            <w:r w:rsidRPr="366A2357">
              <w:rPr>
                <w:rFonts w:eastAsia="Arial"/>
              </w:rPr>
              <w:t>Błąd weryfikacji biznesowej</w:t>
            </w:r>
          </w:p>
        </w:tc>
        <w:tc>
          <w:tcPr>
            <w:tcW w:w="2107" w:type="dxa"/>
            <w:tcBorders>
              <w:top w:val="single" w:color="auto" w:sz="6" w:space="0"/>
              <w:left w:val="single" w:color="auto" w:sz="6" w:space="0"/>
              <w:bottom w:val="single" w:color="auto" w:sz="6" w:space="0"/>
              <w:right w:val="single" w:color="auto" w:sz="6" w:space="0"/>
            </w:tcBorders>
            <w:vAlign w:val="center"/>
          </w:tcPr>
          <w:p w:rsidRPr="0596D318" w:rsidR="002B5118" w:rsidP="00E74BD5" w:rsidRDefault="629F8EAF" w14:paraId="55C09988" w14:textId="0ECF39BD">
            <w:pPr>
              <w:pStyle w:val="tabelanormalny"/>
              <w:rPr>
                <w:rFonts w:eastAsia="Arial"/>
              </w:rPr>
            </w:pPr>
            <w:r w:rsidRPr="366A2357">
              <w:rPr>
                <w:rFonts w:eastAsia="Arial"/>
              </w:rPr>
              <w:t>Przekazany dokument jest niezgodny z regułami biznesowymi</w:t>
            </w:r>
          </w:p>
        </w:tc>
      </w:tr>
      <w:tr w:rsidR="002B5118" w:rsidTr="366A2357" w14:paraId="5036E708"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2B5118" w:rsidP="00E74BD5" w:rsidRDefault="002B5118" w14:paraId="69649EEF" w14:textId="77777777">
            <w:pPr>
              <w:pStyle w:val="tabelanormalny"/>
              <w:rPr>
                <w:rFonts w:eastAsia="Arial"/>
                <w:lang w:val="en-US"/>
                <w:rPrChange w:author="Autor" w:id="285">
                  <w:rPr>
                    <w:rFonts w:eastAsia="Arial"/>
                  </w:rPr>
                </w:rPrChange>
              </w:rPr>
            </w:pPr>
            <w:r w:rsidRPr="00C22482">
              <w:rPr>
                <w:rFonts w:eastAsia="Arial"/>
                <w:lang w:val="en-US"/>
                <w:rPrChange w:author="Autor" w:id="286">
                  <w:rPr>
                    <w:rFonts w:eastAsia="Arial"/>
                  </w:rPr>
                </w:rPrChange>
              </w:rPr>
              <w:t>urn:csioz:p1:kod:major:Blad</w:t>
            </w:r>
          </w:p>
          <w:p w:rsidR="002B5118" w:rsidP="00E74BD5" w:rsidRDefault="002B5118" w14:paraId="543213A9" w14:textId="77777777">
            <w:pPr>
              <w:pStyle w:val="tabelanormalny"/>
            </w:pPr>
            <w:r w:rsidRPr="0596D318">
              <w:rPr>
                <w:rFonts w:eastAsia="Arial"/>
              </w:rPr>
              <w:t>urn:csioz:p1:kod:minor:DuplikatIdentyfikatoraDokumentu</w:t>
            </w:r>
          </w:p>
        </w:tc>
        <w:tc>
          <w:tcPr>
            <w:tcW w:w="1673" w:type="dxa"/>
            <w:tcBorders>
              <w:top w:val="single" w:color="auto" w:sz="6" w:space="0"/>
              <w:left w:val="single" w:color="auto" w:sz="6" w:space="0"/>
              <w:bottom w:val="single" w:color="auto" w:sz="6" w:space="0"/>
              <w:right w:val="single" w:color="auto" w:sz="6" w:space="0"/>
            </w:tcBorders>
            <w:vAlign w:val="center"/>
          </w:tcPr>
          <w:p w:rsidR="002B5118" w:rsidP="00E74BD5" w:rsidRDefault="002B5118" w14:paraId="20291642" w14:textId="77777777">
            <w:pPr>
              <w:pStyle w:val="tabelanormalny"/>
              <w:rPr>
                <w:rFonts w:eastAsia="Arial"/>
              </w:rPr>
            </w:pPr>
            <w:r w:rsidRPr="0596D318">
              <w:rPr>
                <w:rFonts w:eastAsia="Arial"/>
              </w:rPr>
              <w:t>Dokument o takim identyfikatorze już istnieje w systemie</w:t>
            </w:r>
          </w:p>
        </w:tc>
        <w:tc>
          <w:tcPr>
            <w:tcW w:w="2107" w:type="dxa"/>
            <w:tcBorders>
              <w:top w:val="single" w:color="auto" w:sz="6" w:space="0"/>
              <w:left w:val="single" w:color="auto" w:sz="6" w:space="0"/>
              <w:bottom w:val="single" w:color="auto" w:sz="6" w:space="0"/>
              <w:right w:val="single" w:color="auto" w:sz="6" w:space="0"/>
            </w:tcBorders>
            <w:vAlign w:val="center"/>
          </w:tcPr>
          <w:p w:rsidR="002B5118" w:rsidP="00E74BD5" w:rsidRDefault="002B5118" w14:paraId="6347AFFA" w14:textId="7DD1CE82">
            <w:pPr>
              <w:pStyle w:val="tabelanormalny"/>
              <w:rPr>
                <w:rFonts w:eastAsia="Arial"/>
              </w:rPr>
            </w:pPr>
            <w:r w:rsidRPr="0596D318">
              <w:rPr>
                <w:rFonts w:eastAsia="Arial"/>
              </w:rPr>
              <w:t>W bazie danych systemu P1 istnieje już dokument</w:t>
            </w:r>
            <w:r>
              <w:rPr>
                <w:rFonts w:eastAsia="Arial"/>
              </w:rPr>
              <w:t xml:space="preserve"> anulowania</w:t>
            </w:r>
            <w:r w:rsidRPr="0596D318">
              <w:rPr>
                <w:rFonts w:eastAsia="Arial"/>
              </w:rPr>
              <w:t xml:space="preserve"> o identycznym identyfikatorze biznesowym, jak w przekazanym dokumencie</w:t>
            </w:r>
          </w:p>
        </w:tc>
      </w:tr>
      <w:tr w:rsidR="002B5118" w:rsidTr="366A2357" w14:paraId="7FA926E3"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Pr="00C22482" w:rsidR="002B5118" w:rsidP="00E74BD5" w:rsidRDefault="002B5118" w14:paraId="15F91F8C" w14:textId="77777777">
            <w:pPr>
              <w:pStyle w:val="tabelanormalny"/>
              <w:rPr>
                <w:rFonts w:eastAsia="Arial"/>
                <w:lang w:val="en-US"/>
                <w:rPrChange w:author="Autor" w:id="287">
                  <w:rPr>
                    <w:rFonts w:eastAsia="Arial"/>
                  </w:rPr>
                </w:rPrChange>
              </w:rPr>
            </w:pPr>
            <w:r w:rsidRPr="00C22482">
              <w:rPr>
                <w:rFonts w:eastAsia="Arial"/>
                <w:lang w:val="en-US"/>
                <w:rPrChange w:author="Autor" w:id="288">
                  <w:rPr>
                    <w:rFonts w:eastAsia="Arial"/>
                  </w:rPr>
                </w:rPrChange>
              </w:rPr>
              <w:t>urn:csioz:p1:kod:major:Blad</w:t>
            </w:r>
          </w:p>
          <w:p w:rsidRPr="0596D318" w:rsidR="002B5118" w:rsidP="00E74BD5" w:rsidRDefault="002B5118" w14:paraId="1D7114C0" w14:textId="113C02B9">
            <w:pPr>
              <w:pStyle w:val="tabelanormalny"/>
              <w:rPr>
                <w:rFonts w:eastAsia="Arial"/>
              </w:rPr>
            </w:pPr>
            <w:r w:rsidRPr="0596D318">
              <w:rPr>
                <w:rFonts w:eastAsia="Arial"/>
              </w:rPr>
              <w:t>urn:csioz:p1:kod:minor:BrakDanych</w:t>
            </w:r>
          </w:p>
        </w:tc>
        <w:tc>
          <w:tcPr>
            <w:tcW w:w="1673" w:type="dxa"/>
            <w:tcBorders>
              <w:top w:val="single" w:color="auto" w:sz="6" w:space="0"/>
              <w:left w:val="single" w:color="auto" w:sz="6" w:space="0"/>
              <w:bottom w:val="single" w:color="auto" w:sz="6" w:space="0"/>
              <w:right w:val="single" w:color="auto" w:sz="6" w:space="0"/>
            </w:tcBorders>
            <w:vAlign w:val="center"/>
          </w:tcPr>
          <w:p w:rsidRPr="0596D318" w:rsidR="002B5118" w:rsidP="00E74BD5" w:rsidRDefault="002B5118" w14:paraId="1635CCAA" w14:textId="464123E9">
            <w:pPr>
              <w:pStyle w:val="tabelanormalny"/>
              <w:rPr>
                <w:rFonts w:eastAsia="Arial"/>
              </w:rPr>
            </w:pPr>
            <w:r w:rsidRPr="0596D318">
              <w:rPr>
                <w:rFonts w:eastAsia="Arial"/>
              </w:rPr>
              <w:t>Dokument o wskazanym identyfikatorze nie istnieje</w:t>
            </w:r>
          </w:p>
        </w:tc>
        <w:tc>
          <w:tcPr>
            <w:tcW w:w="2107" w:type="dxa"/>
            <w:tcBorders>
              <w:top w:val="single" w:color="auto" w:sz="6" w:space="0"/>
              <w:left w:val="single" w:color="auto" w:sz="6" w:space="0"/>
              <w:bottom w:val="single" w:color="auto" w:sz="6" w:space="0"/>
              <w:right w:val="single" w:color="auto" w:sz="6" w:space="0"/>
            </w:tcBorders>
            <w:vAlign w:val="center"/>
          </w:tcPr>
          <w:p w:rsidRPr="0596D318" w:rsidR="002B5118" w:rsidP="00E74BD5" w:rsidRDefault="002B5118" w14:paraId="28F9511A" w14:textId="192A7ACA">
            <w:pPr>
              <w:pStyle w:val="tabelanormalny"/>
              <w:rPr>
                <w:rFonts w:eastAsia="Arial"/>
              </w:rPr>
            </w:pPr>
            <w:r>
              <w:rPr>
                <w:rFonts w:eastAsia="Arial"/>
              </w:rPr>
              <w:t>Dokument wskazany w dokumencie anulowania nie istnieje w bazie danych systemu P1 albo  ma inny status, niż OBOWIAZUJACY</w:t>
            </w:r>
          </w:p>
        </w:tc>
      </w:tr>
      <w:tr w:rsidR="002B5118" w:rsidTr="366A2357" w14:paraId="7EA30646" w14:textId="77777777">
        <w:trPr>
          <w:cantSplit/>
        </w:trPr>
        <w:tc>
          <w:tcPr>
            <w:tcW w:w="5265" w:type="dxa"/>
            <w:tcBorders>
              <w:top w:val="single" w:color="auto" w:sz="6" w:space="0"/>
              <w:left w:val="single" w:color="auto" w:sz="6" w:space="0"/>
              <w:bottom w:val="single" w:color="auto" w:sz="6" w:space="0"/>
              <w:right w:val="single" w:color="auto" w:sz="6" w:space="0"/>
            </w:tcBorders>
            <w:vAlign w:val="center"/>
          </w:tcPr>
          <w:p w:rsidR="002B5118" w:rsidP="00E74BD5" w:rsidRDefault="002B5118" w14:paraId="6549F63F" w14:textId="77777777">
            <w:pPr>
              <w:pStyle w:val="tabelanormalny"/>
              <w:rPr>
                <w:rFonts w:eastAsia="Arial"/>
              </w:rPr>
            </w:pPr>
            <w:r w:rsidRPr="0596D318">
              <w:rPr>
                <w:rFonts w:eastAsia="Arial"/>
              </w:rPr>
              <w:t>urn:csioz:p1:kod:major:BladWewnetrzny</w:t>
            </w:r>
          </w:p>
        </w:tc>
        <w:tc>
          <w:tcPr>
            <w:tcW w:w="1673" w:type="dxa"/>
            <w:tcBorders>
              <w:top w:val="single" w:color="auto" w:sz="6" w:space="0"/>
              <w:left w:val="single" w:color="auto" w:sz="6" w:space="0"/>
              <w:bottom w:val="single" w:color="auto" w:sz="6" w:space="0"/>
              <w:right w:val="single" w:color="auto" w:sz="6" w:space="0"/>
            </w:tcBorders>
            <w:vAlign w:val="center"/>
          </w:tcPr>
          <w:p w:rsidR="002B5118" w:rsidP="00E74BD5" w:rsidRDefault="002B5118" w14:paraId="6178AEA5" w14:textId="77777777">
            <w:pPr>
              <w:pStyle w:val="tabelanormalny"/>
              <w:rPr>
                <w:rFonts w:eastAsia="Arial"/>
              </w:rPr>
            </w:pPr>
            <w:r w:rsidRPr="47FB68A6">
              <w:rPr>
                <w:rFonts w:eastAsia="Arial"/>
              </w:rPr>
              <w:t>Błąd wewnętrzny</w:t>
            </w:r>
          </w:p>
        </w:tc>
        <w:tc>
          <w:tcPr>
            <w:tcW w:w="2107" w:type="dxa"/>
            <w:tcBorders>
              <w:top w:val="single" w:color="auto" w:sz="6" w:space="0"/>
              <w:left w:val="single" w:color="auto" w:sz="6" w:space="0"/>
              <w:bottom w:val="single" w:color="auto" w:sz="6" w:space="0"/>
              <w:right w:val="single" w:color="auto" w:sz="6" w:space="0"/>
            </w:tcBorders>
            <w:vAlign w:val="center"/>
          </w:tcPr>
          <w:p w:rsidR="002B5118" w:rsidP="00E74BD5" w:rsidRDefault="002B5118" w14:paraId="6DD0CF06" w14:textId="77777777">
            <w:pPr>
              <w:pStyle w:val="tabelanormalny"/>
              <w:rPr>
                <w:rFonts w:eastAsia="Arial"/>
              </w:rPr>
            </w:pPr>
            <w:r w:rsidRPr="0596D318">
              <w:rPr>
                <w:rFonts w:eastAsia="Arial"/>
              </w:rPr>
              <w:t>Wystąpił błąd wewnętrzny, który uniemożliwił wykonanie usługi</w:t>
            </w:r>
          </w:p>
        </w:tc>
      </w:tr>
    </w:tbl>
    <w:p w:rsidR="00870987" w:rsidP="00383E1D" w:rsidRDefault="102908AE" w14:paraId="22E859C1" w14:textId="6EE75F9D">
      <w:pPr>
        <w:pStyle w:val="Nagwek3"/>
      </w:pPr>
      <w:bookmarkStart w:name="_Toc113871512" w:id="289"/>
      <w:bookmarkStart w:name="_Toc133496055" w:id="290"/>
      <w:r>
        <w:t xml:space="preserve">Operacja </w:t>
      </w:r>
      <w:bookmarkEnd w:id="289"/>
      <w:proofErr w:type="spellStart"/>
      <w:r w:rsidR="24BB33E9">
        <w:t>pobranieListyWersjiHistorycznychPlanuOpiekiMedyczn</w:t>
      </w:r>
      <w:r w:rsidR="7E5A05EC">
        <w:t>E</w:t>
      </w:r>
      <w:r w:rsidR="24BB33E9">
        <w:t>j</w:t>
      </w:r>
      <w:bookmarkEnd w:id="290"/>
      <w:proofErr w:type="spellEnd"/>
    </w:p>
    <w:p w:rsidR="00870987" w:rsidP="00870987" w:rsidRDefault="169C9194" w14:paraId="3278B679" w14:textId="676AA6F9">
      <w:r>
        <w:t>Operacja pozwala na pobranie listy historycznych wersji wskazanego dokumentu Indywidualnego Planu Opieki Medycznej</w:t>
      </w:r>
      <w:r w:rsidR="78D21D28">
        <w:t>.</w:t>
      </w:r>
    </w:p>
    <w:p w:rsidR="00180232" w:rsidP="00180232" w:rsidRDefault="0F7D687D" w14:paraId="4884DC32" w14:textId="63017CCF">
      <w:pPr>
        <w:spacing w:line="288" w:lineRule="auto"/>
      </w:pPr>
      <w:r>
        <w:t xml:space="preserve">Usługodawca </w:t>
      </w:r>
      <w:r w:rsidR="48A4B3B4">
        <w:t>przekazuje w zapytaniu identyfikator OID</w:t>
      </w:r>
      <w:r>
        <w:t xml:space="preserve"> obowiązującej wersji dokumentu oraz parametry sortowania i stronicowania listy.</w:t>
      </w:r>
    </w:p>
    <w:p w:rsidR="00630937" w:rsidP="00630937" w:rsidRDefault="6F3C6948" w14:paraId="05430F16" w14:textId="16854596">
      <w:pPr>
        <w:spacing w:line="288" w:lineRule="auto"/>
      </w:pPr>
      <w:r>
        <w:t xml:space="preserve">Parametry stronicowania wyszukiwania pozwalają na pobieranie listy porcjami. Usługodawca określa tu rozmiar porcji danych i numer porcji danych, które mają być zwrócone przez operację. Dodatkowo podaje też informacje o sortowaniu wyników - kierunek sortowania oraz opcjonalnie atrybut, po którym ma się odbywać sortowanie. </w:t>
      </w:r>
    </w:p>
    <w:p w:rsidR="00630937" w:rsidP="00630937" w:rsidRDefault="14F0FF53" w14:paraId="78A67C81" w14:textId="4B7B4EC8">
      <w:pPr>
        <w:spacing w:line="288" w:lineRule="auto"/>
      </w:pPr>
      <w:r>
        <w:t xml:space="preserve">Jeśli usługodawca nie wskaże atrybutu do sortowania, system domyślnie będzie sortował listę po </w:t>
      </w:r>
      <w:r w:rsidR="596FEEA0">
        <w:t>numerze wersji</w:t>
      </w:r>
      <w:r>
        <w:t>.</w:t>
      </w:r>
    </w:p>
    <w:p w:rsidR="00A84ED4" w:rsidP="00630937" w:rsidRDefault="24774B10" w14:paraId="4B026E62" w14:textId="77FA0867">
      <w:pPr>
        <w:spacing w:line="288" w:lineRule="auto"/>
      </w:pPr>
      <w:r>
        <w:t xml:space="preserve">Na liście zwracane są </w:t>
      </w:r>
      <w:r w:rsidR="1072A456">
        <w:t xml:space="preserve">jedynie te wersje historyczne, do których pracownik medyczny ma uprawnienia dostępu – analogicznie, jak w przypadku operacji </w:t>
      </w:r>
      <w:proofErr w:type="spellStart"/>
      <w:r w:rsidR="1072A456">
        <w:t>wyszukaniePlanowOpiekiMedycznejUslugobiorcy</w:t>
      </w:r>
      <w:proofErr w:type="spellEnd"/>
      <w:r w:rsidR="1072A456">
        <w:t>.</w:t>
      </w:r>
    </w:p>
    <w:p w:rsidR="000A0C38" w:rsidP="00630937" w:rsidRDefault="14F0FF53" w14:paraId="3805CB36" w14:textId="247EE194">
      <w:r>
        <w:t xml:space="preserve">Lista wyników jest ograniczana zgodnie z podanymi w żądaniu parametrami stronicowania. Dla każdego </w:t>
      </w:r>
      <w:r w:rsidR="0A1E92A2">
        <w:t xml:space="preserve">każdej pozycji listy zwracany jest w szczególności identyfikator </w:t>
      </w:r>
      <w:r w:rsidR="54992E63">
        <w:t xml:space="preserve">zbioru wersji oraz numer wersji, które mogą być wykorzystane w wywołaniu operacji </w:t>
      </w:r>
      <w:proofErr w:type="spellStart"/>
      <w:r w:rsidR="54992E63">
        <w:t>odczytWersjiHistorycznejPlanuOpiekiMedycznej</w:t>
      </w:r>
      <w:proofErr w:type="spellEnd"/>
      <w:r w:rsidR="54992E63">
        <w:t>.</w:t>
      </w:r>
    </w:p>
    <w:p w:rsidR="000A0C38" w:rsidP="00870987" w:rsidRDefault="78D21D28" w14:paraId="5A489B23" w14:textId="7D150ED5">
      <w:r>
        <w:t xml:space="preserve">Odpowiedź do Usługodawcy zawiera również obiekt klasy </w:t>
      </w:r>
      <w:proofErr w:type="spellStart"/>
      <w:r>
        <w:t>WynikOperacji</w:t>
      </w:r>
      <w:proofErr w:type="spellEnd"/>
      <w:r>
        <w:t>, który określa ogólny wynik wykonania operacji pobrania listy.</w:t>
      </w:r>
    </w:p>
    <w:p w:rsidR="0023790D" w:rsidP="00CB016F" w:rsidRDefault="5BA2A327" w14:paraId="68BFBF72" w14:textId="251C21DF">
      <w:pPr>
        <w:pStyle w:val="Nagwek4"/>
      </w:pPr>
      <w:r>
        <w:t>Komunikaty / błędy biznesowe</w:t>
      </w:r>
    </w:p>
    <w:p w:rsidR="00CC1E38" w:rsidP="00D40EF8" w:rsidRDefault="0BECAB3E" w14:paraId="306910BC" w14:textId="14F52AA4">
      <w:pPr>
        <w:pStyle w:val="Legenda"/>
      </w:pPr>
      <w:bookmarkStart w:name="_Toc113853299" w:id="291"/>
      <w:bookmarkStart w:name="_Toc114817371" w:id="292"/>
      <w:bookmarkStart w:name="_Toc130477132" w:id="293"/>
      <w:r>
        <w:t xml:space="preserve">Tabela </w:t>
      </w:r>
      <w:r w:rsidR="30F63F2C">
        <w:fldChar w:fldCharType="begin"/>
      </w:r>
      <w:r w:rsidR="30F63F2C">
        <w:instrText>SEQ Tabela \* ARABIC</w:instrText>
      </w:r>
      <w:r w:rsidR="30F63F2C">
        <w:fldChar w:fldCharType="separate"/>
      </w:r>
      <w:r w:rsidRPr="366A2357" w:rsidR="6AA5189E">
        <w:rPr>
          <w:noProof/>
        </w:rPr>
        <w:t>8</w:t>
      </w:r>
      <w:r w:rsidR="30F63F2C">
        <w:fldChar w:fldCharType="end"/>
      </w:r>
      <w:r>
        <w:t xml:space="preserve"> Komunikaty z operacji </w:t>
      </w:r>
      <w:proofErr w:type="spellStart"/>
      <w:r w:rsidR="762709BB">
        <w:t>pobranieListyWersjiHistorycznychPlanuOpiekiMedycznej</w:t>
      </w:r>
      <w:bookmarkEnd w:id="291"/>
      <w:bookmarkEnd w:id="292"/>
      <w:bookmarkEnd w:id="293"/>
      <w:proofErr w:type="spellEnd"/>
    </w:p>
    <w:tbl>
      <w:tblPr>
        <w:tblW w:w="0" w:type="auto"/>
        <w:tblLook w:val="04A0" w:firstRow="1" w:lastRow="0" w:firstColumn="1" w:lastColumn="0" w:noHBand="0" w:noVBand="1"/>
      </w:tblPr>
      <w:tblGrid>
        <w:gridCol w:w="3519"/>
        <w:gridCol w:w="4075"/>
        <w:gridCol w:w="1462"/>
      </w:tblGrid>
      <w:tr w:rsidR="00CB016F" w:rsidTr="366A2357" w14:paraId="37851A1B" w14:textId="77777777">
        <w:trPr>
          <w:cantSplit/>
          <w:trHeight w:val="300"/>
          <w:tblHeader/>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CB016F" w:rsidP="00E74BD5" w:rsidRDefault="2DF6F429" w14:paraId="732BB511" w14:textId="77777777">
            <w:pPr>
              <w:pStyle w:val="Tabelanagwekdolewej"/>
              <w:rPr>
                <w:rFonts w:eastAsia="Arial"/>
              </w:rPr>
            </w:pPr>
            <w:r w:rsidRPr="366A2357">
              <w:rPr>
                <w:rFonts w:eastAsia="Arial"/>
              </w:rPr>
              <w:t xml:space="preserve">Kod komunikatu / błędu </w:t>
            </w:r>
          </w:p>
        </w:tc>
        <w:tc>
          <w:tcPr>
            <w:tcW w:w="192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CB016F" w:rsidP="00E74BD5" w:rsidRDefault="2DF6F429" w14:paraId="6ECE4DFA" w14:textId="77777777">
            <w:pPr>
              <w:pStyle w:val="Tabelanagwekdolewej"/>
              <w:rPr>
                <w:rFonts w:eastAsia="Arial"/>
              </w:rPr>
            </w:pPr>
            <w:r w:rsidRPr="366A2357">
              <w:rPr>
                <w:rFonts w:eastAsia="Arial"/>
              </w:rPr>
              <w:t>Opis słowny</w:t>
            </w:r>
          </w:p>
        </w:tc>
        <w:tc>
          <w:tcPr>
            <w:tcW w:w="186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CB016F" w:rsidP="00E74BD5" w:rsidRDefault="2DF6F429" w14:paraId="7B9252F2" w14:textId="77777777">
            <w:pPr>
              <w:pStyle w:val="Tabelanagwekdolewej"/>
              <w:rPr>
                <w:rFonts w:eastAsia="Arial"/>
              </w:rPr>
            </w:pPr>
            <w:r w:rsidRPr="366A2357">
              <w:rPr>
                <w:rFonts w:eastAsia="Arial"/>
              </w:rPr>
              <w:t>Znaczenie</w:t>
            </w:r>
          </w:p>
        </w:tc>
      </w:tr>
      <w:tr w:rsidR="00CB016F" w:rsidTr="366A2357" w14:paraId="4735D26F"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00CB016F" w:rsidP="00E74BD5" w:rsidRDefault="2DF6F429" w14:paraId="084751F5" w14:textId="77777777">
            <w:pPr>
              <w:pStyle w:val="tabelanormalny"/>
              <w:rPr>
                <w:rFonts w:eastAsia="Arial"/>
                <w:lang w:val="en-US"/>
                <w:rPrChange w:author="Autor" w:id="294">
                  <w:rPr>
                    <w:rFonts w:eastAsia="Arial"/>
                  </w:rPr>
                </w:rPrChange>
              </w:rPr>
            </w:pPr>
            <w:r w:rsidRPr="00C22482">
              <w:rPr>
                <w:rFonts w:eastAsia="Arial"/>
                <w:lang w:val="en-US"/>
                <w:rPrChange w:author="Autor" w:id="295">
                  <w:rPr>
                    <w:rFonts w:eastAsia="Arial"/>
                  </w:rPr>
                </w:rPrChange>
              </w:rPr>
              <w:t>urn:csioz:p1:kod:major:Sukces</w:t>
            </w:r>
          </w:p>
        </w:tc>
        <w:tc>
          <w:tcPr>
            <w:tcW w:w="1920" w:type="dxa"/>
            <w:tcBorders>
              <w:top w:val="single" w:color="auto" w:sz="6" w:space="0"/>
              <w:left w:val="single" w:color="auto" w:sz="6" w:space="0"/>
              <w:bottom w:val="single" w:color="auto" w:sz="6" w:space="0"/>
              <w:right w:val="single" w:color="auto" w:sz="6" w:space="0"/>
            </w:tcBorders>
            <w:vAlign w:val="center"/>
          </w:tcPr>
          <w:p w:rsidR="00CB016F" w:rsidP="00E74BD5" w:rsidRDefault="2DF6F429" w14:paraId="331FD6CE" w14:textId="77777777">
            <w:pPr>
              <w:pStyle w:val="tabelanormalny"/>
              <w:rPr>
                <w:rFonts w:eastAsia="Arial"/>
              </w:rPr>
            </w:pPr>
            <w:r w:rsidRPr="366A2357">
              <w:rPr>
                <w:rFonts w:eastAsia="Arial"/>
              </w:rPr>
              <w:t>Operacja wykonana prawidłowo</w:t>
            </w:r>
          </w:p>
        </w:tc>
        <w:tc>
          <w:tcPr>
            <w:tcW w:w="1860" w:type="dxa"/>
            <w:tcBorders>
              <w:top w:val="single" w:color="auto" w:sz="6" w:space="0"/>
              <w:left w:val="single" w:color="auto" w:sz="6" w:space="0"/>
              <w:bottom w:val="single" w:color="auto" w:sz="6" w:space="0"/>
              <w:right w:val="single" w:color="auto" w:sz="6" w:space="0"/>
            </w:tcBorders>
            <w:vAlign w:val="center"/>
          </w:tcPr>
          <w:p w:rsidR="00CB016F" w:rsidP="00E74BD5" w:rsidRDefault="2DF6F429" w14:paraId="67807C84" w14:textId="72D2B3E0">
            <w:pPr>
              <w:pStyle w:val="tabelanormalny"/>
              <w:rPr>
                <w:rFonts w:eastAsia="Arial"/>
              </w:rPr>
            </w:pPr>
            <w:r w:rsidRPr="366A2357">
              <w:rPr>
                <w:rFonts w:eastAsia="Arial"/>
              </w:rPr>
              <w:t xml:space="preserve">Zwrócono </w:t>
            </w:r>
            <w:r w:rsidR="00A9319C">
              <w:rPr>
                <w:rFonts w:eastAsia="Arial"/>
              </w:rPr>
              <w:t>listę wersji dokumentu</w:t>
            </w:r>
          </w:p>
        </w:tc>
      </w:tr>
      <w:tr w:rsidR="002B3133" w:rsidTr="366A2357" w14:paraId="2A8BFAFD"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002B3133" w:rsidP="00E74BD5" w:rsidRDefault="5F8E0058" w14:paraId="6A61F194" w14:textId="2096BF92">
            <w:pPr>
              <w:pStyle w:val="tabelanormalny"/>
              <w:rPr>
                <w:rFonts w:eastAsia="Arial"/>
                <w:lang w:val="en-US"/>
                <w:rPrChange w:author="Autor" w:id="296">
                  <w:rPr>
                    <w:rFonts w:eastAsia="Arial"/>
                  </w:rPr>
                </w:rPrChange>
              </w:rPr>
            </w:pPr>
            <w:r w:rsidRPr="00C22482">
              <w:rPr>
                <w:rFonts w:eastAsia="Arial"/>
                <w:lang w:val="en-US"/>
                <w:rPrChange w:author="Autor" w:id="297">
                  <w:rPr>
                    <w:rFonts w:eastAsia="Arial"/>
                  </w:rPr>
                </w:rPrChange>
              </w:rPr>
              <w:t>urn:csioz:p1:kod:major:Blad</w:t>
            </w:r>
          </w:p>
        </w:tc>
        <w:tc>
          <w:tcPr>
            <w:tcW w:w="1920" w:type="dxa"/>
            <w:tcBorders>
              <w:top w:val="single" w:color="auto" w:sz="6" w:space="0"/>
              <w:left w:val="single" w:color="auto" w:sz="6" w:space="0"/>
              <w:bottom w:val="single" w:color="auto" w:sz="6" w:space="0"/>
              <w:right w:val="single" w:color="auto" w:sz="6" w:space="0"/>
            </w:tcBorders>
            <w:vAlign w:val="center"/>
          </w:tcPr>
          <w:p w:rsidRPr="0596D318" w:rsidR="002B3133" w:rsidP="00E74BD5" w:rsidRDefault="5F8E0058" w14:paraId="4A7DA158" w14:textId="52400A2C">
            <w:pPr>
              <w:pStyle w:val="tabelanormalny"/>
              <w:rPr>
                <w:rFonts w:eastAsia="Arial"/>
              </w:rPr>
            </w:pPr>
            <w:r w:rsidRPr="366A2357">
              <w:rPr>
                <w:rFonts w:eastAsia="Arial"/>
              </w:rPr>
              <w:t>urn:csioz:p1:kod:minor:NiepoprawneParametry</w:t>
            </w:r>
          </w:p>
        </w:tc>
        <w:tc>
          <w:tcPr>
            <w:tcW w:w="1860" w:type="dxa"/>
            <w:tcBorders>
              <w:top w:val="single" w:color="auto" w:sz="6" w:space="0"/>
              <w:left w:val="single" w:color="auto" w:sz="6" w:space="0"/>
              <w:bottom w:val="single" w:color="auto" w:sz="6" w:space="0"/>
              <w:right w:val="single" w:color="auto" w:sz="6" w:space="0"/>
            </w:tcBorders>
            <w:vAlign w:val="center"/>
          </w:tcPr>
          <w:p w:rsidRPr="0596D318" w:rsidR="002B3133" w:rsidP="00E74BD5" w:rsidRDefault="3D712293" w14:paraId="50A379FF" w14:textId="7DD3146B">
            <w:pPr>
              <w:pStyle w:val="tabelanormalny"/>
              <w:rPr>
                <w:rFonts w:eastAsia="Arial"/>
              </w:rPr>
            </w:pPr>
            <w:r w:rsidRPr="366A2357">
              <w:rPr>
                <w:rFonts w:eastAsia="Arial"/>
              </w:rPr>
              <w:t>Wystąpił błąd informujący o przekazaniu niepoprawnych parametrów w żądaniu</w:t>
            </w:r>
          </w:p>
        </w:tc>
      </w:tr>
      <w:tr w:rsidR="002B3133" w:rsidTr="366A2357" w14:paraId="6365AEF4"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002B3133" w:rsidP="00E74BD5" w:rsidRDefault="5F8E0058" w14:paraId="12BED99F" w14:textId="59185CC8">
            <w:pPr>
              <w:pStyle w:val="tabelanormalny"/>
              <w:rPr>
                <w:rFonts w:eastAsia="Arial"/>
                <w:lang w:val="en-US"/>
                <w:rPrChange w:author="Autor" w:id="298">
                  <w:rPr>
                    <w:rFonts w:eastAsia="Arial"/>
                  </w:rPr>
                </w:rPrChange>
              </w:rPr>
            </w:pPr>
            <w:r w:rsidRPr="00C22482">
              <w:rPr>
                <w:rFonts w:eastAsia="Arial"/>
                <w:lang w:val="en-US"/>
                <w:rPrChange w:author="Autor" w:id="299">
                  <w:rPr>
                    <w:rFonts w:eastAsia="Arial"/>
                  </w:rPr>
                </w:rPrChange>
              </w:rPr>
              <w:t>urn:csioz:p1:kod:major:Blad</w:t>
            </w:r>
          </w:p>
          <w:p w:rsidRPr="0596D318" w:rsidR="002B3133" w:rsidP="00E74BD5" w:rsidRDefault="5F8E0058" w14:paraId="0E04E97A" w14:textId="3EAF63E1">
            <w:pPr>
              <w:pStyle w:val="tabelanormalny"/>
              <w:rPr>
                <w:rFonts w:eastAsia="Arial"/>
              </w:rPr>
            </w:pPr>
            <w:r w:rsidRPr="366A2357">
              <w:rPr>
                <w:rFonts w:eastAsia="Arial"/>
              </w:rPr>
              <w:t>urn:csioz:p1:kod:minor:BrakDanych</w:t>
            </w:r>
          </w:p>
        </w:tc>
        <w:tc>
          <w:tcPr>
            <w:tcW w:w="1920" w:type="dxa"/>
            <w:tcBorders>
              <w:top w:val="single" w:color="auto" w:sz="6" w:space="0"/>
              <w:left w:val="single" w:color="auto" w:sz="6" w:space="0"/>
              <w:bottom w:val="single" w:color="auto" w:sz="6" w:space="0"/>
              <w:right w:val="single" w:color="auto" w:sz="6" w:space="0"/>
            </w:tcBorders>
            <w:vAlign w:val="center"/>
          </w:tcPr>
          <w:p w:rsidRPr="0596D318" w:rsidR="002B3133" w:rsidP="00E74BD5" w:rsidRDefault="5F8E0058" w14:paraId="6D7DB2C7" w14:textId="79596F94">
            <w:pPr>
              <w:pStyle w:val="tabelanormalny"/>
              <w:rPr>
                <w:rFonts w:eastAsia="Arial"/>
              </w:rPr>
            </w:pPr>
            <w:r w:rsidRPr="366A2357">
              <w:rPr>
                <w:rFonts w:eastAsia="Arial"/>
              </w:rPr>
              <w:t>Brak danych</w:t>
            </w:r>
          </w:p>
        </w:tc>
        <w:tc>
          <w:tcPr>
            <w:tcW w:w="1860" w:type="dxa"/>
            <w:tcBorders>
              <w:top w:val="single" w:color="auto" w:sz="6" w:space="0"/>
              <w:left w:val="single" w:color="auto" w:sz="6" w:space="0"/>
              <w:bottom w:val="single" w:color="auto" w:sz="6" w:space="0"/>
              <w:right w:val="single" w:color="auto" w:sz="6" w:space="0"/>
            </w:tcBorders>
            <w:vAlign w:val="center"/>
          </w:tcPr>
          <w:p w:rsidRPr="0596D318" w:rsidR="002B3133" w:rsidP="00E74BD5" w:rsidRDefault="5F8E0058" w14:paraId="0A4064BF" w14:textId="5C568F2D">
            <w:pPr>
              <w:pStyle w:val="tabelanormalny"/>
              <w:rPr>
                <w:rFonts w:eastAsia="Arial"/>
              </w:rPr>
            </w:pPr>
            <w:r w:rsidRPr="366A2357">
              <w:rPr>
                <w:rFonts w:eastAsia="Arial"/>
              </w:rPr>
              <w:t>W bazie danych systemu P1 nie istnieje obowiązujący dokument o wskazanym w żądaniu identyfikatorze</w:t>
            </w:r>
          </w:p>
        </w:tc>
      </w:tr>
      <w:tr w:rsidR="002B3133" w:rsidTr="366A2357" w14:paraId="2C35019C"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002B3133" w:rsidP="00E74BD5" w:rsidRDefault="5F8E0058" w14:paraId="76D6B72D" w14:textId="77777777">
            <w:pPr>
              <w:pStyle w:val="tabelanormalny"/>
              <w:rPr>
                <w:rFonts w:eastAsia="Arial"/>
              </w:rPr>
            </w:pPr>
            <w:r w:rsidRPr="366A2357">
              <w:rPr>
                <w:rFonts w:eastAsia="Arial"/>
              </w:rPr>
              <w:t>urn:csioz:p1:kod:major:BladWewnetrzny</w:t>
            </w:r>
          </w:p>
        </w:tc>
        <w:tc>
          <w:tcPr>
            <w:tcW w:w="1920" w:type="dxa"/>
            <w:tcBorders>
              <w:top w:val="single" w:color="auto" w:sz="6" w:space="0"/>
              <w:left w:val="single" w:color="auto" w:sz="6" w:space="0"/>
              <w:bottom w:val="single" w:color="auto" w:sz="6" w:space="0"/>
              <w:right w:val="single" w:color="auto" w:sz="6" w:space="0"/>
            </w:tcBorders>
            <w:vAlign w:val="center"/>
          </w:tcPr>
          <w:p w:rsidR="002B3133" w:rsidP="00E74BD5" w:rsidRDefault="5F8E0058" w14:paraId="263E24CC" w14:textId="77777777">
            <w:pPr>
              <w:pStyle w:val="tabelanormalny"/>
              <w:rPr>
                <w:rFonts w:eastAsia="Arial"/>
              </w:rPr>
            </w:pPr>
            <w:r w:rsidRPr="366A2357">
              <w:rPr>
                <w:rFonts w:eastAsia="Arial"/>
              </w:rPr>
              <w:t>Błąd wewnętrzny</w:t>
            </w:r>
          </w:p>
        </w:tc>
        <w:tc>
          <w:tcPr>
            <w:tcW w:w="1860" w:type="dxa"/>
            <w:tcBorders>
              <w:top w:val="single" w:color="auto" w:sz="6" w:space="0"/>
              <w:left w:val="single" w:color="auto" w:sz="6" w:space="0"/>
              <w:bottom w:val="single" w:color="auto" w:sz="6" w:space="0"/>
              <w:right w:val="single" w:color="auto" w:sz="6" w:space="0"/>
            </w:tcBorders>
            <w:vAlign w:val="center"/>
          </w:tcPr>
          <w:p w:rsidR="002B3133" w:rsidP="00E74BD5" w:rsidRDefault="5F8E0058" w14:paraId="39166BDE" w14:textId="77777777">
            <w:pPr>
              <w:pStyle w:val="tabelanormalny"/>
              <w:rPr>
                <w:rFonts w:eastAsia="Arial"/>
              </w:rPr>
            </w:pPr>
            <w:r w:rsidRPr="366A2357">
              <w:rPr>
                <w:rFonts w:eastAsia="Arial"/>
              </w:rPr>
              <w:t>Wystąpił błąd wewnętrzny, który uniemożliwił wykonanie usługi</w:t>
            </w:r>
          </w:p>
        </w:tc>
      </w:tr>
    </w:tbl>
    <w:p w:rsidR="00CB016F" w:rsidP="00383E1D" w:rsidRDefault="3E1FFDB4" w14:paraId="5ACFDBAF" w14:textId="1665342D">
      <w:pPr>
        <w:pStyle w:val="Nagwek3"/>
      </w:pPr>
      <w:bookmarkStart w:name="_Toc113871513" w:id="300"/>
      <w:bookmarkStart w:name="_Toc133496056" w:id="301"/>
      <w:r>
        <w:t xml:space="preserve">Operacja </w:t>
      </w:r>
      <w:proofErr w:type="spellStart"/>
      <w:r>
        <w:t>odczytWersjiHistorycznejPlanuOpiekiMedycznej</w:t>
      </w:r>
      <w:bookmarkEnd w:id="300"/>
      <w:bookmarkEnd w:id="301"/>
      <w:proofErr w:type="spellEnd"/>
    </w:p>
    <w:p w:rsidR="00603DEF" w:rsidP="00603DEF" w:rsidRDefault="7796EDE4" w14:paraId="5EC83400" w14:textId="3F6059F4">
      <w:pPr>
        <w:spacing w:line="276" w:lineRule="auto"/>
      </w:pPr>
      <w:r>
        <w:t xml:space="preserve">Operacja pozwala na odczytanie z systemu P1 </w:t>
      </w:r>
      <w:r w:rsidR="6AA7CF6B">
        <w:t>wersji historycznej</w:t>
      </w:r>
      <w:r>
        <w:t xml:space="preserve"> dokumentu Indywidualnego Planu Opieki Medycznej.</w:t>
      </w:r>
    </w:p>
    <w:p w:rsidR="00603DEF" w:rsidP="00603DEF" w:rsidRDefault="7796EDE4" w14:paraId="417FD691" w14:textId="2482F969">
      <w:pPr>
        <w:spacing w:line="276" w:lineRule="auto"/>
      </w:pPr>
      <w:r>
        <w:t xml:space="preserve">Usługodawca w zapytaniu przekazuje identyfikator OID </w:t>
      </w:r>
      <w:r w:rsidR="6AA7CF6B">
        <w:t xml:space="preserve">zbioru wersji oraz numer wersji </w:t>
      </w:r>
      <w:r w:rsidR="24D0163E">
        <w:t>historycznej, która ma zostać odczytana.</w:t>
      </w:r>
    </w:p>
    <w:p w:rsidR="00603DEF" w:rsidP="00603DEF" w:rsidRDefault="1E8A5049" w14:paraId="60574819" w14:textId="77777777">
      <w:pPr>
        <w:spacing w:line="276" w:lineRule="auto"/>
      </w:pPr>
      <w:r>
        <w:t>W odpowiedzi do Usługodawcy zwracana jest treść dokumentu Indywidualnego Planu Opieki Medycznej w formacie HL7 CDA.</w:t>
      </w:r>
    </w:p>
    <w:p w:rsidR="00603DEF" w:rsidP="00603DEF" w:rsidRDefault="7796EDE4" w14:paraId="0F75D59B" w14:textId="77777777">
      <w:pPr>
        <w:spacing w:line="276" w:lineRule="auto"/>
      </w:pPr>
      <w:r>
        <w:t xml:space="preserve">Odpowiedź do Usługodawcy zawiera również obiekt klasy </w:t>
      </w:r>
      <w:proofErr w:type="spellStart"/>
      <w:r>
        <w:t>WynikOperacji</w:t>
      </w:r>
      <w:proofErr w:type="spellEnd"/>
      <w:r>
        <w:t>, który określa ogólny wynik wykonania operacji odczytu dokumentu.</w:t>
      </w:r>
    </w:p>
    <w:p w:rsidR="00CB2739" w:rsidP="009B6811" w:rsidRDefault="6B2A1A1E" w14:paraId="6B733A0D" w14:textId="3B25CEEA">
      <w:pPr>
        <w:pStyle w:val="Nagwek4"/>
      </w:pPr>
      <w:r>
        <w:t>Komunikaty / błędy biznesowe</w:t>
      </w:r>
    </w:p>
    <w:p w:rsidR="00C06FDB" w:rsidP="00D40EF8" w:rsidRDefault="7A9C99FA" w14:paraId="1D133086" w14:textId="3D3F75F9">
      <w:pPr>
        <w:pStyle w:val="Legenda"/>
      </w:pPr>
      <w:bookmarkStart w:name="_Toc113853300" w:id="302"/>
      <w:bookmarkStart w:name="_Toc114817372" w:id="303"/>
      <w:bookmarkStart w:name="_Toc130477133" w:id="304"/>
      <w:r>
        <w:t xml:space="preserve">Tabela </w:t>
      </w:r>
      <w:r>
        <w:fldChar w:fldCharType="begin"/>
      </w:r>
      <w:r>
        <w:instrText>SEQ Tabela \* ARABIC</w:instrText>
      </w:r>
      <w:r>
        <w:fldChar w:fldCharType="separate"/>
      </w:r>
      <w:r w:rsidRPr="366A2357" w:rsidR="6AA5189E">
        <w:rPr>
          <w:noProof/>
        </w:rPr>
        <w:t>9</w:t>
      </w:r>
      <w:r>
        <w:fldChar w:fldCharType="end"/>
      </w:r>
      <w:r>
        <w:t xml:space="preserve"> Komunikaty z operacji </w:t>
      </w:r>
      <w:proofErr w:type="spellStart"/>
      <w:r>
        <w:t>odczytWersjiHistorycznejPlanuOpiekiMedycznej</w:t>
      </w:r>
      <w:bookmarkEnd w:id="302"/>
      <w:bookmarkEnd w:id="303"/>
      <w:bookmarkEnd w:id="304"/>
      <w:proofErr w:type="spellEnd"/>
    </w:p>
    <w:tbl>
      <w:tblPr>
        <w:tblW w:w="0" w:type="auto"/>
        <w:tblLook w:val="04A0" w:firstRow="1" w:lastRow="0" w:firstColumn="1" w:lastColumn="0" w:noHBand="0" w:noVBand="1"/>
      </w:tblPr>
      <w:tblGrid>
        <w:gridCol w:w="5265"/>
        <w:gridCol w:w="1920"/>
        <w:gridCol w:w="1860"/>
      </w:tblGrid>
      <w:tr w:rsidR="006247E7" w:rsidTr="366A2357" w14:paraId="79E91A71" w14:textId="77777777">
        <w:trPr>
          <w:cantSplit/>
          <w:trHeight w:val="300"/>
          <w:tblHeader/>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6247E7" w:rsidP="00E74BD5" w:rsidRDefault="50620150" w14:paraId="4BC29AC4" w14:textId="77777777">
            <w:pPr>
              <w:pStyle w:val="Tabelanagwekdolewej"/>
              <w:rPr>
                <w:rFonts w:eastAsia="Arial"/>
              </w:rPr>
            </w:pPr>
            <w:r w:rsidRPr="366A2357">
              <w:rPr>
                <w:rFonts w:eastAsia="Arial"/>
              </w:rPr>
              <w:t xml:space="preserve">Kod komunikatu / błędu </w:t>
            </w:r>
          </w:p>
        </w:tc>
        <w:tc>
          <w:tcPr>
            <w:tcW w:w="192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6247E7" w:rsidP="00E74BD5" w:rsidRDefault="50620150" w14:paraId="03B8238E" w14:textId="77777777">
            <w:pPr>
              <w:pStyle w:val="Tabelanagwekdolewej"/>
              <w:rPr>
                <w:rFonts w:eastAsia="Arial"/>
              </w:rPr>
            </w:pPr>
            <w:r w:rsidRPr="366A2357">
              <w:rPr>
                <w:rFonts w:eastAsia="Arial"/>
              </w:rPr>
              <w:t>Opis słowny</w:t>
            </w:r>
          </w:p>
        </w:tc>
        <w:tc>
          <w:tcPr>
            <w:tcW w:w="1860"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6247E7" w:rsidP="00E74BD5" w:rsidRDefault="50620150" w14:paraId="4A38A39A" w14:textId="77777777">
            <w:pPr>
              <w:pStyle w:val="Tabelanagwekdolewej"/>
              <w:rPr>
                <w:rFonts w:eastAsia="Arial"/>
              </w:rPr>
            </w:pPr>
            <w:r w:rsidRPr="366A2357">
              <w:rPr>
                <w:rFonts w:eastAsia="Arial"/>
              </w:rPr>
              <w:t>Znaczenie</w:t>
            </w:r>
          </w:p>
        </w:tc>
      </w:tr>
      <w:tr w:rsidR="006247E7" w:rsidTr="366A2357" w14:paraId="3866FCBF"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006247E7" w:rsidP="00E74BD5" w:rsidRDefault="50620150" w14:paraId="7EA85689" w14:textId="77777777">
            <w:pPr>
              <w:pStyle w:val="tabelanormalny"/>
              <w:rPr>
                <w:rFonts w:eastAsia="Arial"/>
                <w:lang w:val="en-US"/>
                <w:rPrChange w:author="Autor" w:id="305">
                  <w:rPr>
                    <w:rFonts w:eastAsia="Arial"/>
                  </w:rPr>
                </w:rPrChange>
              </w:rPr>
            </w:pPr>
            <w:r w:rsidRPr="00C22482">
              <w:rPr>
                <w:rFonts w:eastAsia="Arial"/>
                <w:lang w:val="en-US"/>
                <w:rPrChange w:author="Autor" w:id="306">
                  <w:rPr>
                    <w:rFonts w:eastAsia="Arial"/>
                  </w:rPr>
                </w:rPrChange>
              </w:rPr>
              <w:t>urn:csioz:p1:kod:major:Sukces</w:t>
            </w:r>
          </w:p>
        </w:tc>
        <w:tc>
          <w:tcPr>
            <w:tcW w:w="1920" w:type="dxa"/>
            <w:tcBorders>
              <w:top w:val="single" w:color="auto" w:sz="6" w:space="0"/>
              <w:left w:val="single" w:color="auto" w:sz="6" w:space="0"/>
              <w:bottom w:val="single" w:color="auto" w:sz="6" w:space="0"/>
              <w:right w:val="single" w:color="auto" w:sz="6" w:space="0"/>
            </w:tcBorders>
            <w:vAlign w:val="center"/>
          </w:tcPr>
          <w:p w:rsidR="006247E7" w:rsidP="00E74BD5" w:rsidRDefault="50620150" w14:paraId="1B0CBEC8" w14:textId="77777777">
            <w:pPr>
              <w:pStyle w:val="tabelanormalny"/>
              <w:rPr>
                <w:rFonts w:eastAsia="Arial"/>
              </w:rPr>
            </w:pPr>
            <w:r w:rsidRPr="366A2357">
              <w:rPr>
                <w:rFonts w:eastAsia="Arial"/>
              </w:rPr>
              <w:t>Operacja wykonana prawidłowo</w:t>
            </w:r>
          </w:p>
        </w:tc>
        <w:tc>
          <w:tcPr>
            <w:tcW w:w="1860" w:type="dxa"/>
            <w:tcBorders>
              <w:top w:val="single" w:color="auto" w:sz="6" w:space="0"/>
              <w:left w:val="single" w:color="auto" w:sz="6" w:space="0"/>
              <w:bottom w:val="single" w:color="auto" w:sz="6" w:space="0"/>
              <w:right w:val="single" w:color="auto" w:sz="6" w:space="0"/>
            </w:tcBorders>
            <w:vAlign w:val="center"/>
          </w:tcPr>
          <w:p w:rsidR="006247E7" w:rsidP="00E74BD5" w:rsidRDefault="50620150" w14:paraId="52FFBF9E" w14:textId="77777777">
            <w:pPr>
              <w:pStyle w:val="tabelanormalny"/>
              <w:rPr>
                <w:rFonts w:eastAsia="Arial"/>
              </w:rPr>
            </w:pPr>
            <w:r w:rsidRPr="366A2357">
              <w:rPr>
                <w:rFonts w:eastAsia="Arial"/>
              </w:rPr>
              <w:t>Zwrócono treść dokumentu</w:t>
            </w:r>
          </w:p>
        </w:tc>
      </w:tr>
      <w:tr w:rsidR="006247E7" w:rsidTr="366A2357" w14:paraId="35CB0951"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006247E7" w:rsidP="00E74BD5" w:rsidRDefault="50620150" w14:paraId="61FAF7E3" w14:textId="77777777">
            <w:pPr>
              <w:pStyle w:val="tabelanormalny"/>
              <w:rPr>
                <w:rFonts w:eastAsia="Arial"/>
                <w:lang w:val="en-US"/>
                <w:rPrChange w:author="Autor" w:id="307">
                  <w:rPr>
                    <w:rFonts w:eastAsia="Arial"/>
                  </w:rPr>
                </w:rPrChange>
              </w:rPr>
            </w:pPr>
            <w:r w:rsidRPr="00C22482">
              <w:rPr>
                <w:rFonts w:eastAsia="Arial"/>
                <w:lang w:val="en-US"/>
                <w:rPrChange w:author="Autor" w:id="308">
                  <w:rPr>
                    <w:rFonts w:eastAsia="Arial"/>
                  </w:rPr>
                </w:rPrChange>
              </w:rPr>
              <w:t>urn:csioz:p1:kod:major:Blad</w:t>
            </w:r>
          </w:p>
          <w:p w:rsidR="006247E7" w:rsidP="00E74BD5" w:rsidRDefault="50620150" w14:paraId="7404AAC2" w14:textId="77777777">
            <w:pPr>
              <w:pStyle w:val="tabelanormalny"/>
              <w:rPr>
                <w:rFonts w:eastAsia="Arial"/>
              </w:rPr>
            </w:pPr>
            <w:r w:rsidRPr="366A2357">
              <w:rPr>
                <w:rFonts w:eastAsia="Arial"/>
              </w:rPr>
              <w:t>urn:csioz:p1:kod:minor:BrakDanych</w:t>
            </w:r>
          </w:p>
        </w:tc>
        <w:tc>
          <w:tcPr>
            <w:tcW w:w="1920" w:type="dxa"/>
            <w:tcBorders>
              <w:top w:val="single" w:color="auto" w:sz="6" w:space="0"/>
              <w:left w:val="single" w:color="auto" w:sz="6" w:space="0"/>
              <w:bottom w:val="single" w:color="auto" w:sz="6" w:space="0"/>
              <w:right w:val="single" w:color="auto" w:sz="6" w:space="0"/>
            </w:tcBorders>
            <w:vAlign w:val="center"/>
          </w:tcPr>
          <w:p w:rsidR="006247E7" w:rsidP="00E74BD5" w:rsidRDefault="50620150" w14:paraId="7217D8DF" w14:textId="77777777">
            <w:pPr>
              <w:pStyle w:val="tabelanormalny"/>
              <w:rPr>
                <w:rFonts w:eastAsia="Arial"/>
              </w:rPr>
            </w:pPr>
            <w:r w:rsidRPr="366A2357">
              <w:rPr>
                <w:rFonts w:eastAsia="Arial"/>
              </w:rPr>
              <w:t>Dokument o wskazanym identyfikatorze nie istnieje</w:t>
            </w:r>
          </w:p>
        </w:tc>
        <w:tc>
          <w:tcPr>
            <w:tcW w:w="1860" w:type="dxa"/>
            <w:tcBorders>
              <w:top w:val="single" w:color="auto" w:sz="6" w:space="0"/>
              <w:left w:val="single" w:color="auto" w:sz="6" w:space="0"/>
              <w:bottom w:val="single" w:color="auto" w:sz="6" w:space="0"/>
              <w:right w:val="single" w:color="auto" w:sz="6" w:space="0"/>
            </w:tcBorders>
            <w:vAlign w:val="center"/>
          </w:tcPr>
          <w:p w:rsidR="006247E7" w:rsidP="00E74BD5" w:rsidRDefault="50620150" w14:paraId="17E7E1B8" w14:textId="77777777">
            <w:pPr>
              <w:pStyle w:val="tabelanormalny"/>
              <w:rPr>
                <w:rFonts w:eastAsia="Arial"/>
              </w:rPr>
            </w:pPr>
            <w:r w:rsidRPr="366A2357">
              <w:rPr>
                <w:rFonts w:eastAsia="Arial"/>
              </w:rPr>
              <w:t>W bazie danych systemu P1 nie istnieje dokument o wskazanym w żądaniu identyfikatorze</w:t>
            </w:r>
          </w:p>
        </w:tc>
      </w:tr>
      <w:tr w:rsidR="005D4E44" w:rsidTr="366A2357" w14:paraId="4772FB8C"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005D4E44" w:rsidP="00E74BD5" w:rsidRDefault="37D069B6" w14:paraId="5046C795" w14:textId="6DFA8397">
            <w:pPr>
              <w:pStyle w:val="tabelanormalny"/>
              <w:rPr>
                <w:rFonts w:eastAsia="Arial"/>
              </w:rPr>
            </w:pPr>
            <w:r w:rsidRPr="366A2357">
              <w:rPr>
                <w:rFonts w:eastAsia="Arial"/>
              </w:rPr>
              <w:t>urn:csioz:p1:kod:major:BladOdczytu</w:t>
            </w:r>
          </w:p>
          <w:p w:rsidRPr="0596D318" w:rsidR="005D4E44" w:rsidP="00E74BD5" w:rsidRDefault="37D069B6" w14:paraId="07EA23D9" w14:textId="02571816">
            <w:pPr>
              <w:pStyle w:val="tabelanormalny"/>
              <w:rPr>
                <w:rFonts w:eastAsia="Arial"/>
              </w:rPr>
            </w:pPr>
            <w:r w:rsidRPr="366A2357">
              <w:rPr>
                <w:rFonts w:eastAsia="Arial"/>
              </w:rPr>
              <w:t>urn:csioz:p1:kod:minor:BrakDostepu</w:t>
            </w:r>
          </w:p>
        </w:tc>
        <w:tc>
          <w:tcPr>
            <w:tcW w:w="1920" w:type="dxa"/>
            <w:tcBorders>
              <w:top w:val="single" w:color="auto" w:sz="6" w:space="0"/>
              <w:left w:val="single" w:color="auto" w:sz="6" w:space="0"/>
              <w:bottom w:val="single" w:color="auto" w:sz="6" w:space="0"/>
              <w:right w:val="single" w:color="auto" w:sz="6" w:space="0"/>
            </w:tcBorders>
            <w:vAlign w:val="center"/>
          </w:tcPr>
          <w:p w:rsidRPr="0596D318" w:rsidR="005D4E44" w:rsidP="00E74BD5" w:rsidRDefault="5C8DB649" w14:paraId="3C6DFC92" w14:textId="41FB585D">
            <w:pPr>
              <w:pStyle w:val="tabelanormalny"/>
              <w:rPr>
                <w:rFonts w:eastAsia="Arial"/>
              </w:rPr>
            </w:pPr>
            <w:r w:rsidRPr="366A2357">
              <w:rPr>
                <w:rFonts w:eastAsia="Arial"/>
              </w:rPr>
              <w:t>Brak uprawnień wykonania operacji na obiekcie lub obiekt jest zablokowany.</w:t>
            </w:r>
          </w:p>
        </w:tc>
        <w:tc>
          <w:tcPr>
            <w:tcW w:w="1860" w:type="dxa"/>
            <w:tcBorders>
              <w:top w:val="single" w:color="auto" w:sz="6" w:space="0"/>
              <w:left w:val="single" w:color="auto" w:sz="6" w:space="0"/>
              <w:bottom w:val="single" w:color="auto" w:sz="6" w:space="0"/>
              <w:right w:val="single" w:color="auto" w:sz="6" w:space="0"/>
            </w:tcBorders>
            <w:vAlign w:val="center"/>
          </w:tcPr>
          <w:p w:rsidRPr="0596D318" w:rsidR="005D4E44" w:rsidP="00E74BD5" w:rsidRDefault="68F7B21A" w14:paraId="627F447B" w14:textId="12CAB048">
            <w:pPr>
              <w:pStyle w:val="tabelanormalny"/>
              <w:rPr>
                <w:rFonts w:eastAsia="Arial"/>
              </w:rPr>
            </w:pPr>
            <w:r w:rsidRPr="366A2357">
              <w:rPr>
                <w:rFonts w:eastAsia="Arial"/>
              </w:rPr>
              <w:t>Użytkownik wywołujący operację nie ma uprawnień dostępu do dokumentu</w:t>
            </w:r>
          </w:p>
        </w:tc>
      </w:tr>
      <w:tr w:rsidR="006247E7" w:rsidTr="366A2357" w14:paraId="0EEB502B" w14:textId="77777777">
        <w:trPr>
          <w:cantSplit/>
          <w:trHeight w:val="300"/>
        </w:trPr>
        <w:tc>
          <w:tcPr>
            <w:tcW w:w="5265" w:type="dxa"/>
            <w:tcBorders>
              <w:top w:val="single" w:color="auto" w:sz="6" w:space="0"/>
              <w:left w:val="single" w:color="auto" w:sz="6" w:space="0"/>
              <w:bottom w:val="single" w:color="auto" w:sz="6" w:space="0"/>
              <w:right w:val="single" w:color="auto" w:sz="6" w:space="0"/>
            </w:tcBorders>
            <w:vAlign w:val="center"/>
          </w:tcPr>
          <w:p w:rsidR="006247E7" w:rsidP="00E74BD5" w:rsidRDefault="50620150" w14:paraId="4931281D" w14:textId="77777777">
            <w:pPr>
              <w:pStyle w:val="tabelanormalny"/>
              <w:rPr>
                <w:rFonts w:eastAsia="Arial"/>
              </w:rPr>
            </w:pPr>
            <w:r w:rsidRPr="366A2357">
              <w:rPr>
                <w:rFonts w:eastAsia="Arial"/>
              </w:rPr>
              <w:t>urn:csioz:p1:kod:major:BladWewnetrzny</w:t>
            </w:r>
          </w:p>
        </w:tc>
        <w:tc>
          <w:tcPr>
            <w:tcW w:w="1920" w:type="dxa"/>
            <w:tcBorders>
              <w:top w:val="single" w:color="auto" w:sz="6" w:space="0"/>
              <w:left w:val="single" w:color="auto" w:sz="6" w:space="0"/>
              <w:bottom w:val="single" w:color="auto" w:sz="6" w:space="0"/>
              <w:right w:val="single" w:color="auto" w:sz="6" w:space="0"/>
            </w:tcBorders>
            <w:vAlign w:val="center"/>
          </w:tcPr>
          <w:p w:rsidR="006247E7" w:rsidP="00E74BD5" w:rsidRDefault="50620150" w14:paraId="7DDCC982" w14:textId="77777777">
            <w:pPr>
              <w:pStyle w:val="tabelanormalny"/>
              <w:rPr>
                <w:rFonts w:eastAsia="Arial"/>
              </w:rPr>
            </w:pPr>
            <w:r w:rsidRPr="366A2357">
              <w:rPr>
                <w:rFonts w:eastAsia="Arial"/>
              </w:rPr>
              <w:t>Błąd wewnętrzny</w:t>
            </w:r>
          </w:p>
        </w:tc>
        <w:tc>
          <w:tcPr>
            <w:tcW w:w="1860" w:type="dxa"/>
            <w:tcBorders>
              <w:top w:val="single" w:color="auto" w:sz="6" w:space="0"/>
              <w:left w:val="single" w:color="auto" w:sz="6" w:space="0"/>
              <w:bottom w:val="single" w:color="auto" w:sz="6" w:space="0"/>
              <w:right w:val="single" w:color="auto" w:sz="6" w:space="0"/>
            </w:tcBorders>
            <w:vAlign w:val="center"/>
          </w:tcPr>
          <w:p w:rsidR="006247E7" w:rsidP="00E74BD5" w:rsidRDefault="50620150" w14:paraId="1A2B6C6D" w14:textId="77777777">
            <w:pPr>
              <w:pStyle w:val="tabelanormalny"/>
              <w:rPr>
                <w:rFonts w:eastAsia="Arial"/>
              </w:rPr>
            </w:pPr>
            <w:r w:rsidRPr="366A2357">
              <w:rPr>
                <w:rFonts w:eastAsia="Arial"/>
              </w:rPr>
              <w:t>Wystąpił błąd wewnętrzny, który uniemożliwił wykonanie usługi</w:t>
            </w:r>
          </w:p>
        </w:tc>
      </w:tr>
    </w:tbl>
    <w:p w:rsidRPr="009B6811" w:rsidR="009B6811" w:rsidP="009B6811" w:rsidRDefault="009B6811" w14:paraId="22C2E5C4" w14:textId="77777777"/>
    <w:p w:rsidR="00D4317D" w:rsidP="00F318CA" w:rsidRDefault="00D4317D" w14:paraId="38D16FDF" w14:textId="03FF08FE">
      <w:pPr>
        <w:pStyle w:val="Nagwek3"/>
      </w:pPr>
      <w:bookmarkStart w:name="_Toc133496057" w:id="309"/>
      <w:r>
        <w:t>Operacja pobranieListyWersjiHistorycznychH</w:t>
      </w:r>
      <w:r w:rsidR="002C769E">
        <w:t>armonogramu</w:t>
      </w:r>
      <w:r>
        <w:t>PlanuOpiekiMedyczn</w:t>
      </w:r>
      <w:r w:rsidR="0043275E">
        <w:t>e</w:t>
      </w:r>
      <w:r>
        <w:t>j</w:t>
      </w:r>
      <w:bookmarkEnd w:id="309"/>
    </w:p>
    <w:p w:rsidR="00D4317D" w:rsidP="00D4317D" w:rsidRDefault="00D4317D" w14:paraId="55BDA184" w14:textId="75AA982B">
      <w:r>
        <w:t xml:space="preserve">Operacja pozwala na pobranie listy historycznych wersji wskazanego dokumentu </w:t>
      </w:r>
      <w:r w:rsidR="00876837">
        <w:t xml:space="preserve">Harmonogramu </w:t>
      </w:r>
      <w:r>
        <w:t>Indywidualnego Planu Opieki Medycznej.</w:t>
      </w:r>
    </w:p>
    <w:p w:rsidR="00D4317D" w:rsidP="00D4317D" w:rsidRDefault="00D4317D" w14:paraId="66EA272F" w14:textId="77777777">
      <w:pPr>
        <w:spacing w:line="288" w:lineRule="auto"/>
      </w:pPr>
      <w:r>
        <w:t>Usługodawca przekazuje w zapytaniu identyfikator OID obowiązującej wersji dokumentu oraz parametry sortowania i stronicowania listy.</w:t>
      </w:r>
    </w:p>
    <w:p w:rsidR="00D4317D" w:rsidP="00D4317D" w:rsidRDefault="00D4317D" w14:paraId="3FEE14EF" w14:textId="77777777">
      <w:pPr>
        <w:spacing w:line="288" w:lineRule="auto"/>
      </w:pPr>
      <w:r>
        <w:t xml:space="preserve">Parametry stronicowania wyszukiwania pozwalają na pobieranie listy porcjami. Usługodawca określa tu rozmiar porcji danych i numer porcji danych, które mają być zwrócone przez operację. Dodatkowo podaje też informacje o sortowaniu wyników - kierunek sortowania oraz opcjonalnie atrybut, po którym ma się odbywać sortowanie. </w:t>
      </w:r>
    </w:p>
    <w:p w:rsidR="00D4317D" w:rsidP="00D4317D" w:rsidRDefault="00D4317D" w14:paraId="2BA5ED04" w14:textId="77777777">
      <w:pPr>
        <w:spacing w:line="288" w:lineRule="auto"/>
      </w:pPr>
      <w:r>
        <w:t>Jeśli usługodawca nie wskaże atrybutu do sortowania, system domyślnie będzie sortował listę po numerze wersji.</w:t>
      </w:r>
    </w:p>
    <w:p w:rsidR="00D4317D" w:rsidP="00D4317D" w:rsidRDefault="00D4317D" w14:paraId="17828447" w14:textId="77777777">
      <w:pPr>
        <w:spacing w:line="288" w:lineRule="auto"/>
      </w:pPr>
      <w:r>
        <w:t xml:space="preserve">Na liście zwracane są jedynie te wersje historyczne, do których pracownik medyczny ma uprawnienia dostępu – analogicznie, jak w przypadku operacji </w:t>
      </w:r>
      <w:proofErr w:type="spellStart"/>
      <w:r>
        <w:t>wyszukaniePlanowOpiekiMedycznejUslugobiorcy</w:t>
      </w:r>
      <w:proofErr w:type="spellEnd"/>
      <w:r>
        <w:t>.</w:t>
      </w:r>
    </w:p>
    <w:p w:rsidR="00D4317D" w:rsidP="00D4317D" w:rsidRDefault="00D4317D" w14:paraId="051958C2" w14:textId="402D9A4E">
      <w:r>
        <w:t xml:space="preserve">Lista wyników jest ograniczana zgodnie z podanymi w żądaniu parametrami stronicowania. Dla każdego każdej pozycji listy zwracany jest w szczególności identyfikator zbioru wersji oraz numer wersji, które mogą być wykorzystane w wywołaniu operacji </w:t>
      </w:r>
      <w:proofErr w:type="spellStart"/>
      <w:r>
        <w:t>odczytWersjiHistorycznej</w:t>
      </w:r>
      <w:r w:rsidR="00283BCE">
        <w:t>Harmonogramu</w:t>
      </w:r>
      <w:r>
        <w:t>PlanuOpiekiMedycznej</w:t>
      </w:r>
      <w:proofErr w:type="spellEnd"/>
      <w:r>
        <w:t>.</w:t>
      </w:r>
    </w:p>
    <w:p w:rsidR="00D4317D" w:rsidP="00D4317D" w:rsidRDefault="00D4317D" w14:paraId="386ED076" w14:textId="77777777">
      <w:r>
        <w:t xml:space="preserve">Odpowiedź do Usługodawcy zawiera również obiekt klasy </w:t>
      </w:r>
      <w:proofErr w:type="spellStart"/>
      <w:r>
        <w:t>WynikOperacji</w:t>
      </w:r>
      <w:proofErr w:type="spellEnd"/>
      <w:r>
        <w:t>, który określa ogólny wynik wykonania operacji pobrania listy.</w:t>
      </w:r>
    </w:p>
    <w:p w:rsidR="00D4317D" w:rsidP="00D4317D" w:rsidRDefault="00D4317D" w14:paraId="0E400B5F" w14:textId="77777777">
      <w:pPr>
        <w:pStyle w:val="Nagwek4"/>
      </w:pPr>
      <w:r>
        <w:t>Komunikaty / błędy biznesowe</w:t>
      </w:r>
    </w:p>
    <w:p w:rsidR="00D4317D" w:rsidP="00D40EF8" w:rsidRDefault="00D4317D" w14:paraId="4A010072" w14:textId="5ECF4BA6">
      <w:pPr>
        <w:pStyle w:val="Legenda"/>
      </w:pPr>
      <w:bookmarkStart w:name="_Toc130477134" w:id="310"/>
      <w:r>
        <w:t xml:space="preserve">Tabela </w:t>
      </w:r>
      <w:r>
        <w:fldChar w:fldCharType="begin"/>
      </w:r>
      <w:r>
        <w:instrText>SEQ Tabela \* ARABIC</w:instrText>
      </w:r>
      <w:r>
        <w:fldChar w:fldCharType="separate"/>
      </w:r>
      <w:r w:rsidRPr="366A2357">
        <w:rPr>
          <w:noProof/>
        </w:rPr>
        <w:t>8</w:t>
      </w:r>
      <w:r>
        <w:fldChar w:fldCharType="end"/>
      </w:r>
      <w:r>
        <w:t xml:space="preserve"> Komunikaty z operacji pobranieListyWersjiHistorycznych</w:t>
      </w:r>
      <w:r w:rsidR="00555C51">
        <w:t>Harmonogramu</w:t>
      </w:r>
      <w:r>
        <w:t>PlanuOpiekiMedycznej</w:t>
      </w:r>
      <w:bookmarkEnd w:id="310"/>
    </w:p>
    <w:tbl>
      <w:tblPr>
        <w:tblW w:w="0" w:type="auto"/>
        <w:tblLayout w:type="fixed"/>
        <w:tblLook w:val="04A0" w:firstRow="1" w:lastRow="0" w:firstColumn="1" w:lastColumn="0" w:noHBand="0" w:noVBand="1"/>
      </w:tblPr>
      <w:tblGrid>
        <w:gridCol w:w="3536"/>
        <w:gridCol w:w="3119"/>
        <w:gridCol w:w="2401"/>
      </w:tblGrid>
      <w:tr w:rsidR="00ED06D2" w:rsidTr="00F318CA" w14:paraId="6262C04D" w14:textId="77777777">
        <w:trPr>
          <w:cantSplit/>
          <w:trHeight w:val="300"/>
          <w:tblHeader/>
        </w:trPr>
        <w:tc>
          <w:tcPr>
            <w:tcW w:w="3536"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D4317D" w:rsidP="00E74BD5" w:rsidRDefault="00D4317D" w14:paraId="237AF373" w14:textId="77777777">
            <w:pPr>
              <w:pStyle w:val="Tabelanagwekdolewej"/>
              <w:rPr>
                <w:rFonts w:eastAsia="Arial"/>
              </w:rPr>
            </w:pPr>
            <w:r w:rsidRPr="366A2357">
              <w:rPr>
                <w:rFonts w:eastAsia="Arial"/>
              </w:rPr>
              <w:t xml:space="preserve">Kod komunikatu / błędu </w:t>
            </w:r>
          </w:p>
        </w:tc>
        <w:tc>
          <w:tcPr>
            <w:tcW w:w="3119"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D4317D" w:rsidP="00E74BD5" w:rsidRDefault="00D4317D" w14:paraId="3EDA5B0B" w14:textId="77777777">
            <w:pPr>
              <w:pStyle w:val="Tabelanagwekdolewej"/>
              <w:rPr>
                <w:rFonts w:eastAsia="Arial"/>
              </w:rPr>
            </w:pPr>
            <w:r w:rsidRPr="366A2357">
              <w:rPr>
                <w:rFonts w:eastAsia="Arial"/>
              </w:rPr>
              <w:t>Opis słowny</w:t>
            </w:r>
          </w:p>
        </w:tc>
        <w:tc>
          <w:tcPr>
            <w:tcW w:w="2401"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D4317D" w:rsidP="00E74BD5" w:rsidRDefault="00D4317D" w14:paraId="59E38DC9" w14:textId="77777777">
            <w:pPr>
              <w:pStyle w:val="Tabelanagwekdolewej"/>
              <w:rPr>
                <w:rFonts w:eastAsia="Arial"/>
              </w:rPr>
            </w:pPr>
            <w:r w:rsidRPr="366A2357">
              <w:rPr>
                <w:rFonts w:eastAsia="Arial"/>
              </w:rPr>
              <w:t>Znaczenie</w:t>
            </w:r>
          </w:p>
        </w:tc>
      </w:tr>
      <w:tr w:rsidR="00631BAA" w:rsidTr="00F318CA" w14:paraId="1C151A8C" w14:textId="77777777">
        <w:trPr>
          <w:cantSplit/>
          <w:trHeight w:val="300"/>
        </w:trPr>
        <w:tc>
          <w:tcPr>
            <w:tcW w:w="3536" w:type="dxa"/>
            <w:tcBorders>
              <w:top w:val="single" w:color="auto" w:sz="6" w:space="0"/>
              <w:left w:val="single" w:color="auto" w:sz="6" w:space="0"/>
              <w:bottom w:val="single" w:color="auto" w:sz="6" w:space="0"/>
              <w:right w:val="single" w:color="auto" w:sz="6" w:space="0"/>
            </w:tcBorders>
            <w:vAlign w:val="center"/>
          </w:tcPr>
          <w:p w:rsidRPr="00C22482" w:rsidR="00D4317D" w:rsidP="00E74BD5" w:rsidRDefault="00D4317D" w14:paraId="21C3E66E" w14:textId="77777777">
            <w:pPr>
              <w:pStyle w:val="tabelanormalny"/>
              <w:rPr>
                <w:rFonts w:eastAsia="Arial"/>
                <w:lang w:val="en-US"/>
                <w:rPrChange w:author="Autor" w:id="311">
                  <w:rPr>
                    <w:rFonts w:eastAsia="Arial"/>
                  </w:rPr>
                </w:rPrChange>
              </w:rPr>
            </w:pPr>
            <w:r w:rsidRPr="00C22482">
              <w:rPr>
                <w:rFonts w:eastAsia="Arial"/>
                <w:lang w:val="en-US"/>
                <w:rPrChange w:author="Autor" w:id="312">
                  <w:rPr>
                    <w:rFonts w:eastAsia="Arial"/>
                  </w:rPr>
                </w:rPrChange>
              </w:rPr>
              <w:t>urn:csioz:p1:kod:major:Sukces</w:t>
            </w:r>
          </w:p>
        </w:tc>
        <w:tc>
          <w:tcPr>
            <w:tcW w:w="3119"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736BD2F0" w14:textId="77777777">
            <w:pPr>
              <w:pStyle w:val="tabelanormalny"/>
              <w:rPr>
                <w:rFonts w:eastAsia="Arial"/>
              </w:rPr>
            </w:pPr>
            <w:r w:rsidRPr="366A2357">
              <w:rPr>
                <w:rFonts w:eastAsia="Arial"/>
              </w:rPr>
              <w:t>Operacja wykonana prawidłowo</w:t>
            </w:r>
          </w:p>
        </w:tc>
        <w:tc>
          <w:tcPr>
            <w:tcW w:w="2401"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0A883E3F" w14:textId="184B89D2">
            <w:pPr>
              <w:pStyle w:val="tabelanormalny"/>
              <w:rPr>
                <w:rFonts w:eastAsia="Arial"/>
              </w:rPr>
            </w:pPr>
            <w:r w:rsidRPr="366A2357">
              <w:rPr>
                <w:rFonts w:eastAsia="Arial"/>
              </w:rPr>
              <w:t xml:space="preserve">Zwrócono </w:t>
            </w:r>
            <w:r w:rsidR="00CC4222">
              <w:rPr>
                <w:rFonts w:eastAsia="Arial"/>
              </w:rPr>
              <w:t xml:space="preserve">listę wersji historycznych </w:t>
            </w:r>
            <w:r w:rsidRPr="366A2357">
              <w:rPr>
                <w:rFonts w:eastAsia="Arial"/>
              </w:rPr>
              <w:t>dokument</w:t>
            </w:r>
            <w:r w:rsidR="00CC4222">
              <w:rPr>
                <w:rFonts w:eastAsia="Arial"/>
              </w:rPr>
              <w:t>ów HIPOM</w:t>
            </w:r>
          </w:p>
        </w:tc>
      </w:tr>
      <w:tr w:rsidR="00631BAA" w:rsidTr="00F318CA" w14:paraId="67D311BD" w14:textId="77777777">
        <w:trPr>
          <w:cantSplit/>
          <w:trHeight w:val="300"/>
        </w:trPr>
        <w:tc>
          <w:tcPr>
            <w:tcW w:w="3536" w:type="dxa"/>
            <w:tcBorders>
              <w:top w:val="single" w:color="auto" w:sz="6" w:space="0"/>
              <w:left w:val="single" w:color="auto" w:sz="6" w:space="0"/>
              <w:bottom w:val="single" w:color="auto" w:sz="6" w:space="0"/>
              <w:right w:val="single" w:color="auto" w:sz="6" w:space="0"/>
            </w:tcBorders>
            <w:vAlign w:val="center"/>
          </w:tcPr>
          <w:p w:rsidRPr="00C22482" w:rsidR="00D4317D" w:rsidP="00E74BD5" w:rsidRDefault="00D4317D" w14:paraId="592838DA" w14:textId="77777777">
            <w:pPr>
              <w:pStyle w:val="tabelanormalny"/>
              <w:rPr>
                <w:rFonts w:eastAsia="Arial"/>
                <w:lang w:val="en-US"/>
                <w:rPrChange w:author="Autor" w:id="313">
                  <w:rPr>
                    <w:rFonts w:eastAsia="Arial"/>
                  </w:rPr>
                </w:rPrChange>
              </w:rPr>
            </w:pPr>
            <w:r w:rsidRPr="00C22482">
              <w:rPr>
                <w:rFonts w:eastAsia="Arial"/>
                <w:lang w:val="en-US"/>
                <w:rPrChange w:author="Autor" w:id="314">
                  <w:rPr>
                    <w:rFonts w:eastAsia="Arial"/>
                  </w:rPr>
                </w:rPrChange>
              </w:rPr>
              <w:t>urn:csioz:p1:kod:major:Blad</w:t>
            </w:r>
          </w:p>
        </w:tc>
        <w:tc>
          <w:tcPr>
            <w:tcW w:w="3119" w:type="dxa"/>
            <w:tcBorders>
              <w:top w:val="single" w:color="auto" w:sz="6" w:space="0"/>
              <w:left w:val="single" w:color="auto" w:sz="6" w:space="0"/>
              <w:bottom w:val="single" w:color="auto" w:sz="6" w:space="0"/>
              <w:right w:val="single" w:color="auto" w:sz="6" w:space="0"/>
            </w:tcBorders>
            <w:vAlign w:val="center"/>
          </w:tcPr>
          <w:p w:rsidRPr="0596D318" w:rsidR="00D4317D" w:rsidP="00E74BD5" w:rsidRDefault="00D4317D" w14:paraId="7719E3ED" w14:textId="49C09D65">
            <w:pPr>
              <w:pStyle w:val="tabelanormalny"/>
              <w:rPr>
                <w:rFonts w:eastAsia="Arial"/>
              </w:rPr>
            </w:pPr>
            <w:r w:rsidRPr="366A2357">
              <w:rPr>
                <w:rFonts w:eastAsia="Arial"/>
              </w:rPr>
              <w:t>urn:csioz:p1:kod:minor:</w:t>
            </w:r>
            <w:r w:rsidR="00C05FB6">
              <w:rPr>
                <w:rFonts w:eastAsia="Arial"/>
              </w:rPr>
              <w:t>Blad</w:t>
            </w:r>
            <w:r w:rsidR="00ED06D2">
              <w:rPr>
                <w:rFonts w:eastAsia="Arial"/>
              </w:rPr>
              <w:t>WalidacjiParametrów</w:t>
            </w:r>
          </w:p>
        </w:tc>
        <w:tc>
          <w:tcPr>
            <w:tcW w:w="2401" w:type="dxa"/>
            <w:tcBorders>
              <w:top w:val="single" w:color="auto" w:sz="6" w:space="0"/>
              <w:left w:val="single" w:color="auto" w:sz="6" w:space="0"/>
              <w:bottom w:val="single" w:color="auto" w:sz="6" w:space="0"/>
              <w:right w:val="single" w:color="auto" w:sz="6" w:space="0"/>
            </w:tcBorders>
            <w:vAlign w:val="center"/>
          </w:tcPr>
          <w:p w:rsidRPr="0596D318" w:rsidR="00D4317D" w:rsidP="00E74BD5" w:rsidRDefault="00D4317D" w14:paraId="3749E80B" w14:textId="77777777">
            <w:pPr>
              <w:pStyle w:val="tabelanormalny"/>
              <w:rPr>
                <w:rFonts w:eastAsia="Arial"/>
              </w:rPr>
            </w:pPr>
            <w:r w:rsidRPr="366A2357">
              <w:rPr>
                <w:rFonts w:eastAsia="Arial"/>
              </w:rPr>
              <w:t>Wystąpił błąd informujący o przekazaniu niepoprawnych parametrów w żądaniu</w:t>
            </w:r>
          </w:p>
        </w:tc>
      </w:tr>
      <w:tr w:rsidR="00631BAA" w:rsidTr="00F318CA" w14:paraId="346D2B36" w14:textId="77777777">
        <w:trPr>
          <w:cantSplit/>
          <w:trHeight w:val="300"/>
        </w:trPr>
        <w:tc>
          <w:tcPr>
            <w:tcW w:w="3536" w:type="dxa"/>
            <w:tcBorders>
              <w:top w:val="single" w:color="auto" w:sz="6" w:space="0"/>
              <w:left w:val="single" w:color="auto" w:sz="6" w:space="0"/>
              <w:bottom w:val="single" w:color="auto" w:sz="6" w:space="0"/>
              <w:right w:val="single" w:color="auto" w:sz="6" w:space="0"/>
            </w:tcBorders>
            <w:vAlign w:val="center"/>
          </w:tcPr>
          <w:p w:rsidRPr="00C22482" w:rsidR="00D4317D" w:rsidP="00E74BD5" w:rsidRDefault="00D4317D" w14:paraId="283B272C" w14:textId="77777777">
            <w:pPr>
              <w:pStyle w:val="tabelanormalny"/>
              <w:rPr>
                <w:rFonts w:eastAsia="Arial"/>
                <w:lang w:val="en-US"/>
                <w:rPrChange w:author="Autor" w:id="315">
                  <w:rPr>
                    <w:rFonts w:eastAsia="Arial"/>
                  </w:rPr>
                </w:rPrChange>
              </w:rPr>
            </w:pPr>
            <w:r w:rsidRPr="00C22482">
              <w:rPr>
                <w:rFonts w:eastAsia="Arial"/>
                <w:lang w:val="en-US"/>
                <w:rPrChange w:author="Autor" w:id="316">
                  <w:rPr>
                    <w:rFonts w:eastAsia="Arial"/>
                  </w:rPr>
                </w:rPrChange>
              </w:rPr>
              <w:t>urn:csioz:p1:kod:major:Blad</w:t>
            </w:r>
          </w:p>
          <w:p w:rsidRPr="0596D318" w:rsidR="00D4317D" w:rsidP="00E74BD5" w:rsidRDefault="00D4317D" w14:paraId="005A9BC7" w14:textId="77777777">
            <w:pPr>
              <w:pStyle w:val="tabelanormalny"/>
              <w:rPr>
                <w:rFonts w:eastAsia="Arial"/>
              </w:rPr>
            </w:pPr>
            <w:r w:rsidRPr="366A2357">
              <w:rPr>
                <w:rFonts w:eastAsia="Arial"/>
              </w:rPr>
              <w:t>urn:csioz:p1:kod:minor:BrakDanych</w:t>
            </w:r>
          </w:p>
        </w:tc>
        <w:tc>
          <w:tcPr>
            <w:tcW w:w="3119" w:type="dxa"/>
            <w:tcBorders>
              <w:top w:val="single" w:color="auto" w:sz="6" w:space="0"/>
              <w:left w:val="single" w:color="auto" w:sz="6" w:space="0"/>
              <w:bottom w:val="single" w:color="auto" w:sz="6" w:space="0"/>
              <w:right w:val="single" w:color="auto" w:sz="6" w:space="0"/>
            </w:tcBorders>
            <w:vAlign w:val="center"/>
          </w:tcPr>
          <w:p w:rsidRPr="0596D318" w:rsidR="00D4317D" w:rsidP="00E74BD5" w:rsidRDefault="00D4317D" w14:paraId="2F16DE23" w14:textId="77777777">
            <w:pPr>
              <w:pStyle w:val="tabelanormalny"/>
              <w:rPr>
                <w:rFonts w:eastAsia="Arial"/>
              </w:rPr>
            </w:pPr>
            <w:r w:rsidRPr="366A2357">
              <w:rPr>
                <w:rFonts w:eastAsia="Arial"/>
              </w:rPr>
              <w:t>Brak danych</w:t>
            </w:r>
          </w:p>
        </w:tc>
        <w:tc>
          <w:tcPr>
            <w:tcW w:w="2401" w:type="dxa"/>
            <w:tcBorders>
              <w:top w:val="single" w:color="auto" w:sz="6" w:space="0"/>
              <w:left w:val="single" w:color="auto" w:sz="6" w:space="0"/>
              <w:bottom w:val="single" w:color="auto" w:sz="6" w:space="0"/>
              <w:right w:val="single" w:color="auto" w:sz="6" w:space="0"/>
            </w:tcBorders>
            <w:vAlign w:val="center"/>
          </w:tcPr>
          <w:p w:rsidRPr="0596D318" w:rsidR="00D4317D" w:rsidP="00E74BD5" w:rsidRDefault="00D4317D" w14:paraId="1B54AB14" w14:textId="77777777">
            <w:pPr>
              <w:pStyle w:val="tabelanormalny"/>
              <w:rPr>
                <w:rFonts w:eastAsia="Arial"/>
              </w:rPr>
            </w:pPr>
            <w:r w:rsidRPr="366A2357">
              <w:rPr>
                <w:rFonts w:eastAsia="Arial"/>
              </w:rPr>
              <w:t>W bazie danych systemu P1 nie istnieje obowiązujący dokument o wskazanym w żądaniu identyfikatorze</w:t>
            </w:r>
          </w:p>
        </w:tc>
      </w:tr>
      <w:tr w:rsidR="00631BAA" w:rsidTr="00F318CA" w14:paraId="1D3B3B7E" w14:textId="77777777">
        <w:trPr>
          <w:cantSplit/>
          <w:trHeight w:val="300"/>
        </w:trPr>
        <w:tc>
          <w:tcPr>
            <w:tcW w:w="3536"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50A35BF6" w14:textId="77777777">
            <w:pPr>
              <w:pStyle w:val="tabelanormalny"/>
              <w:rPr>
                <w:rFonts w:eastAsia="Arial"/>
              </w:rPr>
            </w:pPr>
            <w:r w:rsidRPr="366A2357">
              <w:rPr>
                <w:rFonts w:eastAsia="Arial"/>
              </w:rPr>
              <w:t>urn:csioz:p1:kod:major:BladWewnetrzny</w:t>
            </w:r>
          </w:p>
        </w:tc>
        <w:tc>
          <w:tcPr>
            <w:tcW w:w="3119"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260BDAAA" w14:textId="77777777">
            <w:pPr>
              <w:pStyle w:val="tabelanormalny"/>
              <w:rPr>
                <w:rFonts w:eastAsia="Arial"/>
              </w:rPr>
            </w:pPr>
            <w:r w:rsidRPr="366A2357">
              <w:rPr>
                <w:rFonts w:eastAsia="Arial"/>
              </w:rPr>
              <w:t>Błąd wewnętrzny</w:t>
            </w:r>
          </w:p>
        </w:tc>
        <w:tc>
          <w:tcPr>
            <w:tcW w:w="2401"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2FD06D9F" w14:textId="77777777">
            <w:pPr>
              <w:pStyle w:val="tabelanormalny"/>
              <w:rPr>
                <w:rFonts w:eastAsia="Arial"/>
              </w:rPr>
            </w:pPr>
            <w:r w:rsidRPr="366A2357">
              <w:rPr>
                <w:rFonts w:eastAsia="Arial"/>
              </w:rPr>
              <w:t>Wystąpił błąd wewnętrzny, który uniemożliwił wykonanie usługi</w:t>
            </w:r>
          </w:p>
        </w:tc>
      </w:tr>
    </w:tbl>
    <w:p w:rsidR="00631BAA" w:rsidP="00631BAA" w:rsidRDefault="00631BAA" w14:paraId="75C0D4DD" w14:textId="77777777">
      <w:pPr>
        <w:spacing w:line="288" w:lineRule="auto"/>
      </w:pPr>
    </w:p>
    <w:p w:rsidR="00D4317D" w:rsidP="00383E1D" w:rsidRDefault="00D4317D" w14:paraId="255209FE" w14:textId="172EB41F">
      <w:pPr>
        <w:pStyle w:val="Nagwek3"/>
      </w:pPr>
      <w:bookmarkStart w:name="_Toc133496058" w:id="317"/>
      <w:r>
        <w:t xml:space="preserve">Operacja </w:t>
      </w:r>
      <w:proofErr w:type="spellStart"/>
      <w:r>
        <w:t>odczytWersjiHistorycznej</w:t>
      </w:r>
      <w:r w:rsidR="00CC4222">
        <w:t>Harmonogramu</w:t>
      </w:r>
      <w:r>
        <w:t>PlanuOpiekiMedycznej</w:t>
      </w:r>
      <w:bookmarkEnd w:id="317"/>
      <w:proofErr w:type="spellEnd"/>
    </w:p>
    <w:p w:rsidR="00D4317D" w:rsidP="00D4317D" w:rsidRDefault="00D4317D" w14:paraId="57561EB4" w14:textId="5AB704D2">
      <w:pPr>
        <w:spacing w:line="276" w:lineRule="auto"/>
      </w:pPr>
      <w:r>
        <w:t>Operacja pozwala na odczytanie z systemu P1 wersji historycznej dokumentu</w:t>
      </w:r>
      <w:r w:rsidR="001A20FA">
        <w:t xml:space="preserve"> Harmonogramu</w:t>
      </w:r>
      <w:r>
        <w:t xml:space="preserve"> Indywidualnego Planu Opieki Medycznej.</w:t>
      </w:r>
    </w:p>
    <w:p w:rsidR="00D4317D" w:rsidP="00D4317D" w:rsidRDefault="00D4317D" w14:paraId="1DE4B988" w14:textId="77777777">
      <w:pPr>
        <w:spacing w:line="276" w:lineRule="auto"/>
      </w:pPr>
      <w:r>
        <w:t>Usługodawca w zapytaniu przekazuje identyfikator OID zbioru wersji oraz numer wersji historycznej, która ma zostać odczytana.</w:t>
      </w:r>
    </w:p>
    <w:p w:rsidR="00D4317D" w:rsidP="00D4317D" w:rsidRDefault="00D4317D" w14:paraId="6AAE5D96" w14:textId="0145F377">
      <w:pPr>
        <w:spacing w:line="276" w:lineRule="auto"/>
      </w:pPr>
      <w:r>
        <w:t>W odpowiedzi do Usługodawcy zwracana jest treść dokumentu</w:t>
      </w:r>
      <w:r w:rsidR="001A20FA">
        <w:t xml:space="preserve"> Harmonogramu</w:t>
      </w:r>
      <w:r>
        <w:t xml:space="preserve"> Indywidualnego Planu Opieki Medycznej w formacie HL7 CDA.</w:t>
      </w:r>
    </w:p>
    <w:p w:rsidR="00D4317D" w:rsidP="00D4317D" w:rsidRDefault="00D4317D" w14:paraId="3E4932C3" w14:textId="77777777">
      <w:pPr>
        <w:spacing w:line="276" w:lineRule="auto"/>
      </w:pPr>
      <w:r>
        <w:t xml:space="preserve">Odpowiedź do Usługodawcy zawiera również obiekt klasy </w:t>
      </w:r>
      <w:proofErr w:type="spellStart"/>
      <w:r>
        <w:t>WynikOperacji</w:t>
      </w:r>
      <w:proofErr w:type="spellEnd"/>
      <w:r>
        <w:t>, który określa ogólny wynik wykonania operacji odczytu dokumentu.</w:t>
      </w:r>
    </w:p>
    <w:p w:rsidR="00D4317D" w:rsidP="00D4317D" w:rsidRDefault="00D4317D" w14:paraId="192D3291" w14:textId="77777777">
      <w:pPr>
        <w:pStyle w:val="Nagwek4"/>
      </w:pPr>
      <w:r>
        <w:t>Komunikaty / błędy biznesowe</w:t>
      </w:r>
    </w:p>
    <w:p w:rsidR="00D4317D" w:rsidP="00D40EF8" w:rsidRDefault="00D4317D" w14:paraId="75F9A257" w14:textId="3E6CA9AB">
      <w:pPr>
        <w:pStyle w:val="Legenda"/>
      </w:pPr>
      <w:bookmarkStart w:name="_Toc130477135" w:id="318"/>
      <w:r>
        <w:t xml:space="preserve">Tabela </w:t>
      </w:r>
      <w:r>
        <w:fldChar w:fldCharType="begin"/>
      </w:r>
      <w:r>
        <w:instrText>SEQ Tabela \* ARABIC</w:instrText>
      </w:r>
      <w:r>
        <w:fldChar w:fldCharType="separate"/>
      </w:r>
      <w:r w:rsidRPr="366A2357">
        <w:rPr>
          <w:noProof/>
        </w:rPr>
        <w:t>9</w:t>
      </w:r>
      <w:r>
        <w:fldChar w:fldCharType="end"/>
      </w:r>
      <w:r>
        <w:t xml:space="preserve"> Komunikaty z operacji </w:t>
      </w:r>
      <w:proofErr w:type="spellStart"/>
      <w:r>
        <w:t>odczytWersjiHistorycznej</w:t>
      </w:r>
      <w:r w:rsidR="001A20FA">
        <w:t>Harmonogramu</w:t>
      </w:r>
      <w:r>
        <w:t>PlanuOpiekiMedycznej</w:t>
      </w:r>
      <w:bookmarkEnd w:id="318"/>
      <w:proofErr w:type="spellEnd"/>
    </w:p>
    <w:p w:rsidRPr="00F318CA" w:rsidR="001A20FA" w:rsidP="00F318CA" w:rsidRDefault="001A20FA" w14:paraId="69B5D764" w14:textId="77777777">
      <w:pPr>
        <w:rPr>
          <w:sz w:val="8"/>
          <w:szCs w:val="10"/>
        </w:rPr>
      </w:pPr>
    </w:p>
    <w:tbl>
      <w:tblPr>
        <w:tblW w:w="0" w:type="auto"/>
        <w:tblLayout w:type="fixed"/>
        <w:tblLook w:val="04A0" w:firstRow="1" w:lastRow="0" w:firstColumn="1" w:lastColumn="0" w:noHBand="0" w:noVBand="1"/>
      </w:tblPr>
      <w:tblGrid>
        <w:gridCol w:w="3842"/>
        <w:gridCol w:w="2671"/>
        <w:gridCol w:w="2532"/>
      </w:tblGrid>
      <w:tr w:rsidR="00D4317D" w:rsidTr="00F318CA" w14:paraId="7FB07580" w14:textId="77777777">
        <w:trPr>
          <w:cantSplit/>
          <w:trHeight w:val="300"/>
          <w:tblHeader/>
        </w:trPr>
        <w:tc>
          <w:tcPr>
            <w:tcW w:w="3842"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D4317D" w:rsidP="00E74BD5" w:rsidRDefault="00D4317D" w14:paraId="04D5D041" w14:textId="77777777">
            <w:pPr>
              <w:pStyle w:val="Tabelanagwekdolewej"/>
              <w:rPr>
                <w:rFonts w:eastAsia="Arial"/>
              </w:rPr>
            </w:pPr>
            <w:r w:rsidRPr="366A2357">
              <w:rPr>
                <w:rFonts w:eastAsia="Arial"/>
              </w:rPr>
              <w:t xml:space="preserve">Kod komunikatu / błędu </w:t>
            </w:r>
          </w:p>
        </w:tc>
        <w:tc>
          <w:tcPr>
            <w:tcW w:w="2671"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D4317D" w:rsidP="00E74BD5" w:rsidRDefault="00D4317D" w14:paraId="19A30FC7" w14:textId="77777777">
            <w:pPr>
              <w:pStyle w:val="Tabelanagwekdolewej"/>
              <w:rPr>
                <w:rFonts w:eastAsia="Arial"/>
              </w:rPr>
            </w:pPr>
            <w:r w:rsidRPr="366A2357">
              <w:rPr>
                <w:rFonts w:eastAsia="Arial"/>
              </w:rPr>
              <w:t>Opis słowny</w:t>
            </w:r>
          </w:p>
        </w:tc>
        <w:tc>
          <w:tcPr>
            <w:tcW w:w="2532"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00D4317D" w:rsidP="00E74BD5" w:rsidRDefault="00D4317D" w14:paraId="1FA107AF" w14:textId="77777777">
            <w:pPr>
              <w:pStyle w:val="Tabelanagwekdolewej"/>
              <w:rPr>
                <w:rFonts w:eastAsia="Arial"/>
              </w:rPr>
            </w:pPr>
            <w:r w:rsidRPr="366A2357">
              <w:rPr>
                <w:rFonts w:eastAsia="Arial"/>
              </w:rPr>
              <w:t>Znaczenie</w:t>
            </w:r>
          </w:p>
        </w:tc>
      </w:tr>
      <w:tr w:rsidR="00D4317D" w:rsidTr="00F318CA" w14:paraId="3E76F1C4" w14:textId="77777777">
        <w:trPr>
          <w:cantSplit/>
          <w:trHeight w:val="300"/>
        </w:trPr>
        <w:tc>
          <w:tcPr>
            <w:tcW w:w="3842" w:type="dxa"/>
            <w:tcBorders>
              <w:top w:val="single" w:color="auto" w:sz="6" w:space="0"/>
              <w:left w:val="single" w:color="auto" w:sz="6" w:space="0"/>
              <w:bottom w:val="single" w:color="auto" w:sz="6" w:space="0"/>
              <w:right w:val="single" w:color="auto" w:sz="6" w:space="0"/>
            </w:tcBorders>
            <w:vAlign w:val="center"/>
          </w:tcPr>
          <w:p w:rsidRPr="00C22482" w:rsidR="00D4317D" w:rsidP="00E74BD5" w:rsidRDefault="00D4317D" w14:paraId="2F98A0CB" w14:textId="77777777">
            <w:pPr>
              <w:pStyle w:val="tabelanormalny"/>
              <w:rPr>
                <w:rFonts w:eastAsia="Arial"/>
                <w:lang w:val="en-US"/>
                <w:rPrChange w:author="Autor" w:id="319">
                  <w:rPr>
                    <w:rFonts w:eastAsia="Arial"/>
                  </w:rPr>
                </w:rPrChange>
              </w:rPr>
            </w:pPr>
            <w:r w:rsidRPr="00C22482">
              <w:rPr>
                <w:rFonts w:eastAsia="Arial"/>
                <w:lang w:val="en-US"/>
                <w:rPrChange w:author="Autor" w:id="320">
                  <w:rPr>
                    <w:rFonts w:eastAsia="Arial"/>
                  </w:rPr>
                </w:rPrChange>
              </w:rPr>
              <w:t>urn:csioz:p1:kod:major:Sukces</w:t>
            </w:r>
          </w:p>
        </w:tc>
        <w:tc>
          <w:tcPr>
            <w:tcW w:w="2671"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0D5D57CD" w14:textId="77777777">
            <w:pPr>
              <w:pStyle w:val="tabelanormalny"/>
              <w:rPr>
                <w:rFonts w:eastAsia="Arial"/>
              </w:rPr>
            </w:pPr>
            <w:r w:rsidRPr="366A2357">
              <w:rPr>
                <w:rFonts w:eastAsia="Arial"/>
              </w:rPr>
              <w:t>Operacja wykonana prawidłowo</w:t>
            </w:r>
          </w:p>
        </w:tc>
        <w:tc>
          <w:tcPr>
            <w:tcW w:w="2532"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50FE14F6" w14:textId="77777777">
            <w:pPr>
              <w:pStyle w:val="tabelanormalny"/>
              <w:rPr>
                <w:rFonts w:eastAsia="Arial"/>
              </w:rPr>
            </w:pPr>
            <w:r w:rsidRPr="366A2357">
              <w:rPr>
                <w:rFonts w:eastAsia="Arial"/>
              </w:rPr>
              <w:t>Zwrócono treść dokumentu</w:t>
            </w:r>
          </w:p>
        </w:tc>
      </w:tr>
      <w:tr w:rsidR="00D4317D" w:rsidTr="00F318CA" w14:paraId="10F4ECE7" w14:textId="77777777">
        <w:trPr>
          <w:cantSplit/>
          <w:trHeight w:val="300"/>
        </w:trPr>
        <w:tc>
          <w:tcPr>
            <w:tcW w:w="3842" w:type="dxa"/>
            <w:tcBorders>
              <w:top w:val="single" w:color="auto" w:sz="6" w:space="0"/>
              <w:left w:val="single" w:color="auto" w:sz="6" w:space="0"/>
              <w:bottom w:val="single" w:color="auto" w:sz="6" w:space="0"/>
              <w:right w:val="single" w:color="auto" w:sz="6" w:space="0"/>
            </w:tcBorders>
            <w:vAlign w:val="center"/>
          </w:tcPr>
          <w:p w:rsidRPr="00C22482" w:rsidR="00D4317D" w:rsidP="00E74BD5" w:rsidRDefault="00D4317D" w14:paraId="7425C238" w14:textId="77777777">
            <w:pPr>
              <w:pStyle w:val="tabelanormalny"/>
              <w:rPr>
                <w:rFonts w:eastAsia="Arial"/>
                <w:lang w:val="en-US"/>
                <w:rPrChange w:author="Autor" w:id="321">
                  <w:rPr>
                    <w:rFonts w:eastAsia="Arial"/>
                  </w:rPr>
                </w:rPrChange>
              </w:rPr>
            </w:pPr>
            <w:r w:rsidRPr="00C22482">
              <w:rPr>
                <w:rFonts w:eastAsia="Arial"/>
                <w:lang w:val="en-US"/>
                <w:rPrChange w:author="Autor" w:id="322">
                  <w:rPr>
                    <w:rFonts w:eastAsia="Arial"/>
                  </w:rPr>
                </w:rPrChange>
              </w:rPr>
              <w:t>urn:csioz:p1:kod:major:Blad</w:t>
            </w:r>
          </w:p>
          <w:p w:rsidR="00D4317D" w:rsidP="00E74BD5" w:rsidRDefault="00D4317D" w14:paraId="6798CC43" w14:textId="77777777">
            <w:pPr>
              <w:pStyle w:val="tabelanormalny"/>
              <w:rPr>
                <w:rFonts w:eastAsia="Arial"/>
              </w:rPr>
            </w:pPr>
            <w:r w:rsidRPr="366A2357">
              <w:rPr>
                <w:rFonts w:eastAsia="Arial"/>
              </w:rPr>
              <w:t>urn:csioz:p1:kod:minor:BrakDanych</w:t>
            </w:r>
          </w:p>
        </w:tc>
        <w:tc>
          <w:tcPr>
            <w:tcW w:w="2671"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6BE11229" w14:textId="77777777">
            <w:pPr>
              <w:pStyle w:val="tabelanormalny"/>
              <w:rPr>
                <w:rFonts w:eastAsia="Arial"/>
              </w:rPr>
            </w:pPr>
            <w:r w:rsidRPr="366A2357">
              <w:rPr>
                <w:rFonts w:eastAsia="Arial"/>
              </w:rPr>
              <w:t>Dokument o wskazanym identyfikatorze nie istnieje</w:t>
            </w:r>
          </w:p>
        </w:tc>
        <w:tc>
          <w:tcPr>
            <w:tcW w:w="2532"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34829758" w14:textId="77777777">
            <w:pPr>
              <w:pStyle w:val="tabelanormalny"/>
              <w:rPr>
                <w:rFonts w:eastAsia="Arial"/>
              </w:rPr>
            </w:pPr>
            <w:r w:rsidRPr="366A2357">
              <w:rPr>
                <w:rFonts w:eastAsia="Arial"/>
              </w:rPr>
              <w:t>W bazie danych systemu P1 nie istnieje dokument o wskazanym w żądaniu identyfikatorze</w:t>
            </w:r>
          </w:p>
        </w:tc>
      </w:tr>
      <w:tr w:rsidR="00D4317D" w:rsidTr="00F318CA" w14:paraId="06F2068A" w14:textId="77777777">
        <w:trPr>
          <w:cantSplit/>
          <w:trHeight w:val="300"/>
        </w:trPr>
        <w:tc>
          <w:tcPr>
            <w:tcW w:w="3842" w:type="dxa"/>
            <w:tcBorders>
              <w:top w:val="single" w:color="auto" w:sz="6" w:space="0"/>
              <w:left w:val="single" w:color="auto" w:sz="6" w:space="0"/>
              <w:bottom w:val="single" w:color="auto" w:sz="6" w:space="0"/>
              <w:right w:val="single" w:color="auto" w:sz="6" w:space="0"/>
            </w:tcBorders>
            <w:vAlign w:val="center"/>
          </w:tcPr>
          <w:p w:rsidRPr="0596D318" w:rsidR="00D4317D" w:rsidP="00E74BD5" w:rsidRDefault="00D4317D" w14:paraId="3A2EB298" w14:textId="77777777">
            <w:pPr>
              <w:pStyle w:val="tabelanormalny"/>
              <w:rPr>
                <w:rFonts w:eastAsia="Arial"/>
              </w:rPr>
            </w:pPr>
            <w:r w:rsidRPr="366A2357">
              <w:rPr>
                <w:rFonts w:eastAsia="Arial"/>
              </w:rPr>
              <w:t>urn:csioz:p1:kod:minor:BrakDostepu</w:t>
            </w:r>
          </w:p>
        </w:tc>
        <w:tc>
          <w:tcPr>
            <w:tcW w:w="2671" w:type="dxa"/>
            <w:tcBorders>
              <w:top w:val="single" w:color="auto" w:sz="6" w:space="0"/>
              <w:left w:val="single" w:color="auto" w:sz="6" w:space="0"/>
              <w:bottom w:val="single" w:color="auto" w:sz="6" w:space="0"/>
              <w:right w:val="single" w:color="auto" w:sz="6" w:space="0"/>
            </w:tcBorders>
            <w:vAlign w:val="center"/>
          </w:tcPr>
          <w:p w:rsidRPr="0596D318" w:rsidR="00D4317D" w:rsidP="00E74BD5" w:rsidRDefault="00D4317D" w14:paraId="2C86418B" w14:textId="77777777">
            <w:pPr>
              <w:pStyle w:val="tabelanormalny"/>
              <w:rPr>
                <w:rFonts w:eastAsia="Arial"/>
              </w:rPr>
            </w:pPr>
            <w:r w:rsidRPr="366A2357">
              <w:rPr>
                <w:rFonts w:eastAsia="Arial"/>
              </w:rPr>
              <w:t>Brak uprawnień wykonania operacji na obiekcie lub obiekt jest zablokowany.</w:t>
            </w:r>
          </w:p>
        </w:tc>
        <w:tc>
          <w:tcPr>
            <w:tcW w:w="2532" w:type="dxa"/>
            <w:tcBorders>
              <w:top w:val="single" w:color="auto" w:sz="6" w:space="0"/>
              <w:left w:val="single" w:color="auto" w:sz="6" w:space="0"/>
              <w:bottom w:val="single" w:color="auto" w:sz="6" w:space="0"/>
              <w:right w:val="single" w:color="auto" w:sz="6" w:space="0"/>
            </w:tcBorders>
            <w:vAlign w:val="center"/>
          </w:tcPr>
          <w:p w:rsidRPr="0596D318" w:rsidR="00D4317D" w:rsidP="00E74BD5" w:rsidRDefault="00D4317D" w14:paraId="358D408C" w14:textId="77777777">
            <w:pPr>
              <w:pStyle w:val="tabelanormalny"/>
              <w:rPr>
                <w:rFonts w:eastAsia="Arial"/>
              </w:rPr>
            </w:pPr>
            <w:r w:rsidRPr="366A2357">
              <w:rPr>
                <w:rFonts w:eastAsia="Arial"/>
              </w:rPr>
              <w:t>Użytkownik wywołujący operację nie ma uprawnień dostępu do dokumentu</w:t>
            </w:r>
          </w:p>
        </w:tc>
      </w:tr>
      <w:tr w:rsidR="00D4317D" w:rsidTr="00F318CA" w14:paraId="056C3919" w14:textId="77777777">
        <w:trPr>
          <w:cantSplit/>
          <w:trHeight w:val="300"/>
        </w:trPr>
        <w:tc>
          <w:tcPr>
            <w:tcW w:w="3842"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0DF1A125" w14:textId="77777777">
            <w:pPr>
              <w:pStyle w:val="tabelanormalny"/>
              <w:rPr>
                <w:rFonts w:eastAsia="Arial"/>
              </w:rPr>
            </w:pPr>
            <w:r w:rsidRPr="366A2357">
              <w:rPr>
                <w:rFonts w:eastAsia="Arial"/>
              </w:rPr>
              <w:t>urn:csioz:p1:kod:major:BladWewnetrzny</w:t>
            </w:r>
          </w:p>
        </w:tc>
        <w:tc>
          <w:tcPr>
            <w:tcW w:w="2671"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09BFC716" w14:textId="77777777">
            <w:pPr>
              <w:pStyle w:val="tabelanormalny"/>
              <w:rPr>
                <w:rFonts w:eastAsia="Arial"/>
              </w:rPr>
            </w:pPr>
            <w:r w:rsidRPr="366A2357">
              <w:rPr>
                <w:rFonts w:eastAsia="Arial"/>
              </w:rPr>
              <w:t>Błąd wewnętrzny</w:t>
            </w:r>
          </w:p>
        </w:tc>
        <w:tc>
          <w:tcPr>
            <w:tcW w:w="2532" w:type="dxa"/>
            <w:tcBorders>
              <w:top w:val="single" w:color="auto" w:sz="6" w:space="0"/>
              <w:left w:val="single" w:color="auto" w:sz="6" w:space="0"/>
              <w:bottom w:val="single" w:color="auto" w:sz="6" w:space="0"/>
              <w:right w:val="single" w:color="auto" w:sz="6" w:space="0"/>
            </w:tcBorders>
            <w:vAlign w:val="center"/>
          </w:tcPr>
          <w:p w:rsidR="00D4317D" w:rsidP="00E74BD5" w:rsidRDefault="00D4317D" w14:paraId="1D4544C7" w14:textId="77777777">
            <w:pPr>
              <w:pStyle w:val="tabelanormalny"/>
              <w:rPr>
                <w:rFonts w:eastAsia="Arial"/>
              </w:rPr>
            </w:pPr>
            <w:r w:rsidRPr="366A2357">
              <w:rPr>
                <w:rFonts w:eastAsia="Arial"/>
              </w:rPr>
              <w:t>Wystąpił błąd wewnętrzny, który uniemożliwił wykonanie usługi</w:t>
            </w:r>
          </w:p>
        </w:tc>
      </w:tr>
    </w:tbl>
    <w:p w:rsidRPr="009B6811" w:rsidR="00D4317D" w:rsidP="00D4317D" w:rsidRDefault="00D4317D" w14:paraId="23D72D67" w14:textId="77777777"/>
    <w:p w:rsidR="20C67C62" w:rsidP="20C67C62" w:rsidRDefault="20C67C62" w14:paraId="381C39E2" w14:textId="3652C225"/>
    <w:p w:rsidR="00D4317D" w:rsidP="20C67C62" w:rsidRDefault="00D4317D" w14:paraId="1FEECF19" w14:textId="77777777"/>
    <w:p w:rsidR="6A47863F" w:rsidP="00383E1D" w:rsidRDefault="76F81336" w14:paraId="14B2A062" w14:textId="4C11C369">
      <w:pPr>
        <w:pStyle w:val="Nagwek3"/>
      </w:pPr>
      <w:bookmarkStart w:name="_Toc133496059" w:id="323"/>
      <w:r>
        <w:t xml:space="preserve">Operacja </w:t>
      </w:r>
      <w:proofErr w:type="spellStart"/>
      <w:r>
        <w:t>zapisHarmonogramuPlanuOpiekiMedycznej</w:t>
      </w:r>
      <w:bookmarkEnd w:id="323"/>
      <w:proofErr w:type="spellEnd"/>
    </w:p>
    <w:p w:rsidR="5603614C" w:rsidP="20C67C62" w:rsidRDefault="558558A2" w14:paraId="09E20A60" w14:textId="2663CA02">
      <w:pPr>
        <w:spacing w:line="288" w:lineRule="auto"/>
      </w:pPr>
      <w:r>
        <w:t>Operacja pozwala na zapisanie w Systemie P1 przez usługodawcę nowego dokumentu Harmonogramu Indywidualnego Planu Opieki Medycznej.</w:t>
      </w:r>
    </w:p>
    <w:p w:rsidR="5603614C" w:rsidP="20C67C62" w:rsidRDefault="558558A2" w14:paraId="797FA4F0" w14:textId="07CFDE53">
      <w:pPr>
        <w:spacing w:line="288" w:lineRule="auto"/>
      </w:pPr>
      <w:r>
        <w:t>Podczas zapisu System P1 wykonuje szereg weryfikacji danych zawartych w dokumenc</w:t>
      </w:r>
      <w:r w:rsidR="1AAB13EB">
        <w:t>i</w:t>
      </w:r>
      <w:r>
        <w:t xml:space="preserve">e </w:t>
      </w:r>
      <w:r w:rsidR="001D4672">
        <w:t xml:space="preserve">harmonogramu </w:t>
      </w:r>
      <w:r>
        <w:t>indywidualnego planu opieki medycznej.</w:t>
      </w:r>
    </w:p>
    <w:p w:rsidR="5603614C" w:rsidP="20C67C62" w:rsidRDefault="558558A2" w14:paraId="0905A94C" w14:textId="7488936C">
      <w:pPr>
        <w:spacing w:line="288" w:lineRule="auto"/>
      </w:pPr>
      <w:r>
        <w:t>Usługodawca przekazuje podpisaną i zakodowaną (base64) treść dokumentu w formacie HL7 CDA. W przypadku zapisu nowej wersji istniejącego dokumentu, przekazywany dokument musi w swojej treści:</w:t>
      </w:r>
    </w:p>
    <w:p w:rsidR="4D70B885" w:rsidP="20C67C62" w:rsidRDefault="4D70B885" w14:paraId="1063FB91" w14:textId="7A9AF4A3">
      <w:pPr>
        <w:pStyle w:val="Akapitzlist"/>
        <w:numPr>
          <w:ilvl w:val="0"/>
          <w:numId w:val="31"/>
        </w:numPr>
        <w:spacing w:line="288" w:lineRule="auto"/>
        <w:rPr>
          <w:rFonts w:ascii="Arial" w:hAnsi="Arial" w:cs="Arial"/>
        </w:rPr>
      </w:pPr>
      <w:r w:rsidRPr="20C67C62">
        <w:rPr>
          <w:rFonts w:ascii="Arial" w:hAnsi="Arial" w:cs="Arial"/>
        </w:rPr>
        <w:t xml:space="preserve">posiadać kolejny </w:t>
      </w:r>
      <w:r w:rsidRPr="20C67C62" w:rsidR="5603614C">
        <w:rPr>
          <w:rFonts w:ascii="Arial" w:hAnsi="Arial" w:cs="Arial"/>
        </w:rPr>
        <w:t>numer wersji, w stosunku do wersji obecnie obowiązującej,</w:t>
      </w:r>
    </w:p>
    <w:p w:rsidR="5603614C" w:rsidP="20C67C62" w:rsidRDefault="5603614C" w14:paraId="0E25039F" w14:textId="6F58201C">
      <w:pPr>
        <w:pStyle w:val="Akapitzlist"/>
        <w:numPr>
          <w:ilvl w:val="0"/>
          <w:numId w:val="31"/>
        </w:numPr>
        <w:spacing w:line="288" w:lineRule="auto"/>
        <w:rPr>
          <w:rFonts w:ascii="Arial" w:hAnsi="Arial" w:cs="Arial"/>
        </w:rPr>
      </w:pPr>
      <w:r w:rsidRPr="20C67C62">
        <w:rPr>
          <w:rFonts w:ascii="Arial" w:hAnsi="Arial" w:cs="Arial"/>
        </w:rPr>
        <w:t xml:space="preserve">wskazywać na obecnie obowiązującą wersję, która ma </w:t>
      </w:r>
      <w:r w:rsidRPr="20C67C62" w:rsidR="3AFC9E51">
        <w:rPr>
          <w:rFonts w:ascii="Arial" w:hAnsi="Arial" w:cs="Arial"/>
        </w:rPr>
        <w:t>przestać obowiązywać</w:t>
      </w:r>
      <w:r w:rsidRPr="20C67C62" w:rsidR="63E9DCB8">
        <w:rPr>
          <w:rFonts w:ascii="Arial" w:hAnsi="Arial" w:cs="Arial"/>
        </w:rPr>
        <w:t>,</w:t>
      </w:r>
    </w:p>
    <w:p w:rsidR="79B467DF" w:rsidP="20C67C62" w:rsidRDefault="79B467DF" w14:paraId="66679E57" w14:textId="45B21664">
      <w:pPr>
        <w:pStyle w:val="Akapitzlist"/>
        <w:numPr>
          <w:ilvl w:val="0"/>
          <w:numId w:val="31"/>
        </w:numPr>
        <w:spacing w:line="288" w:lineRule="auto"/>
        <w:rPr>
          <w:rFonts w:ascii="Arial" w:hAnsi="Arial" w:cs="Arial"/>
        </w:rPr>
      </w:pPr>
      <w:r w:rsidRPr="20C67C62">
        <w:rPr>
          <w:rFonts w:ascii="Arial" w:hAnsi="Arial" w:cs="Arial"/>
        </w:rPr>
        <w:t>wskazywać na obecnie obowiązującą wersję indywidualnego planu opieki medycznej</w:t>
      </w:r>
      <w:r w:rsidRPr="20C67C62" w:rsidR="3AA87968">
        <w:rPr>
          <w:rFonts w:ascii="Arial" w:hAnsi="Arial" w:cs="Arial"/>
        </w:rPr>
        <w:t>.</w:t>
      </w:r>
    </w:p>
    <w:p w:rsidR="5603614C" w:rsidP="00862164" w:rsidRDefault="0A4726AA" w14:paraId="7C81C287" w14:textId="6C68C06F">
      <w:pPr>
        <w:spacing w:line="288" w:lineRule="auto"/>
      </w:pPr>
      <w:r>
        <w:t xml:space="preserve">Zwracany jest obiekt klasy </w:t>
      </w:r>
      <w:proofErr w:type="spellStart"/>
      <w:r w:rsidRPr="354A1B1D">
        <w:rPr>
          <w:i/>
          <w:iCs/>
        </w:rPr>
        <w:t>WynikOperacji</w:t>
      </w:r>
      <w:proofErr w:type="spellEnd"/>
      <w:r>
        <w:t xml:space="preserve"> określający ogólny wynik wykonania operacji zapisu dokumentu.</w:t>
      </w:r>
    </w:p>
    <w:p w:rsidR="5603614C" w:rsidP="20C67C62" w:rsidRDefault="558558A2" w14:paraId="71BA892A" w14:textId="77777777">
      <w:pPr>
        <w:pStyle w:val="Nagwek4"/>
      </w:pPr>
      <w:r>
        <w:t>Komunikaty / błędy biznesowe</w:t>
      </w:r>
    </w:p>
    <w:p w:rsidR="5603614C" w:rsidP="00D40EF8" w:rsidRDefault="5603614C" w14:paraId="175912C7" w14:textId="0CB32AE8">
      <w:pPr>
        <w:pStyle w:val="Legenda"/>
      </w:pPr>
      <w:bookmarkStart w:name="_Toc130477136" w:id="324"/>
      <w:r>
        <w:t xml:space="preserve">Tabela </w:t>
      </w:r>
      <w:r>
        <w:fldChar w:fldCharType="begin"/>
      </w:r>
      <w:r>
        <w:instrText>SEQ Tabela \* ARABIC</w:instrText>
      </w:r>
      <w:r>
        <w:fldChar w:fldCharType="separate"/>
      </w:r>
      <w:r w:rsidRPr="39BE9850">
        <w:rPr>
          <w:noProof/>
        </w:rPr>
        <w:t>3</w:t>
      </w:r>
      <w:r>
        <w:fldChar w:fldCharType="end"/>
      </w:r>
      <w:r>
        <w:t xml:space="preserve"> Komunikaty z operacji </w:t>
      </w:r>
      <w:proofErr w:type="spellStart"/>
      <w:r>
        <w:t>zapis</w:t>
      </w:r>
      <w:r w:rsidR="3C381508">
        <w:t>Harmonogramu</w:t>
      </w:r>
      <w:r>
        <w:t>PlanuOpiekiMedycznej</w:t>
      </w:r>
      <w:bookmarkEnd w:id="324"/>
      <w:proofErr w:type="spellEnd"/>
    </w:p>
    <w:tbl>
      <w:tblPr>
        <w:tblW w:w="0" w:type="auto"/>
        <w:tblLook w:val="04A0" w:firstRow="1" w:lastRow="0" w:firstColumn="1" w:lastColumn="0" w:noHBand="0" w:noVBand="1"/>
      </w:tblPr>
      <w:tblGrid>
        <w:gridCol w:w="5549"/>
        <w:gridCol w:w="1588"/>
        <w:gridCol w:w="1919"/>
      </w:tblGrid>
      <w:tr w:rsidR="20C67C62" w:rsidTr="354A1B1D" w14:paraId="1E6AF088" w14:textId="77777777">
        <w:trPr>
          <w:trHeight w:val="300"/>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20C67C62" w:rsidP="00E74BD5" w:rsidRDefault="4E8AE2E6" w14:paraId="6F3E77D4" w14:textId="77777777">
            <w:pPr>
              <w:pStyle w:val="Tabelanagwekdolewej"/>
              <w:rPr>
                <w:rFonts w:eastAsia="Arial"/>
              </w:rPr>
            </w:pPr>
            <w:r w:rsidRPr="366A2357">
              <w:rPr>
                <w:rFonts w:eastAsia="Arial"/>
              </w:rPr>
              <w:t xml:space="preserve">Kod komunikatu / błędu </w:t>
            </w:r>
          </w:p>
        </w:tc>
        <w:tc>
          <w:tcPr>
            <w:tcW w:w="1673"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20C67C62" w:rsidP="00E74BD5" w:rsidRDefault="4E8AE2E6" w14:paraId="44B1C189" w14:textId="77777777">
            <w:pPr>
              <w:pStyle w:val="Tabelanagwekdolewej"/>
              <w:rPr>
                <w:rFonts w:eastAsia="Arial"/>
              </w:rPr>
            </w:pPr>
            <w:r w:rsidRPr="366A2357">
              <w:rPr>
                <w:rFonts w:eastAsia="Arial"/>
              </w:rPr>
              <w:t>Opis słowny</w:t>
            </w:r>
          </w:p>
        </w:tc>
        <w:tc>
          <w:tcPr>
            <w:tcW w:w="2107"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20C67C62" w:rsidP="00E74BD5" w:rsidRDefault="4E8AE2E6" w14:paraId="10EB2886" w14:textId="77777777">
            <w:pPr>
              <w:pStyle w:val="Tabelanagwekdolewej"/>
              <w:rPr>
                <w:rFonts w:eastAsia="Arial"/>
              </w:rPr>
            </w:pPr>
            <w:r w:rsidRPr="366A2357">
              <w:rPr>
                <w:rFonts w:eastAsia="Arial"/>
              </w:rPr>
              <w:t>Znaczenie</w:t>
            </w:r>
          </w:p>
        </w:tc>
      </w:tr>
      <w:tr w:rsidR="20C67C62" w:rsidTr="354A1B1D" w14:paraId="499F3BC9"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20C67C62" w:rsidP="00E74BD5" w:rsidRDefault="4E8AE2E6" w14:paraId="4F86D4CD" w14:textId="77777777">
            <w:pPr>
              <w:pStyle w:val="tabelanormalny"/>
              <w:rPr>
                <w:rFonts w:eastAsia="Arial"/>
                <w:lang w:val="en-US"/>
                <w:rPrChange w:author="Autor" w:id="325">
                  <w:rPr>
                    <w:rFonts w:eastAsia="Arial"/>
                  </w:rPr>
                </w:rPrChange>
              </w:rPr>
            </w:pPr>
            <w:r w:rsidRPr="00C22482">
              <w:rPr>
                <w:rFonts w:eastAsia="Arial"/>
                <w:lang w:val="en-US"/>
                <w:rPrChange w:author="Autor" w:id="326">
                  <w:rPr>
                    <w:rFonts w:eastAsia="Arial"/>
                  </w:rPr>
                </w:rPrChange>
              </w:rPr>
              <w:t>urn:csioz:p1:kod:major:Sukces</w:t>
            </w:r>
          </w:p>
        </w:tc>
        <w:tc>
          <w:tcPr>
            <w:tcW w:w="1673"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611B27BD" w14:textId="77777777">
            <w:pPr>
              <w:pStyle w:val="tabelanormalny"/>
              <w:rPr>
                <w:rFonts w:eastAsia="Arial"/>
              </w:rPr>
            </w:pPr>
            <w:r w:rsidRPr="366A2357">
              <w:rPr>
                <w:rFonts w:eastAsia="Arial"/>
              </w:rPr>
              <w:t>Operacja wykonana prawidłowo</w:t>
            </w:r>
          </w:p>
        </w:tc>
        <w:tc>
          <w:tcPr>
            <w:tcW w:w="2107"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6E4067BA" w14:textId="77777777">
            <w:pPr>
              <w:pStyle w:val="tabelanormalny"/>
              <w:rPr>
                <w:rFonts w:eastAsia="Arial"/>
              </w:rPr>
            </w:pPr>
            <w:r w:rsidRPr="366A2357">
              <w:rPr>
                <w:rFonts w:eastAsia="Arial"/>
              </w:rPr>
              <w:t xml:space="preserve">Zwrócono potwierdzenie </w:t>
            </w:r>
          </w:p>
        </w:tc>
      </w:tr>
      <w:tr w:rsidR="20C67C62" w:rsidTr="354A1B1D" w14:paraId="13447F6C"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71F8FB84" w14:textId="77777777">
            <w:pPr>
              <w:pStyle w:val="tabelanormalny"/>
              <w:rPr>
                <w:rFonts w:eastAsia="Arial"/>
              </w:rPr>
            </w:pPr>
            <w:r w:rsidRPr="366A2357">
              <w:rPr>
                <w:rFonts w:eastAsia="Arial"/>
              </w:rPr>
              <w:t>urn:csioz:p1:kod:major:BladWeryfikacji</w:t>
            </w:r>
          </w:p>
          <w:p w:rsidR="20C67C62" w:rsidP="00E74BD5" w:rsidRDefault="20C67C62" w14:paraId="432DFF1F" w14:textId="77777777">
            <w:pPr>
              <w:pStyle w:val="tabelanormalny"/>
            </w:pPr>
            <w:r w:rsidRPr="20C67C62">
              <w:rPr>
                <w:rFonts w:eastAsia="Arial"/>
              </w:rPr>
              <w:t>urn:csioz:p1:kod:minor:</w:t>
            </w:r>
            <w:r>
              <w:t>BladSchemy</w:t>
            </w:r>
          </w:p>
        </w:tc>
        <w:tc>
          <w:tcPr>
            <w:tcW w:w="1673"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55505846" w14:textId="77777777">
            <w:pPr>
              <w:pStyle w:val="tabelanormalny"/>
              <w:rPr>
                <w:rFonts w:eastAsia="Arial"/>
              </w:rPr>
            </w:pPr>
            <w:r w:rsidRPr="366A2357">
              <w:rPr>
                <w:rFonts w:eastAsia="Arial"/>
              </w:rPr>
              <w:t xml:space="preserve">Dokument jest niezgodny ze </w:t>
            </w:r>
            <w:proofErr w:type="spellStart"/>
            <w:r w:rsidRPr="366A2357">
              <w:rPr>
                <w:rFonts w:eastAsia="Arial"/>
              </w:rPr>
              <w:t>schemą</w:t>
            </w:r>
            <w:proofErr w:type="spellEnd"/>
            <w:r w:rsidRPr="366A2357">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6295D33D" w14:textId="77777777">
            <w:pPr>
              <w:pStyle w:val="tabelanormalny"/>
            </w:pPr>
            <w:r w:rsidRPr="366A2357">
              <w:rPr>
                <w:rFonts w:eastAsia="Arial"/>
              </w:rPr>
              <w:t xml:space="preserve">Przekazany dokument jest niezgodny ze </w:t>
            </w:r>
            <w:proofErr w:type="spellStart"/>
            <w:r w:rsidRPr="366A2357">
              <w:rPr>
                <w:rFonts w:eastAsia="Arial"/>
              </w:rPr>
              <w:t>schemą</w:t>
            </w:r>
            <w:proofErr w:type="spellEnd"/>
            <w:r w:rsidRPr="366A2357">
              <w:rPr>
                <w:rFonts w:eastAsia="Arial"/>
              </w:rPr>
              <w:t xml:space="preserve"> dla PIK HL7 CDA</w:t>
            </w:r>
          </w:p>
        </w:tc>
      </w:tr>
      <w:tr w:rsidR="20C67C62" w:rsidTr="354A1B1D" w14:paraId="676ACCD2"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1EC32908" w14:textId="77777777">
            <w:pPr>
              <w:pStyle w:val="tabelanormalny"/>
              <w:rPr>
                <w:rFonts w:eastAsia="Arial"/>
              </w:rPr>
            </w:pPr>
            <w:r w:rsidRPr="366A2357">
              <w:rPr>
                <w:rFonts w:eastAsia="Arial"/>
              </w:rPr>
              <w:t>urn:csioz:p1:kod:major:BladWeryfikacji</w:t>
            </w:r>
          </w:p>
          <w:p w:rsidR="20C67C62" w:rsidP="00E74BD5" w:rsidRDefault="20C67C62" w14:paraId="36BB073C" w14:textId="77777777">
            <w:pPr>
              <w:pStyle w:val="tabelanormalny"/>
            </w:pPr>
            <w:r w:rsidRPr="20C67C62">
              <w:rPr>
                <w:rFonts w:eastAsia="Arial"/>
              </w:rPr>
              <w:t>urn:csioz:p1:kod:minor:</w:t>
            </w:r>
            <w:r>
              <w:t>BladSchematrona</w:t>
            </w:r>
          </w:p>
        </w:tc>
        <w:tc>
          <w:tcPr>
            <w:tcW w:w="1673"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45EBA519" w14:textId="77777777">
            <w:pPr>
              <w:pStyle w:val="tabelanormalny"/>
              <w:rPr>
                <w:rFonts w:eastAsia="Arial"/>
              </w:rPr>
            </w:pPr>
            <w:r w:rsidRPr="366A2357">
              <w:rPr>
                <w:rFonts w:eastAsia="Arial"/>
              </w:rPr>
              <w:t xml:space="preserve">Dokument jest niezgodny z regułami </w:t>
            </w:r>
            <w:proofErr w:type="spellStart"/>
            <w:r w:rsidRPr="366A2357">
              <w:rPr>
                <w:rFonts w:eastAsia="Arial"/>
              </w:rPr>
              <w:t>schematron</w:t>
            </w:r>
            <w:proofErr w:type="spellEnd"/>
            <w:r w:rsidRPr="366A2357">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48A91CD6" w14:textId="77777777">
            <w:pPr>
              <w:pStyle w:val="tabelanormalny"/>
            </w:pPr>
            <w:r w:rsidRPr="366A2357">
              <w:rPr>
                <w:rFonts w:eastAsia="Arial"/>
              </w:rPr>
              <w:t xml:space="preserve">Przekazany dokument jest niezgodny z regułami </w:t>
            </w:r>
            <w:proofErr w:type="spellStart"/>
            <w:r w:rsidRPr="366A2357">
              <w:rPr>
                <w:rFonts w:eastAsia="Arial"/>
              </w:rPr>
              <w:t>schematron</w:t>
            </w:r>
            <w:proofErr w:type="spellEnd"/>
            <w:r w:rsidRPr="366A2357">
              <w:rPr>
                <w:rFonts w:eastAsia="Arial"/>
              </w:rPr>
              <w:t xml:space="preserve"> dla PIK HL7 CDA</w:t>
            </w:r>
          </w:p>
        </w:tc>
      </w:tr>
      <w:tr w:rsidR="1424ED5E" w:rsidTr="354A1B1D" w14:paraId="1189D0FE" w14:textId="77777777">
        <w:trPr>
          <w:trHeight w:val="300"/>
        </w:trPr>
        <w:tc>
          <w:tcPr>
            <w:tcW w:w="5549" w:type="dxa"/>
            <w:tcBorders>
              <w:top w:val="single" w:color="auto" w:sz="6" w:space="0"/>
              <w:left w:val="single" w:color="auto" w:sz="6" w:space="0"/>
              <w:bottom w:val="single" w:color="auto" w:sz="6" w:space="0"/>
              <w:right w:val="single" w:color="auto" w:sz="6" w:space="0"/>
            </w:tcBorders>
            <w:vAlign w:val="center"/>
          </w:tcPr>
          <w:p w:rsidR="13B50482" w:rsidP="00E74BD5" w:rsidRDefault="13B50482" w14:paraId="03FF6F9F" w14:textId="77777777">
            <w:pPr>
              <w:pStyle w:val="tabelanormalny"/>
              <w:rPr>
                <w:rFonts w:eastAsia="Arial"/>
              </w:rPr>
            </w:pPr>
            <w:r w:rsidRPr="1424ED5E">
              <w:rPr>
                <w:rFonts w:eastAsia="Arial"/>
              </w:rPr>
              <w:t>urn:csioz:p1:kod:major:BladWeryfikacji</w:t>
            </w:r>
          </w:p>
          <w:p w:rsidR="13B50482" w:rsidP="00E74BD5" w:rsidRDefault="13B50482" w14:paraId="3C9F576D" w14:textId="2960815A">
            <w:pPr>
              <w:pStyle w:val="tabelanormalny"/>
            </w:pPr>
            <w:r w:rsidRPr="1424ED5E">
              <w:rPr>
                <w:rFonts w:eastAsia="Arial"/>
              </w:rPr>
              <w:t xml:space="preserve">urn:csioz:p1:kod:minor: </w:t>
            </w:r>
            <w:proofErr w:type="spellStart"/>
            <w:r w:rsidRPr="1424ED5E">
              <w:rPr>
                <w:rFonts w:eastAsia="Arial"/>
              </w:rPr>
              <w:t>NieprawidlowyFormatDokumentu</w:t>
            </w:r>
            <w:proofErr w:type="spellEnd"/>
          </w:p>
          <w:p w:rsidR="1424ED5E" w:rsidP="00E74BD5" w:rsidRDefault="1424ED5E" w14:paraId="4FD67DC2" w14:textId="4CFA09E6">
            <w:pPr>
              <w:pStyle w:val="tabelanormalny"/>
              <w:rPr>
                <w:rFonts w:eastAsia="Arial"/>
              </w:rPr>
            </w:pPr>
          </w:p>
        </w:tc>
        <w:tc>
          <w:tcPr>
            <w:tcW w:w="1588" w:type="dxa"/>
            <w:tcBorders>
              <w:top w:val="single" w:color="auto" w:sz="6" w:space="0"/>
              <w:left w:val="single" w:color="auto" w:sz="6" w:space="0"/>
              <w:bottom w:val="single" w:color="auto" w:sz="6" w:space="0"/>
              <w:right w:val="single" w:color="auto" w:sz="6" w:space="0"/>
            </w:tcBorders>
            <w:vAlign w:val="center"/>
          </w:tcPr>
          <w:p w:rsidR="13B50482" w:rsidP="00E74BD5" w:rsidRDefault="13B50482" w14:paraId="42F1100E" w14:textId="36BBA68C">
            <w:pPr>
              <w:pStyle w:val="tabelanormalny"/>
              <w:rPr>
                <w:rFonts w:eastAsia="Arial"/>
              </w:rPr>
            </w:pPr>
            <w:r w:rsidRPr="1424ED5E">
              <w:rPr>
                <w:rFonts w:eastAsia="Arial"/>
              </w:rPr>
              <w:t xml:space="preserve">Wersja dokumentu nie jest zgodna z aktualną wersją PIK </w:t>
            </w:r>
            <w:r w:rsidRPr="1424ED5E">
              <w:rPr>
                <w:rFonts w:eastAsia="Arial"/>
              </w:rPr>
              <w:t>HL7 CDA wspieraną przez system P1</w:t>
            </w:r>
          </w:p>
        </w:tc>
        <w:tc>
          <w:tcPr>
            <w:tcW w:w="1919" w:type="dxa"/>
            <w:tcBorders>
              <w:top w:val="single" w:color="auto" w:sz="6" w:space="0"/>
              <w:left w:val="single" w:color="auto" w:sz="6" w:space="0"/>
              <w:bottom w:val="single" w:color="auto" w:sz="6" w:space="0"/>
              <w:right w:val="single" w:color="auto" w:sz="6" w:space="0"/>
            </w:tcBorders>
            <w:vAlign w:val="center"/>
          </w:tcPr>
          <w:p w:rsidR="13B50482" w:rsidP="00E74BD5" w:rsidRDefault="13B50482" w14:paraId="265E981C" w14:textId="50697F74">
            <w:pPr>
              <w:pStyle w:val="tabelanormalny"/>
              <w:rPr>
                <w:rFonts w:eastAsia="Arial"/>
              </w:rPr>
            </w:pPr>
            <w:r w:rsidRPr="1424ED5E">
              <w:rPr>
                <w:rFonts w:eastAsia="Arial"/>
              </w:rPr>
              <w:t>Przekazany dokument wskazuje na nieprawidłow</w:t>
            </w:r>
            <w:r w:rsidRPr="1424ED5E" w:rsidR="3785E68F">
              <w:rPr>
                <w:rFonts w:eastAsia="Arial"/>
              </w:rPr>
              <w:t xml:space="preserve">ą </w:t>
            </w:r>
            <w:r w:rsidRPr="1424ED5E" w:rsidR="13D2C69B">
              <w:rPr>
                <w:rFonts w:eastAsia="Arial"/>
              </w:rPr>
              <w:t>wersj</w:t>
            </w:r>
            <w:r w:rsidRPr="1424ED5E" w:rsidR="7676723C">
              <w:rPr>
                <w:rFonts w:eastAsia="Arial"/>
              </w:rPr>
              <w:t>ę</w:t>
            </w:r>
            <w:r w:rsidRPr="1424ED5E" w:rsidR="13D2C69B">
              <w:rPr>
                <w:rFonts w:eastAsia="Arial"/>
              </w:rPr>
              <w:t xml:space="preserve"> PIK</w:t>
            </w:r>
          </w:p>
        </w:tc>
      </w:tr>
      <w:tr w:rsidR="20C67C62" w:rsidTr="354A1B1D" w14:paraId="5AACD3C9"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78B1DB67" w14:textId="77777777">
            <w:pPr>
              <w:pStyle w:val="tabelanormalny"/>
              <w:rPr>
                <w:rFonts w:eastAsia="Arial"/>
              </w:rPr>
            </w:pPr>
            <w:r w:rsidRPr="366A2357">
              <w:rPr>
                <w:rFonts w:eastAsia="Arial"/>
              </w:rPr>
              <w:t>urn:csioz:p1:kod:major:BladWeryfikacji</w:t>
            </w:r>
          </w:p>
          <w:p w:rsidR="20C67C62" w:rsidP="00E74BD5" w:rsidRDefault="20C67C62" w14:paraId="2635A23F" w14:textId="40BFB1D9">
            <w:pPr>
              <w:pStyle w:val="tabelanormalny"/>
              <w:rPr>
                <w:rFonts w:eastAsia="Arial"/>
              </w:rPr>
            </w:pPr>
            <w:r w:rsidRPr="20C67C62">
              <w:rPr>
                <w:rFonts w:eastAsia="Arial"/>
              </w:rPr>
              <w:t>urn:csioz:p1:kod:minor:</w:t>
            </w:r>
            <w:r>
              <w:t>NieprawidlowaWersja</w:t>
            </w:r>
          </w:p>
        </w:tc>
        <w:tc>
          <w:tcPr>
            <w:tcW w:w="1673"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54E7C486" w14:textId="436AEC1D">
            <w:pPr>
              <w:pStyle w:val="tabelanormalny"/>
              <w:rPr>
                <w:rFonts w:eastAsia="Arial"/>
              </w:rPr>
            </w:pPr>
            <w:r w:rsidRPr="366A2357">
              <w:rPr>
                <w:rFonts w:eastAsia="Arial"/>
              </w:rPr>
              <w:t>Wskazana poprzednia wersja dokumentu nie istnieje lub ma nieprawidłowy status</w:t>
            </w:r>
          </w:p>
        </w:tc>
        <w:tc>
          <w:tcPr>
            <w:tcW w:w="2107" w:type="dxa"/>
            <w:tcBorders>
              <w:top w:val="single" w:color="auto" w:sz="6" w:space="0"/>
              <w:left w:val="single" w:color="auto" w:sz="6" w:space="0"/>
              <w:bottom w:val="single" w:color="auto" w:sz="6" w:space="0"/>
              <w:right w:val="single" w:color="auto" w:sz="6" w:space="0"/>
            </w:tcBorders>
            <w:vAlign w:val="center"/>
          </w:tcPr>
          <w:p w:rsidR="20C67C62" w:rsidP="00E74BD5" w:rsidRDefault="17769CB3" w14:paraId="02BFDE94" w14:textId="6DF9D212">
            <w:pPr>
              <w:pStyle w:val="tabelanormalny"/>
              <w:rPr>
                <w:rFonts w:eastAsia="Arial"/>
              </w:rPr>
            </w:pPr>
            <w:r w:rsidRPr="174DFDBC">
              <w:rPr>
                <w:rFonts w:eastAsia="Arial"/>
              </w:rPr>
              <w:t>W bazie danych systemu P1 nie istnieje wskazana poprzednia wersja dokumentu lub wskazana wersja ma status inny, niż OBOWIAZUJAC</w:t>
            </w:r>
            <w:r w:rsidRPr="174DFDBC" w:rsidR="5405EB49">
              <w:rPr>
                <w:rFonts w:eastAsia="Arial"/>
              </w:rPr>
              <w:t>Y</w:t>
            </w:r>
          </w:p>
        </w:tc>
      </w:tr>
      <w:tr w:rsidR="20C67C62" w:rsidTr="354A1B1D" w14:paraId="2F32EC4D"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13FEBA1E" w14:textId="77777777">
            <w:pPr>
              <w:pStyle w:val="tabelanormalny"/>
              <w:rPr>
                <w:rFonts w:eastAsia="Arial"/>
              </w:rPr>
            </w:pPr>
            <w:r w:rsidRPr="366A2357">
              <w:rPr>
                <w:rFonts w:eastAsia="Arial"/>
              </w:rPr>
              <w:t>urn:csioz:p1:kod:major:BladWeryfikacji</w:t>
            </w:r>
          </w:p>
          <w:p w:rsidR="20C67C62" w:rsidP="00E74BD5" w:rsidRDefault="20C67C62" w14:paraId="63A447F3" w14:textId="2C15E6B7">
            <w:pPr>
              <w:pStyle w:val="tabelanormalny"/>
              <w:rPr>
                <w:rFonts w:eastAsia="Arial"/>
              </w:rPr>
            </w:pPr>
            <w:r w:rsidRPr="20C67C62">
              <w:rPr>
                <w:rFonts w:eastAsia="Arial"/>
              </w:rPr>
              <w:t>urn:csioz:p1:kod:minor:</w:t>
            </w:r>
            <w:r>
              <w:t>BladWeryfikacjiBiznesowej</w:t>
            </w:r>
          </w:p>
        </w:tc>
        <w:tc>
          <w:tcPr>
            <w:tcW w:w="1673"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5FD9E597" w14:textId="1F559B73">
            <w:pPr>
              <w:pStyle w:val="tabelanormalny"/>
              <w:rPr>
                <w:rFonts w:eastAsia="Arial"/>
              </w:rPr>
            </w:pPr>
            <w:r w:rsidRPr="366A2357">
              <w:rPr>
                <w:rFonts w:eastAsia="Arial"/>
              </w:rPr>
              <w:t>Błąd weryfikacji biznesowej</w:t>
            </w:r>
          </w:p>
        </w:tc>
        <w:tc>
          <w:tcPr>
            <w:tcW w:w="2107"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14DC5B50" w14:textId="5D43D68A">
            <w:pPr>
              <w:pStyle w:val="tabelanormalny"/>
              <w:rPr>
                <w:rFonts w:eastAsia="Arial"/>
              </w:rPr>
            </w:pPr>
            <w:r w:rsidRPr="366A2357">
              <w:rPr>
                <w:rFonts w:eastAsia="Arial"/>
              </w:rPr>
              <w:t>Przekazany dokument jest niezgodny z regułami biznesowymi</w:t>
            </w:r>
          </w:p>
        </w:tc>
      </w:tr>
      <w:tr w:rsidR="354A1B1D" w:rsidTr="354A1B1D" w14:paraId="2634A799" w14:textId="77777777">
        <w:trPr>
          <w:trHeight w:val="300"/>
        </w:trPr>
        <w:tc>
          <w:tcPr>
            <w:tcW w:w="5549" w:type="dxa"/>
            <w:tcBorders>
              <w:top w:val="single" w:color="auto" w:sz="6" w:space="0"/>
              <w:left w:val="single" w:color="auto" w:sz="6" w:space="0"/>
              <w:bottom w:val="single" w:color="auto" w:sz="6" w:space="0"/>
              <w:right w:val="single" w:color="auto" w:sz="6" w:space="0"/>
            </w:tcBorders>
            <w:vAlign w:val="center"/>
          </w:tcPr>
          <w:p w:rsidR="6A944EFC" w:rsidP="00E74BD5" w:rsidRDefault="6A944EFC" w14:paraId="16D7F0FC" w14:textId="77777777">
            <w:pPr>
              <w:pStyle w:val="tabelanormalny"/>
              <w:rPr>
                <w:rFonts w:eastAsia="Arial"/>
              </w:rPr>
            </w:pPr>
            <w:r w:rsidRPr="354A1B1D">
              <w:rPr>
                <w:rFonts w:eastAsia="Arial"/>
              </w:rPr>
              <w:t>urn:csioz:p1:kod:major:BladWeryfikacji</w:t>
            </w:r>
          </w:p>
          <w:p w:rsidR="6A944EFC" w:rsidP="00E74BD5" w:rsidRDefault="6A944EFC" w14:paraId="7200B6F5" w14:textId="55C0F2AA">
            <w:pPr>
              <w:pStyle w:val="tabelanormalny"/>
              <w:rPr>
                <w:rFonts w:eastAsia="Arial"/>
              </w:rPr>
            </w:pPr>
            <w:r w:rsidRPr="354A1B1D">
              <w:rPr>
                <w:rFonts w:eastAsia="Arial"/>
              </w:rPr>
              <w:t xml:space="preserve">urn:csioz:p1:kod:minor: </w:t>
            </w:r>
            <w:proofErr w:type="spellStart"/>
            <w:r w:rsidRPr="354A1B1D">
              <w:rPr>
                <w:rFonts w:eastAsia="Arial"/>
              </w:rPr>
              <w:t>NieprawidlowyDokumentIpom</w:t>
            </w:r>
            <w:proofErr w:type="spellEnd"/>
          </w:p>
          <w:p w:rsidR="354A1B1D" w:rsidP="00E74BD5" w:rsidRDefault="354A1B1D" w14:paraId="7E7D7EA3" w14:textId="07ED5D99">
            <w:pPr>
              <w:pStyle w:val="tabelanormalny"/>
              <w:rPr>
                <w:rFonts w:eastAsia="Arial"/>
              </w:rPr>
            </w:pPr>
          </w:p>
        </w:tc>
        <w:tc>
          <w:tcPr>
            <w:tcW w:w="1588" w:type="dxa"/>
            <w:tcBorders>
              <w:top w:val="single" w:color="auto" w:sz="6" w:space="0"/>
              <w:left w:val="single" w:color="auto" w:sz="6" w:space="0"/>
              <w:bottom w:val="single" w:color="auto" w:sz="6" w:space="0"/>
              <w:right w:val="single" w:color="auto" w:sz="6" w:space="0"/>
            </w:tcBorders>
            <w:vAlign w:val="center"/>
          </w:tcPr>
          <w:p w:rsidR="69EA63D4" w:rsidP="00E74BD5" w:rsidRDefault="69EA63D4" w14:paraId="5CF17FFD" w14:textId="32F5F847">
            <w:pPr>
              <w:pStyle w:val="tabelanormalny"/>
              <w:rPr>
                <w:rFonts w:eastAsia="Arial"/>
              </w:rPr>
            </w:pPr>
            <w:r w:rsidRPr="354A1B1D">
              <w:rPr>
                <w:rFonts w:eastAsia="Arial"/>
              </w:rPr>
              <w:t>Wskazany dokument IPOM nie istnieje lub ma nieprawidłowy status</w:t>
            </w:r>
          </w:p>
        </w:tc>
        <w:tc>
          <w:tcPr>
            <w:tcW w:w="1919" w:type="dxa"/>
            <w:tcBorders>
              <w:top w:val="single" w:color="auto" w:sz="6" w:space="0"/>
              <w:left w:val="single" w:color="auto" w:sz="6" w:space="0"/>
              <w:bottom w:val="single" w:color="auto" w:sz="6" w:space="0"/>
              <w:right w:val="single" w:color="auto" w:sz="6" w:space="0"/>
            </w:tcBorders>
            <w:vAlign w:val="center"/>
          </w:tcPr>
          <w:p w:rsidR="69EA63D4" w:rsidP="00E74BD5" w:rsidRDefault="69EA63D4" w14:paraId="2215A85E" w14:textId="0EF47A8D">
            <w:pPr>
              <w:pStyle w:val="tabelanormalny"/>
              <w:rPr>
                <w:rFonts w:eastAsia="Arial"/>
              </w:rPr>
            </w:pPr>
            <w:r w:rsidRPr="354A1B1D">
              <w:rPr>
                <w:rFonts w:eastAsia="Arial"/>
              </w:rPr>
              <w:t>W bazie danych systemu P1 nie istnieje wskazany dokument indywidualnego planu opieki lub wskazana wersja ma status inny, niż OBOWIAZUJACA</w:t>
            </w:r>
          </w:p>
        </w:tc>
      </w:tr>
      <w:tr w:rsidR="20C67C62" w:rsidTr="354A1B1D" w14:paraId="52F391E5"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20C67C62" w:rsidP="00E74BD5" w:rsidRDefault="4E8AE2E6" w14:paraId="4B05C8BF" w14:textId="77777777">
            <w:pPr>
              <w:pStyle w:val="tabelanormalny"/>
              <w:rPr>
                <w:rFonts w:eastAsia="Arial"/>
                <w:lang w:val="en-US"/>
                <w:rPrChange w:author="Autor" w:id="327">
                  <w:rPr>
                    <w:rFonts w:eastAsia="Arial"/>
                  </w:rPr>
                </w:rPrChange>
              </w:rPr>
            </w:pPr>
            <w:r w:rsidRPr="00C22482">
              <w:rPr>
                <w:rFonts w:eastAsia="Arial"/>
                <w:lang w:val="en-US"/>
                <w:rPrChange w:author="Autor" w:id="328">
                  <w:rPr>
                    <w:rFonts w:eastAsia="Arial"/>
                  </w:rPr>
                </w:rPrChange>
              </w:rPr>
              <w:t>urn:csioz:p1:kod:major:Blad</w:t>
            </w:r>
          </w:p>
          <w:p w:rsidR="20C67C62" w:rsidP="00E74BD5" w:rsidRDefault="4E8AE2E6" w14:paraId="20A265F7" w14:textId="77777777">
            <w:pPr>
              <w:pStyle w:val="tabelanormalny"/>
            </w:pPr>
            <w:r w:rsidRPr="366A2357">
              <w:rPr>
                <w:rFonts w:eastAsia="Arial"/>
              </w:rPr>
              <w:t>urn:csioz:p1:kod:minor:DuplikatIdentyfikatoraDokumentu</w:t>
            </w:r>
          </w:p>
        </w:tc>
        <w:tc>
          <w:tcPr>
            <w:tcW w:w="1673" w:type="dxa"/>
            <w:tcBorders>
              <w:top w:val="single" w:color="auto" w:sz="6" w:space="0"/>
              <w:left w:val="single" w:color="auto" w:sz="6" w:space="0"/>
              <w:bottom w:val="single" w:color="auto" w:sz="6" w:space="0"/>
              <w:right w:val="single" w:color="auto" w:sz="6" w:space="0"/>
            </w:tcBorders>
            <w:vAlign w:val="center"/>
          </w:tcPr>
          <w:p w:rsidR="20C67C62" w:rsidP="00E74BD5" w:rsidRDefault="7C36C1A7" w14:paraId="697935DB" w14:textId="47C0B65B">
            <w:pPr>
              <w:pStyle w:val="tabelanormalny"/>
              <w:rPr>
                <w:rFonts w:eastAsia="Arial"/>
              </w:rPr>
            </w:pPr>
            <w:r w:rsidRPr="366A2357">
              <w:rPr>
                <w:rFonts w:eastAsia="Arial"/>
              </w:rPr>
              <w:t>W systemie istnieje już dokument o takim samym identyfikatorz</w:t>
            </w:r>
            <w:r w:rsidRPr="366A2357">
              <w:rPr>
                <w:rFonts w:eastAsia="Arial"/>
              </w:rPr>
              <w:t>e lub identyfikatorze zbioru wersji</w:t>
            </w:r>
          </w:p>
        </w:tc>
        <w:tc>
          <w:tcPr>
            <w:tcW w:w="2107"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24FFC2F8" w14:textId="77777777">
            <w:pPr>
              <w:pStyle w:val="tabelanormalny"/>
              <w:rPr>
                <w:rFonts w:eastAsia="Arial"/>
              </w:rPr>
            </w:pPr>
            <w:r w:rsidRPr="366A2357">
              <w:rPr>
                <w:rFonts w:eastAsia="Arial"/>
              </w:rPr>
              <w:t xml:space="preserve">W bazie danych systemu P1 istnieje już dokument o identycznym </w:t>
            </w:r>
            <w:r w:rsidRPr="366A2357">
              <w:rPr>
                <w:rFonts w:eastAsia="Arial"/>
              </w:rPr>
              <w:t>identyfikatorze biznesowym, jak w przekazanym dokumencie</w:t>
            </w:r>
          </w:p>
        </w:tc>
      </w:tr>
      <w:tr w:rsidR="20C67C62" w:rsidTr="354A1B1D" w14:paraId="5D794A70"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20C67C62" w:rsidP="00E74BD5" w:rsidRDefault="6E109B9D" w14:paraId="3C288E9F" w14:textId="529DAF69">
            <w:pPr>
              <w:pStyle w:val="tabelanormalny"/>
              <w:rPr>
                <w:rFonts w:eastAsia="Arial"/>
                <w:lang w:val="en-US"/>
                <w:rPrChange w:author="Autor" w:id="329">
                  <w:rPr>
                    <w:rFonts w:eastAsia="Arial"/>
                  </w:rPr>
                </w:rPrChange>
              </w:rPr>
            </w:pPr>
            <w:r w:rsidRPr="00C22482">
              <w:rPr>
                <w:rFonts w:eastAsia="Arial"/>
                <w:lang w:val="en-US"/>
                <w:rPrChange w:author="Autor" w:id="330">
                  <w:rPr>
                    <w:rFonts w:eastAsia="Arial"/>
                  </w:rPr>
                </w:rPrChange>
              </w:rPr>
              <w:t>urn:csioz:p1:kod:major:Blad</w:t>
            </w:r>
          </w:p>
          <w:p w:rsidR="20C67C62" w:rsidP="00E74BD5" w:rsidRDefault="6E109B9D" w14:paraId="35C60FBB" w14:textId="111B72D1">
            <w:pPr>
              <w:pStyle w:val="tabelanormalny"/>
              <w:rPr>
                <w:rFonts w:eastAsia="Arial"/>
              </w:rPr>
            </w:pPr>
            <w:r w:rsidRPr="6256D9BE">
              <w:rPr>
                <w:rFonts w:eastAsia="Arial"/>
              </w:rPr>
              <w:t>urn:csioz:p1:kod:minor:BladWewnetrzny</w:t>
            </w:r>
          </w:p>
          <w:p w:rsidR="20C67C62" w:rsidP="00E74BD5" w:rsidRDefault="20C67C62" w14:paraId="2599CF19" w14:textId="6C4A46B6">
            <w:pPr>
              <w:pStyle w:val="tabelanormalny"/>
              <w:rPr>
                <w:rFonts w:eastAsia="Arial"/>
              </w:rPr>
            </w:pPr>
          </w:p>
        </w:tc>
        <w:tc>
          <w:tcPr>
            <w:tcW w:w="1673"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38DD2F94" w14:textId="77777777">
            <w:pPr>
              <w:pStyle w:val="tabelanormalny"/>
              <w:rPr>
                <w:rFonts w:eastAsia="Arial"/>
              </w:rPr>
            </w:pPr>
            <w:r w:rsidRPr="366A2357">
              <w:rPr>
                <w:rFonts w:eastAsia="Arial"/>
              </w:rPr>
              <w:t>Błąd wewnętrzny</w:t>
            </w:r>
          </w:p>
        </w:tc>
        <w:tc>
          <w:tcPr>
            <w:tcW w:w="2107"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32FC920A" w14:textId="77777777">
            <w:pPr>
              <w:pStyle w:val="tabelanormalny"/>
              <w:rPr>
                <w:rFonts w:eastAsia="Arial"/>
              </w:rPr>
            </w:pPr>
            <w:r w:rsidRPr="366A2357">
              <w:rPr>
                <w:rFonts w:eastAsia="Arial"/>
              </w:rPr>
              <w:t>Wystąpił błąd wewnętrzny, który uniemożliwił wykonanie usługi</w:t>
            </w:r>
          </w:p>
        </w:tc>
      </w:tr>
    </w:tbl>
    <w:p w:rsidR="20C67C62" w:rsidP="20C67C62" w:rsidRDefault="20C67C62" w14:paraId="2F30FC66" w14:textId="06B6C6D2"/>
    <w:p w:rsidR="6A47863F" w:rsidP="00383E1D" w:rsidRDefault="76F81336" w14:paraId="32D22FE1" w14:textId="6C227A6C">
      <w:pPr>
        <w:pStyle w:val="Nagwek3"/>
      </w:pPr>
      <w:bookmarkStart w:name="_Toc133496060" w:id="331"/>
      <w:r>
        <w:t>Operacja</w:t>
      </w:r>
      <w:r w:rsidR="5405010B">
        <w:t xml:space="preserve"> </w:t>
      </w:r>
      <w:proofErr w:type="spellStart"/>
      <w:r w:rsidR="50AD0608">
        <w:t>odczytAktualnegoHarmonogramuPlanuOpiekiMedycznej</w:t>
      </w:r>
      <w:bookmarkEnd w:id="331"/>
      <w:proofErr w:type="spellEnd"/>
    </w:p>
    <w:p w:rsidR="10F06395" w:rsidP="20C67C62" w:rsidRDefault="10F06395" w14:paraId="6BCF2B8C" w14:textId="6F1B6005">
      <w:pPr>
        <w:spacing w:line="276" w:lineRule="auto"/>
      </w:pPr>
      <w:r>
        <w:t xml:space="preserve">Operacja pozwala na odczytanie z systemu P1 wskazanego identyfikatorem </w:t>
      </w:r>
      <w:r w:rsidR="702C98E5">
        <w:t>zbioru wersji</w:t>
      </w:r>
      <w:r w:rsidR="219588A5">
        <w:t xml:space="preserve"> aktualnie obowiązującego </w:t>
      </w:r>
      <w:r>
        <w:t>dokumentu</w:t>
      </w:r>
      <w:r w:rsidR="005CCBB5">
        <w:t xml:space="preserve"> Harmonogramu</w:t>
      </w:r>
      <w:r>
        <w:t xml:space="preserve"> Indywidualnego Planu Opieki Medycznej.</w:t>
      </w:r>
    </w:p>
    <w:p w:rsidR="10F06395" w:rsidP="20C67C62" w:rsidRDefault="6A61E2F5" w14:paraId="755AA645" w14:textId="7CA3B7AA">
      <w:pPr>
        <w:spacing w:line="276" w:lineRule="auto"/>
      </w:pPr>
      <w:r>
        <w:t xml:space="preserve">Usługodawca w zapytaniu przekazuje identyfikator OID </w:t>
      </w:r>
      <w:r w:rsidR="5D04FA86">
        <w:t>zbioru wersji</w:t>
      </w:r>
      <w:r w:rsidR="46E65816">
        <w:t xml:space="preserve"> </w:t>
      </w:r>
      <w:r w:rsidR="6566786D">
        <w:t>I</w:t>
      </w:r>
      <w:r w:rsidR="5D04FA86">
        <w:t xml:space="preserve">ndywidualnego </w:t>
      </w:r>
      <w:r w:rsidR="40DEE16C">
        <w:t>P</w:t>
      </w:r>
      <w:r w:rsidR="5D04FA86">
        <w:t xml:space="preserve">lanu </w:t>
      </w:r>
      <w:r w:rsidR="2ADB0403">
        <w:t>O</w:t>
      </w:r>
      <w:r w:rsidR="5D04FA86">
        <w:t xml:space="preserve">pieki </w:t>
      </w:r>
      <w:r w:rsidR="3BF5A8CC">
        <w:t>M</w:t>
      </w:r>
      <w:r w:rsidR="5D04FA86">
        <w:t>edycznej</w:t>
      </w:r>
      <w:r w:rsidR="689DAF45">
        <w:t xml:space="preserve"> </w:t>
      </w:r>
      <w:r w:rsidR="600FC115">
        <w:t xml:space="preserve">dla </w:t>
      </w:r>
      <w:r w:rsidR="689DAF45">
        <w:t>Harmonogram</w:t>
      </w:r>
      <w:r w:rsidR="340C4E2A">
        <w:t>u</w:t>
      </w:r>
      <w:r w:rsidR="689DAF45">
        <w:t>,</w:t>
      </w:r>
      <w:r>
        <w:t xml:space="preserve"> który ma zostać odczytany</w:t>
      </w:r>
      <w:r w:rsidR="56931ABF">
        <w:t>.</w:t>
      </w:r>
    </w:p>
    <w:p w:rsidR="10F06395" w:rsidP="20C67C62" w:rsidRDefault="6A61E2F5" w14:paraId="26774F0B" w14:textId="3EEB5C7B">
      <w:pPr>
        <w:spacing w:line="276" w:lineRule="auto"/>
      </w:pPr>
      <w:r>
        <w:t xml:space="preserve">W odpowiedzi do Usługodawcy zwracana jest treść dokumentu </w:t>
      </w:r>
      <w:r w:rsidR="0E744A18">
        <w:t xml:space="preserve">Harmonogramu </w:t>
      </w:r>
      <w:r>
        <w:t>Indywidualnego Planu Opieki Medycznej w formacie HL7 CDA.</w:t>
      </w:r>
    </w:p>
    <w:p w:rsidR="5A327448" w:rsidP="366A2357" w:rsidRDefault="5A327448" w14:paraId="3BB78B5B" w14:textId="7FBE1914">
      <w:pPr>
        <w:spacing w:line="276" w:lineRule="auto"/>
      </w:pPr>
      <w:r>
        <w:t>W przypadku</w:t>
      </w:r>
      <w:r w:rsidR="073B1F1F">
        <w:t>,</w:t>
      </w:r>
      <w:r>
        <w:t xml:space="preserve"> gdyby istniała nowsza wersja Indywidualnego Planu Opieki Medycznej niż</w:t>
      </w:r>
      <w:r w:rsidR="27961BD3">
        <w:t xml:space="preserve"> ta do której odnosi się </w:t>
      </w:r>
      <w:r w:rsidR="1561A38E">
        <w:t xml:space="preserve">aktualny </w:t>
      </w:r>
      <w:r w:rsidR="27961BD3">
        <w:t>Harmonogram</w:t>
      </w:r>
      <w:r w:rsidR="4D76A889">
        <w:t>,</w:t>
      </w:r>
      <w:r w:rsidR="27961BD3">
        <w:t xml:space="preserve"> zwrócony zostanie również identyfikator dokumentu aktualnego Indywidualnego Planu Opieki Medycznej.</w:t>
      </w:r>
    </w:p>
    <w:p w:rsidR="10F06395" w:rsidP="20C67C62" w:rsidRDefault="6A61E2F5" w14:paraId="58882BB9" w14:textId="2924B45F">
      <w:pPr>
        <w:spacing w:line="276" w:lineRule="auto"/>
      </w:pPr>
      <w:r>
        <w:t xml:space="preserve">Odpowiedź do Usługodawcy zawiera również obiekt klasy </w:t>
      </w:r>
      <w:proofErr w:type="spellStart"/>
      <w:r>
        <w:t>WynikOperacji</w:t>
      </w:r>
      <w:proofErr w:type="spellEnd"/>
      <w:r>
        <w:t>, który określa ogólny wynik wykonania operacji odczytu dokumentu.</w:t>
      </w:r>
    </w:p>
    <w:p w:rsidR="10F06395" w:rsidP="20C67C62" w:rsidRDefault="6A61E2F5" w14:paraId="7954939E" w14:textId="77777777">
      <w:pPr>
        <w:pStyle w:val="Nagwek4"/>
      </w:pPr>
      <w:r>
        <w:t>Komunikaty / błędy biznesowe</w:t>
      </w:r>
    </w:p>
    <w:p w:rsidR="10F06395" w:rsidP="00D40EF8" w:rsidRDefault="10F06395" w14:paraId="31338AFA" w14:textId="1EF311E9">
      <w:pPr>
        <w:pStyle w:val="Legenda"/>
      </w:pPr>
      <w:bookmarkStart w:name="_Toc130477137" w:id="332"/>
      <w:r>
        <w:t xml:space="preserve">Tabela </w:t>
      </w:r>
      <w:r>
        <w:fldChar w:fldCharType="begin"/>
      </w:r>
      <w:r>
        <w:instrText>SEQ Tabela \* ARABIC</w:instrText>
      </w:r>
      <w:r>
        <w:fldChar w:fldCharType="separate"/>
      </w:r>
      <w:r w:rsidRPr="39BE9850">
        <w:rPr>
          <w:noProof/>
        </w:rPr>
        <w:t>4</w:t>
      </w:r>
      <w:r>
        <w:fldChar w:fldCharType="end"/>
      </w:r>
      <w:r>
        <w:t xml:space="preserve"> Komunikaty z operacji </w:t>
      </w:r>
      <w:proofErr w:type="spellStart"/>
      <w:r>
        <w:t>odczyt</w:t>
      </w:r>
      <w:r w:rsidR="020FF256">
        <w:t>AktualnegoHarmonogramu</w:t>
      </w:r>
      <w:r>
        <w:t>PlanuOpiekiMedycznej</w:t>
      </w:r>
      <w:bookmarkEnd w:id="332"/>
      <w:proofErr w:type="spellEnd"/>
    </w:p>
    <w:tbl>
      <w:tblPr>
        <w:tblW w:w="9045" w:type="dxa"/>
        <w:tblLook w:val="04A0" w:firstRow="1" w:lastRow="0" w:firstColumn="1" w:lastColumn="0" w:noHBand="0" w:noVBand="1"/>
      </w:tblPr>
      <w:tblGrid>
        <w:gridCol w:w="5265"/>
        <w:gridCol w:w="1725"/>
        <w:gridCol w:w="2055"/>
      </w:tblGrid>
      <w:tr w:rsidR="20C67C62" w:rsidTr="00862164" w14:paraId="65BDC72B" w14:textId="77777777">
        <w:trPr>
          <w:trHeight w:val="300"/>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20C67C62" w:rsidP="00E74BD5" w:rsidRDefault="4E8AE2E6" w14:paraId="4D4C43F4" w14:textId="77777777">
            <w:pPr>
              <w:pStyle w:val="Tabelanagwekdolewej"/>
              <w:rPr>
                <w:rFonts w:eastAsia="Arial"/>
              </w:rPr>
            </w:pPr>
            <w:r w:rsidRPr="366A2357">
              <w:rPr>
                <w:rFonts w:eastAsia="Arial"/>
              </w:rPr>
              <w:t xml:space="preserve">Kod komunikatu / błędu </w:t>
            </w:r>
          </w:p>
        </w:tc>
        <w:tc>
          <w:tcPr>
            <w:tcW w:w="172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20C67C62" w:rsidP="00E74BD5" w:rsidRDefault="4E8AE2E6" w14:paraId="3DC08361" w14:textId="77777777">
            <w:pPr>
              <w:pStyle w:val="Tabelanagwekdolewej"/>
              <w:rPr>
                <w:rFonts w:eastAsia="Arial"/>
              </w:rPr>
            </w:pPr>
            <w:r w:rsidRPr="366A2357">
              <w:rPr>
                <w:rFonts w:eastAsia="Arial"/>
              </w:rPr>
              <w:t>Opis słowny</w:t>
            </w:r>
          </w:p>
        </w:tc>
        <w:tc>
          <w:tcPr>
            <w:tcW w:w="205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20C67C62" w:rsidP="00E74BD5" w:rsidRDefault="4E8AE2E6" w14:paraId="7999D667" w14:textId="77777777">
            <w:pPr>
              <w:pStyle w:val="Tabelanagwekdolewej"/>
              <w:rPr>
                <w:rFonts w:eastAsia="Arial"/>
              </w:rPr>
            </w:pPr>
            <w:r w:rsidRPr="366A2357">
              <w:rPr>
                <w:rFonts w:eastAsia="Arial"/>
              </w:rPr>
              <w:t>Znaczenie</w:t>
            </w:r>
          </w:p>
        </w:tc>
      </w:tr>
      <w:tr w:rsidR="20C67C62" w:rsidTr="00862164" w14:paraId="02A9A959"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20C67C62" w:rsidP="00E74BD5" w:rsidRDefault="4E8AE2E6" w14:paraId="088C8F98" w14:textId="77777777">
            <w:pPr>
              <w:pStyle w:val="tabelanormalny"/>
              <w:rPr>
                <w:rFonts w:eastAsia="Arial"/>
                <w:lang w:val="en-US"/>
                <w:rPrChange w:author="Autor" w:id="333">
                  <w:rPr>
                    <w:rFonts w:eastAsia="Arial"/>
                  </w:rPr>
                </w:rPrChange>
              </w:rPr>
            </w:pPr>
            <w:r w:rsidRPr="00C22482">
              <w:rPr>
                <w:rFonts w:eastAsia="Arial"/>
                <w:lang w:val="en-US"/>
                <w:rPrChange w:author="Autor" w:id="334">
                  <w:rPr>
                    <w:rFonts w:eastAsia="Arial"/>
                  </w:rPr>
                </w:rPrChange>
              </w:rPr>
              <w:t>urn:csioz:p1:kod:major:Sukces</w:t>
            </w:r>
          </w:p>
        </w:tc>
        <w:tc>
          <w:tcPr>
            <w:tcW w:w="172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09DEF4A9" w14:textId="77777777">
            <w:pPr>
              <w:pStyle w:val="tabelanormalny"/>
              <w:rPr>
                <w:rFonts w:eastAsia="Arial"/>
              </w:rPr>
            </w:pPr>
            <w:r w:rsidRPr="366A2357">
              <w:rPr>
                <w:rFonts w:eastAsia="Arial"/>
              </w:rPr>
              <w:t>Operacja wykonana prawidłowo</w:t>
            </w:r>
          </w:p>
        </w:tc>
        <w:tc>
          <w:tcPr>
            <w:tcW w:w="205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7612B2B2" w14:textId="77777777">
            <w:pPr>
              <w:pStyle w:val="tabelanormalny"/>
              <w:rPr>
                <w:rFonts w:eastAsia="Arial"/>
              </w:rPr>
            </w:pPr>
            <w:r w:rsidRPr="366A2357">
              <w:rPr>
                <w:rFonts w:eastAsia="Arial"/>
              </w:rPr>
              <w:t>Zwrócono treść dokumentu</w:t>
            </w:r>
          </w:p>
        </w:tc>
      </w:tr>
      <w:tr w:rsidR="366A2357" w:rsidTr="00862164" w14:paraId="4B93CCEB"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6649A538" w:rsidP="00E74BD5" w:rsidRDefault="6649A538" w14:paraId="252253BC" w14:textId="4E763957">
            <w:pPr>
              <w:pStyle w:val="tabelanormalny"/>
              <w:rPr>
                <w:rFonts w:eastAsia="Arial"/>
                <w:lang w:val="en-US"/>
                <w:rPrChange w:author="Autor" w:id="335">
                  <w:rPr>
                    <w:rFonts w:eastAsia="Arial"/>
                  </w:rPr>
                </w:rPrChange>
              </w:rPr>
            </w:pPr>
            <w:r w:rsidRPr="00C22482">
              <w:rPr>
                <w:rFonts w:eastAsia="Arial"/>
                <w:lang w:val="en-US"/>
                <w:rPrChange w:author="Autor" w:id="336">
                  <w:rPr>
                    <w:rFonts w:eastAsia="Arial"/>
                  </w:rPr>
                </w:rPrChange>
              </w:rPr>
              <w:t>urn:csioz:p1:kod:major:Sukces</w:t>
            </w:r>
          </w:p>
          <w:p w:rsidR="6649A538" w:rsidP="00E74BD5" w:rsidRDefault="48556444" w14:paraId="22ADA23D" w14:textId="36B2C011">
            <w:pPr>
              <w:pStyle w:val="tabelanormalny"/>
              <w:rPr>
                <w:rFonts w:eastAsia="Arial"/>
              </w:rPr>
            </w:pPr>
            <w:r w:rsidRPr="42C07A14">
              <w:rPr>
                <w:rFonts w:eastAsia="Arial"/>
              </w:rPr>
              <w:t>urn:csioz:p1:kod:minor:IstniejeNowszaWersjaIpom</w:t>
            </w:r>
          </w:p>
          <w:p w:rsidR="366A2357" w:rsidP="00E74BD5" w:rsidRDefault="366A2357" w14:paraId="7C1408FE" w14:textId="1D2BA445">
            <w:pPr>
              <w:pStyle w:val="tabelanormalny"/>
              <w:rPr>
                <w:rFonts w:eastAsia="Arial"/>
              </w:rPr>
            </w:pPr>
          </w:p>
        </w:tc>
        <w:tc>
          <w:tcPr>
            <w:tcW w:w="1725" w:type="dxa"/>
            <w:tcBorders>
              <w:top w:val="single" w:color="auto" w:sz="6" w:space="0"/>
              <w:left w:val="single" w:color="auto" w:sz="6" w:space="0"/>
              <w:bottom w:val="single" w:color="auto" w:sz="6" w:space="0"/>
              <w:right w:val="single" w:color="auto" w:sz="6" w:space="0"/>
            </w:tcBorders>
            <w:vAlign w:val="center"/>
          </w:tcPr>
          <w:p w:rsidR="6649A538" w:rsidP="00E74BD5" w:rsidRDefault="6649A538" w14:paraId="4258BA89" w14:textId="7DB7FEF6">
            <w:pPr>
              <w:pStyle w:val="tabelanormalny"/>
              <w:rPr>
                <w:rFonts w:eastAsia="Arial"/>
              </w:rPr>
            </w:pPr>
            <w:r w:rsidRPr="366A2357">
              <w:rPr>
                <w:rFonts w:eastAsia="Arial"/>
              </w:rPr>
              <w:t xml:space="preserve">Istnieje nowsza wersja </w:t>
            </w:r>
            <w:r w:rsidRPr="366A2357">
              <w:rPr>
                <w:rFonts w:eastAsia="Arial"/>
              </w:rPr>
              <w:t>dokumentu IPOM</w:t>
            </w:r>
          </w:p>
        </w:tc>
        <w:tc>
          <w:tcPr>
            <w:tcW w:w="2055" w:type="dxa"/>
            <w:tcBorders>
              <w:top w:val="single" w:color="auto" w:sz="6" w:space="0"/>
              <w:left w:val="single" w:color="auto" w:sz="6" w:space="0"/>
              <w:bottom w:val="single" w:color="auto" w:sz="6" w:space="0"/>
              <w:right w:val="single" w:color="auto" w:sz="6" w:space="0"/>
            </w:tcBorders>
            <w:vAlign w:val="center"/>
          </w:tcPr>
          <w:p w:rsidR="6649A538" w:rsidP="00E74BD5" w:rsidRDefault="6649A538" w14:paraId="2DB7608E" w14:textId="57A4BBFD">
            <w:pPr>
              <w:pStyle w:val="tabelanormalny"/>
              <w:rPr>
                <w:rFonts w:eastAsia="Arial"/>
              </w:rPr>
            </w:pPr>
            <w:r w:rsidRPr="366A2357">
              <w:rPr>
                <w:rFonts w:eastAsia="Arial"/>
              </w:rPr>
              <w:t xml:space="preserve">Dla aktualnego harmonogramu </w:t>
            </w:r>
            <w:r w:rsidRPr="366A2357">
              <w:rPr>
                <w:rFonts w:eastAsia="Arial"/>
              </w:rPr>
              <w:t>istnieje już nowsza wersja IPOM</w:t>
            </w:r>
          </w:p>
        </w:tc>
      </w:tr>
      <w:tr w:rsidR="20C67C62" w:rsidTr="00862164" w14:paraId="231D2969"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20C67C62" w:rsidP="00E74BD5" w:rsidRDefault="4E8AE2E6" w14:paraId="178CE9B4" w14:textId="77777777">
            <w:pPr>
              <w:pStyle w:val="tabelanormalny"/>
              <w:rPr>
                <w:rFonts w:eastAsia="Arial"/>
                <w:lang w:val="en-US"/>
                <w:rPrChange w:author="Autor" w:id="337">
                  <w:rPr>
                    <w:rFonts w:eastAsia="Arial"/>
                  </w:rPr>
                </w:rPrChange>
              </w:rPr>
            </w:pPr>
            <w:r w:rsidRPr="00C22482">
              <w:rPr>
                <w:rFonts w:eastAsia="Arial"/>
                <w:lang w:val="en-US"/>
                <w:rPrChange w:author="Autor" w:id="338">
                  <w:rPr>
                    <w:rFonts w:eastAsia="Arial"/>
                  </w:rPr>
                </w:rPrChange>
              </w:rPr>
              <w:t>urn:csioz:p1:kod:major:Blad</w:t>
            </w:r>
          </w:p>
          <w:p w:rsidR="20C67C62" w:rsidP="00E74BD5" w:rsidRDefault="4E8AE2E6" w14:paraId="2A4CAD6A" w14:textId="77777777">
            <w:pPr>
              <w:pStyle w:val="tabelanormalny"/>
            </w:pPr>
            <w:r w:rsidRPr="366A2357">
              <w:rPr>
                <w:rFonts w:eastAsia="Arial"/>
              </w:rPr>
              <w:t>urn:csioz:p1:kod:minor:BrakDanych</w:t>
            </w:r>
          </w:p>
        </w:tc>
        <w:tc>
          <w:tcPr>
            <w:tcW w:w="1725" w:type="dxa"/>
            <w:tcBorders>
              <w:top w:val="single" w:color="auto" w:sz="6" w:space="0"/>
              <w:left w:val="single" w:color="auto" w:sz="6" w:space="0"/>
              <w:bottom w:val="single" w:color="auto" w:sz="6" w:space="0"/>
              <w:right w:val="single" w:color="auto" w:sz="6" w:space="0"/>
            </w:tcBorders>
            <w:vAlign w:val="center"/>
          </w:tcPr>
          <w:p w:rsidR="20C67C62" w:rsidP="00E74BD5" w:rsidRDefault="60DF50D4" w14:paraId="10177498" w14:textId="75939149">
            <w:pPr>
              <w:pStyle w:val="tabelanormalny"/>
            </w:pPr>
            <w:r w:rsidRPr="366A2357">
              <w:rPr>
                <w:rFonts w:eastAsia="Arial"/>
              </w:rPr>
              <w:t>Brak danych</w:t>
            </w:r>
          </w:p>
        </w:tc>
        <w:tc>
          <w:tcPr>
            <w:tcW w:w="205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7AB9568D" w14:textId="77777777">
            <w:pPr>
              <w:pStyle w:val="tabelanormalny"/>
            </w:pPr>
            <w:r w:rsidRPr="366A2357">
              <w:rPr>
                <w:rFonts w:eastAsia="Arial"/>
              </w:rPr>
              <w:t>W bazie danych systemu P1 nie istnieje dokument o wskazanym w żądaniu identyfikatorze</w:t>
            </w:r>
          </w:p>
        </w:tc>
      </w:tr>
      <w:tr w:rsidR="20C67C62" w:rsidTr="00862164" w14:paraId="43737805"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7B7457D5" w14:textId="77777777">
            <w:pPr>
              <w:pStyle w:val="tabelanormalny"/>
              <w:rPr>
                <w:rFonts w:eastAsia="Arial"/>
              </w:rPr>
            </w:pPr>
            <w:r w:rsidRPr="366A2357">
              <w:rPr>
                <w:rFonts w:eastAsia="Arial"/>
              </w:rPr>
              <w:t>urn:csioz:p1:kod:major:BladOdczytu</w:t>
            </w:r>
          </w:p>
          <w:p w:rsidR="20C67C62" w:rsidP="00E74BD5" w:rsidRDefault="4E8AE2E6" w14:paraId="34ADA323" w14:textId="18B3658B">
            <w:pPr>
              <w:pStyle w:val="tabelanormalny"/>
              <w:rPr>
                <w:rFonts w:eastAsia="Arial"/>
              </w:rPr>
            </w:pPr>
            <w:r w:rsidRPr="366A2357">
              <w:rPr>
                <w:rFonts w:eastAsia="Arial"/>
              </w:rPr>
              <w:t>urn:csioz:p1:kod:minor:BrakDostepu</w:t>
            </w:r>
          </w:p>
        </w:tc>
        <w:tc>
          <w:tcPr>
            <w:tcW w:w="172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291A1670" w14:textId="354B531F">
            <w:pPr>
              <w:pStyle w:val="tabelanormalny"/>
              <w:rPr>
                <w:rFonts w:eastAsia="Arial"/>
              </w:rPr>
            </w:pPr>
            <w:r w:rsidRPr="366A2357">
              <w:rPr>
                <w:rFonts w:eastAsia="Arial"/>
              </w:rPr>
              <w:t>Brak uprawnień wykonania operacji na obiekcie lub obiekt jest zablokowany.</w:t>
            </w:r>
          </w:p>
        </w:tc>
        <w:tc>
          <w:tcPr>
            <w:tcW w:w="205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6DEA64F6" w14:textId="25C0ACFF">
            <w:pPr>
              <w:pStyle w:val="tabelanormalny"/>
              <w:rPr>
                <w:rFonts w:eastAsia="Arial"/>
              </w:rPr>
            </w:pPr>
            <w:r w:rsidRPr="366A2357">
              <w:rPr>
                <w:rFonts w:eastAsia="Arial"/>
              </w:rPr>
              <w:t>Użytkownik wywołujący operację nie ma uprawnień dostępu do dokumentu</w:t>
            </w:r>
          </w:p>
        </w:tc>
      </w:tr>
      <w:tr w:rsidR="20C67C62" w:rsidTr="00862164" w14:paraId="6D7530D5"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20C67C62" w:rsidP="00E74BD5" w:rsidRDefault="4E8AE2E6" w14:paraId="299809AF" w14:textId="529DAF69">
            <w:pPr>
              <w:pStyle w:val="tabelanormalny"/>
              <w:rPr>
                <w:rFonts w:eastAsia="Arial"/>
                <w:lang w:val="en-US"/>
                <w:rPrChange w:author="Autor" w:id="339">
                  <w:rPr>
                    <w:rFonts w:eastAsia="Arial"/>
                  </w:rPr>
                </w:rPrChange>
              </w:rPr>
            </w:pPr>
            <w:r w:rsidRPr="00C22482">
              <w:rPr>
                <w:rFonts w:eastAsia="Arial"/>
                <w:lang w:val="en-US"/>
                <w:rPrChange w:author="Autor" w:id="340">
                  <w:rPr>
                    <w:rFonts w:eastAsia="Arial"/>
                  </w:rPr>
                </w:rPrChange>
              </w:rPr>
              <w:t>urn:csioz:p1:kod:major:Blad</w:t>
            </w:r>
          </w:p>
          <w:p w:rsidR="20C67C62" w:rsidP="00E74BD5" w:rsidRDefault="53D31470" w14:paraId="7DC2CEF0" w14:textId="65107099">
            <w:pPr>
              <w:pStyle w:val="tabelanormalny"/>
              <w:rPr>
                <w:rFonts w:eastAsia="Arial"/>
              </w:rPr>
            </w:pPr>
            <w:r w:rsidRPr="6256D9BE">
              <w:rPr>
                <w:rFonts w:eastAsia="Arial"/>
              </w:rPr>
              <w:t>urn:csioz:p1:kod:minor:BladWewnetrzny</w:t>
            </w:r>
          </w:p>
          <w:p w:rsidR="20C67C62" w:rsidP="00E74BD5" w:rsidRDefault="20C67C62" w14:paraId="617D5EB8" w14:textId="2033CB4F">
            <w:pPr>
              <w:pStyle w:val="tabelanormalny"/>
              <w:rPr>
                <w:rFonts w:eastAsia="Arial"/>
              </w:rPr>
            </w:pPr>
          </w:p>
        </w:tc>
        <w:tc>
          <w:tcPr>
            <w:tcW w:w="172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4ED55BE3" w14:textId="77777777">
            <w:pPr>
              <w:pStyle w:val="tabelanormalny"/>
              <w:rPr>
                <w:rFonts w:eastAsia="Arial"/>
              </w:rPr>
            </w:pPr>
            <w:r w:rsidRPr="366A2357">
              <w:rPr>
                <w:rFonts w:eastAsia="Arial"/>
              </w:rPr>
              <w:t>Błąd wewnętrzny</w:t>
            </w:r>
          </w:p>
        </w:tc>
        <w:tc>
          <w:tcPr>
            <w:tcW w:w="2055" w:type="dxa"/>
            <w:tcBorders>
              <w:top w:val="single" w:color="auto" w:sz="6" w:space="0"/>
              <w:left w:val="single" w:color="auto" w:sz="6" w:space="0"/>
              <w:bottom w:val="single" w:color="auto" w:sz="6" w:space="0"/>
              <w:right w:val="single" w:color="auto" w:sz="6" w:space="0"/>
            </w:tcBorders>
            <w:vAlign w:val="center"/>
          </w:tcPr>
          <w:p w:rsidR="20C67C62" w:rsidP="00E74BD5" w:rsidRDefault="4E8AE2E6" w14:paraId="2BCB9B04" w14:textId="77777777">
            <w:pPr>
              <w:pStyle w:val="tabelanormalny"/>
              <w:rPr>
                <w:rFonts w:eastAsia="Arial"/>
              </w:rPr>
            </w:pPr>
            <w:r w:rsidRPr="366A2357">
              <w:rPr>
                <w:rFonts w:eastAsia="Arial"/>
              </w:rPr>
              <w:t>Wystąpił błąd wewnętrzny, który uniemożliwił wykonanie usługi</w:t>
            </w:r>
          </w:p>
        </w:tc>
      </w:tr>
    </w:tbl>
    <w:p w:rsidR="20C67C62" w:rsidP="20C67C62" w:rsidRDefault="20C67C62" w14:paraId="00B7BD30" w14:textId="549C78FD"/>
    <w:p w:rsidR="20C67C62" w:rsidP="20C67C62" w:rsidRDefault="20C67C62" w14:paraId="51645D01" w14:textId="5809507A"/>
    <w:p w:rsidR="20C67C62" w:rsidP="00383E1D" w:rsidRDefault="5DC5AB5F" w14:paraId="3990C9D5" w14:textId="7024577B">
      <w:pPr>
        <w:pStyle w:val="Nagwek3"/>
      </w:pPr>
      <w:bookmarkStart w:name="_Toc133496061" w:id="341"/>
      <w:r>
        <w:t xml:space="preserve">Operacja </w:t>
      </w:r>
      <w:proofErr w:type="spellStart"/>
      <w:r>
        <w:t>zapisAnulowaniaHarmonogramuPlanuOpiekiMedycznej</w:t>
      </w:r>
      <w:bookmarkEnd w:id="341"/>
      <w:proofErr w:type="spellEnd"/>
    </w:p>
    <w:p w:rsidR="20C67C62" w:rsidP="366A2357" w:rsidRDefault="5DC5AB5F" w14:paraId="1FEFBB77" w14:textId="6E4A07F9">
      <w:r>
        <w:t xml:space="preserve">Operacja pozwala na zapisanie dokumentu anulowania </w:t>
      </w:r>
      <w:r w:rsidR="51F78472">
        <w:t xml:space="preserve">Harmonogramu </w:t>
      </w:r>
      <w:r>
        <w:t>Indywidualnego Planu Opieki Medycznej.</w:t>
      </w:r>
    </w:p>
    <w:p w:rsidR="20C67C62" w:rsidP="42C07A14" w:rsidRDefault="5DC5AB5F" w14:paraId="407DD8DC" w14:textId="28DC6FF5">
      <w:pPr>
        <w:spacing w:line="288" w:lineRule="auto"/>
      </w:pPr>
      <w:r>
        <w:t xml:space="preserve">Podczas zapisu System P1 wykonuje szereg weryfikacji danych zawartych w dokumencie anulowania </w:t>
      </w:r>
      <w:r w:rsidR="74730776">
        <w:t xml:space="preserve">harmonogramu </w:t>
      </w:r>
      <w:r>
        <w:t>indywidualnego planu opieki medycznej.</w:t>
      </w:r>
    </w:p>
    <w:p w:rsidR="20C67C62" w:rsidP="42C07A14" w:rsidRDefault="5DC5AB5F" w14:paraId="3FCFBB67" w14:textId="64EE828F">
      <w:pPr>
        <w:spacing w:line="288" w:lineRule="auto"/>
      </w:pPr>
      <w:r>
        <w:t>Usługodawca przekazuje podpisaną i zakodowaną (base64) treść dokumentu anulowania w formacie HL7 CDA.</w:t>
      </w:r>
    </w:p>
    <w:p w:rsidR="20C67C62" w:rsidP="42C07A14" w:rsidRDefault="5DC5AB5F" w14:paraId="732FF9FB" w14:textId="62CD656C">
      <w:pPr>
        <w:spacing w:line="288" w:lineRule="auto"/>
      </w:pPr>
      <w:r>
        <w:t xml:space="preserve">W wyniku operacji status dokumentu </w:t>
      </w:r>
      <w:r w:rsidR="0EA88A1B">
        <w:t xml:space="preserve">Harmonogramu </w:t>
      </w:r>
      <w:r>
        <w:t>Indywidualnego Planu Opieki medycznej wskazanego w dokumencie anulowania jest zmieniany z OBOWIAZUJACY na ANULOWANY.</w:t>
      </w:r>
    </w:p>
    <w:p w:rsidR="20C67C62" w:rsidP="366A2357" w:rsidRDefault="5DC5AB5F" w14:paraId="7F324BD6" w14:textId="522C049F">
      <w:r>
        <w:t xml:space="preserve">Zwracany jest obiekt klasy </w:t>
      </w:r>
      <w:proofErr w:type="spellStart"/>
      <w:r>
        <w:t>WynikOperacji</w:t>
      </w:r>
      <w:proofErr w:type="spellEnd"/>
      <w:r>
        <w:t xml:space="preserve"> określający ogólny wynik wykonania operacji zapisu dokumentu.</w:t>
      </w:r>
    </w:p>
    <w:p w:rsidR="20C67C62" w:rsidP="42C07A14" w:rsidRDefault="5DC5AB5F" w14:paraId="7347413C" w14:textId="77777777">
      <w:pPr>
        <w:pStyle w:val="Nagwek4"/>
      </w:pPr>
      <w:r>
        <w:t>Komunikaty / błędy biznesowe</w:t>
      </w:r>
    </w:p>
    <w:p w:rsidR="20C67C62" w:rsidP="00D40EF8" w:rsidRDefault="5DC5AB5F" w14:paraId="4BBACCEA" w14:textId="25471A74">
      <w:pPr>
        <w:pStyle w:val="Legenda"/>
      </w:pPr>
      <w:bookmarkStart w:name="_Toc130477138" w:id="342"/>
      <w:r>
        <w:t xml:space="preserve">Tabela </w:t>
      </w:r>
      <w:r w:rsidR="20C67C62">
        <w:fldChar w:fldCharType="begin"/>
      </w:r>
      <w:r w:rsidR="20C67C62">
        <w:instrText>SEQ Tabela \* ARABIC</w:instrText>
      </w:r>
      <w:r w:rsidR="20C67C62">
        <w:fldChar w:fldCharType="separate"/>
      </w:r>
      <w:r w:rsidRPr="42C07A14">
        <w:rPr>
          <w:noProof/>
        </w:rPr>
        <w:t>7</w:t>
      </w:r>
      <w:r w:rsidR="20C67C62">
        <w:fldChar w:fldCharType="end"/>
      </w:r>
      <w:r>
        <w:t xml:space="preserve"> Komunikaty z operacji </w:t>
      </w:r>
      <w:proofErr w:type="spellStart"/>
      <w:r>
        <w:t>zapisAnulowania</w:t>
      </w:r>
      <w:r w:rsidR="7CB8D363">
        <w:t>Harmonogramu</w:t>
      </w:r>
      <w:r>
        <w:t>PlanuOpiekiMedycznej</w:t>
      </w:r>
      <w:bookmarkEnd w:id="342"/>
      <w:proofErr w:type="spellEnd"/>
    </w:p>
    <w:tbl>
      <w:tblPr>
        <w:tblW w:w="0" w:type="auto"/>
        <w:tblLook w:val="04A0" w:firstRow="1" w:lastRow="0" w:firstColumn="1" w:lastColumn="0" w:noHBand="0" w:noVBand="1"/>
      </w:tblPr>
      <w:tblGrid>
        <w:gridCol w:w="5719"/>
        <w:gridCol w:w="1632"/>
        <w:gridCol w:w="1705"/>
      </w:tblGrid>
      <w:tr w:rsidR="42C07A14" w:rsidTr="1424ED5E" w14:paraId="5999995D" w14:textId="77777777">
        <w:trPr>
          <w:trHeight w:val="300"/>
        </w:trPr>
        <w:tc>
          <w:tcPr>
            <w:tcW w:w="5265"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42C07A14" w:rsidP="00E74BD5" w:rsidRDefault="42C07A14" w14:paraId="7E2C4561" w14:textId="77777777">
            <w:pPr>
              <w:pStyle w:val="Tabelanagwekdolewej"/>
              <w:rPr>
                <w:rFonts w:eastAsia="Arial"/>
              </w:rPr>
            </w:pPr>
            <w:r w:rsidRPr="174DFDBC">
              <w:rPr>
                <w:rFonts w:eastAsia="Arial"/>
              </w:rPr>
              <w:t xml:space="preserve">Kod komunikatu / błędu </w:t>
            </w:r>
          </w:p>
        </w:tc>
        <w:tc>
          <w:tcPr>
            <w:tcW w:w="1673"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42C07A14" w:rsidP="00E74BD5" w:rsidRDefault="42C07A14" w14:paraId="7E7F6A64" w14:textId="77777777">
            <w:pPr>
              <w:pStyle w:val="Tabelanagwekdolewej"/>
              <w:rPr>
                <w:rFonts w:eastAsia="Arial"/>
              </w:rPr>
            </w:pPr>
            <w:r w:rsidRPr="174DFDBC">
              <w:rPr>
                <w:rFonts w:eastAsia="Arial"/>
              </w:rPr>
              <w:t>Opis słowny</w:t>
            </w:r>
          </w:p>
        </w:tc>
        <w:tc>
          <w:tcPr>
            <w:tcW w:w="2107" w:type="dxa"/>
            <w:tcBorders>
              <w:top w:val="single" w:color="auto" w:sz="6" w:space="0"/>
              <w:left w:val="single" w:color="auto" w:sz="6" w:space="0"/>
              <w:bottom w:val="single" w:color="auto" w:sz="6" w:space="0"/>
              <w:right w:val="single" w:color="auto" w:sz="6" w:space="0"/>
            </w:tcBorders>
            <w:shd w:val="clear" w:color="auto" w:fill="17365D" w:themeFill="text2" w:themeFillShade="BF"/>
            <w:vAlign w:val="center"/>
          </w:tcPr>
          <w:p w:rsidR="42C07A14" w:rsidP="00E74BD5" w:rsidRDefault="42C07A14" w14:paraId="56AE2AFB" w14:textId="77777777">
            <w:pPr>
              <w:pStyle w:val="Tabelanagwekdolewej"/>
              <w:rPr>
                <w:rFonts w:eastAsia="Arial"/>
              </w:rPr>
            </w:pPr>
            <w:r w:rsidRPr="174DFDBC">
              <w:rPr>
                <w:rFonts w:eastAsia="Arial"/>
              </w:rPr>
              <w:t>Znaczenie</w:t>
            </w:r>
          </w:p>
        </w:tc>
      </w:tr>
      <w:tr w:rsidR="42C07A14" w:rsidTr="1424ED5E" w14:paraId="45F2C3DE"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42C07A14" w:rsidP="00E74BD5" w:rsidRDefault="42C07A14" w14:paraId="41076943" w14:textId="77777777">
            <w:pPr>
              <w:pStyle w:val="tabelanormalny"/>
              <w:rPr>
                <w:rFonts w:eastAsia="Arial"/>
                <w:lang w:val="en-US"/>
                <w:rPrChange w:author="Autor" w:id="343">
                  <w:rPr>
                    <w:rFonts w:eastAsia="Arial"/>
                  </w:rPr>
                </w:rPrChange>
              </w:rPr>
            </w:pPr>
            <w:r w:rsidRPr="00C22482">
              <w:rPr>
                <w:rFonts w:eastAsia="Arial"/>
                <w:lang w:val="en-US"/>
                <w:rPrChange w:author="Autor" w:id="344">
                  <w:rPr>
                    <w:rFonts w:eastAsia="Arial"/>
                  </w:rPr>
                </w:rPrChange>
              </w:rPr>
              <w:t>urn:csioz:p1:kod:major:Sukces</w:t>
            </w:r>
          </w:p>
        </w:tc>
        <w:tc>
          <w:tcPr>
            <w:tcW w:w="1673"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3380F55D" w14:textId="77777777">
            <w:pPr>
              <w:pStyle w:val="tabelanormalny"/>
              <w:rPr>
                <w:rFonts w:eastAsia="Arial"/>
              </w:rPr>
            </w:pPr>
            <w:r w:rsidRPr="174DFDBC">
              <w:rPr>
                <w:rFonts w:eastAsia="Arial"/>
              </w:rPr>
              <w:t>Operacja wykonana prawidłowo</w:t>
            </w:r>
          </w:p>
        </w:tc>
        <w:tc>
          <w:tcPr>
            <w:tcW w:w="2107"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2660B043" w14:textId="77777777">
            <w:pPr>
              <w:pStyle w:val="tabelanormalny"/>
              <w:rPr>
                <w:rFonts w:eastAsia="Arial"/>
              </w:rPr>
            </w:pPr>
            <w:r w:rsidRPr="174DFDBC">
              <w:rPr>
                <w:rFonts w:eastAsia="Arial"/>
              </w:rPr>
              <w:t xml:space="preserve">Zwrócono potwierdzenie </w:t>
            </w:r>
          </w:p>
        </w:tc>
      </w:tr>
      <w:tr w:rsidR="42C07A14" w:rsidTr="1424ED5E" w14:paraId="711AFB58"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74A0387F" w14:textId="77777777">
            <w:pPr>
              <w:pStyle w:val="tabelanormalny"/>
              <w:rPr>
                <w:rFonts w:eastAsia="Arial"/>
              </w:rPr>
            </w:pPr>
            <w:r w:rsidRPr="174DFDBC">
              <w:rPr>
                <w:rFonts w:eastAsia="Arial"/>
              </w:rPr>
              <w:t>urn:csioz:p1:kod:major:BladWeryfikacji</w:t>
            </w:r>
          </w:p>
          <w:p w:rsidR="42C07A14" w:rsidP="00E74BD5" w:rsidRDefault="42C07A14" w14:paraId="362DD15D" w14:textId="77777777">
            <w:pPr>
              <w:pStyle w:val="tabelanormalny"/>
            </w:pPr>
            <w:r w:rsidRPr="42C07A14">
              <w:rPr>
                <w:rFonts w:eastAsia="Arial"/>
              </w:rPr>
              <w:t>urn:csioz:p1:kod:minor:</w:t>
            </w:r>
            <w:r>
              <w:t>BladSchemy</w:t>
            </w:r>
          </w:p>
        </w:tc>
        <w:tc>
          <w:tcPr>
            <w:tcW w:w="1673"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0320D00B" w14:textId="77777777">
            <w:pPr>
              <w:pStyle w:val="tabelanormalny"/>
              <w:rPr>
                <w:rFonts w:eastAsia="Arial"/>
              </w:rPr>
            </w:pPr>
            <w:r w:rsidRPr="174DFDBC">
              <w:rPr>
                <w:rFonts w:eastAsia="Arial"/>
              </w:rPr>
              <w:t xml:space="preserve">Dokument jest niezgodny ze </w:t>
            </w:r>
            <w:proofErr w:type="spellStart"/>
            <w:r w:rsidRPr="174DFDBC">
              <w:rPr>
                <w:rFonts w:eastAsia="Arial"/>
              </w:rPr>
              <w:t>schemą</w:t>
            </w:r>
            <w:proofErr w:type="spellEnd"/>
            <w:r w:rsidRPr="174DFDBC">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4E3FA126" w14:textId="77777777">
            <w:pPr>
              <w:pStyle w:val="tabelanormalny"/>
            </w:pPr>
            <w:r w:rsidRPr="174DFDBC">
              <w:rPr>
                <w:rFonts w:eastAsia="Arial"/>
              </w:rPr>
              <w:t xml:space="preserve">Przekazany dokument jest niezgodny ze </w:t>
            </w:r>
            <w:proofErr w:type="spellStart"/>
            <w:r w:rsidRPr="174DFDBC">
              <w:rPr>
                <w:rFonts w:eastAsia="Arial"/>
              </w:rPr>
              <w:t>schemą</w:t>
            </w:r>
            <w:proofErr w:type="spellEnd"/>
            <w:r w:rsidRPr="174DFDBC">
              <w:rPr>
                <w:rFonts w:eastAsia="Arial"/>
              </w:rPr>
              <w:t xml:space="preserve"> dla PIK HL7 CDA</w:t>
            </w:r>
          </w:p>
        </w:tc>
      </w:tr>
      <w:tr w:rsidR="42C07A14" w:rsidTr="1424ED5E" w14:paraId="38A91730"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44CB4E9A" w14:textId="77777777">
            <w:pPr>
              <w:pStyle w:val="tabelanormalny"/>
              <w:rPr>
                <w:rFonts w:eastAsia="Arial"/>
              </w:rPr>
            </w:pPr>
            <w:r w:rsidRPr="174DFDBC">
              <w:rPr>
                <w:rFonts w:eastAsia="Arial"/>
              </w:rPr>
              <w:t>urn:csioz:p1:kod:major:BladWeryfikacji</w:t>
            </w:r>
          </w:p>
          <w:p w:rsidR="42C07A14" w:rsidP="00E74BD5" w:rsidRDefault="42C07A14" w14:paraId="26C69B81" w14:textId="77777777">
            <w:pPr>
              <w:pStyle w:val="tabelanormalny"/>
            </w:pPr>
            <w:r w:rsidRPr="42C07A14">
              <w:rPr>
                <w:rFonts w:eastAsia="Arial"/>
              </w:rPr>
              <w:t>urn:csioz:p1:kod:minor:</w:t>
            </w:r>
            <w:r>
              <w:t>BladSchematrona</w:t>
            </w:r>
          </w:p>
        </w:tc>
        <w:tc>
          <w:tcPr>
            <w:tcW w:w="1673"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0346F229" w14:textId="77777777">
            <w:pPr>
              <w:pStyle w:val="tabelanormalny"/>
              <w:rPr>
                <w:rFonts w:eastAsia="Arial"/>
              </w:rPr>
            </w:pPr>
            <w:r w:rsidRPr="174DFDBC">
              <w:rPr>
                <w:rFonts w:eastAsia="Arial"/>
              </w:rPr>
              <w:t xml:space="preserve">Dokument jest niezgodny z regułami </w:t>
            </w:r>
            <w:proofErr w:type="spellStart"/>
            <w:r w:rsidRPr="174DFDBC">
              <w:rPr>
                <w:rFonts w:eastAsia="Arial"/>
              </w:rPr>
              <w:t>schematron</w:t>
            </w:r>
            <w:proofErr w:type="spellEnd"/>
            <w:r w:rsidRPr="174DFDBC">
              <w:rPr>
                <w:rFonts w:eastAsia="Arial"/>
              </w:rPr>
              <w:t xml:space="preserve"> dla PIK HL7 CDA</w:t>
            </w:r>
          </w:p>
        </w:tc>
        <w:tc>
          <w:tcPr>
            <w:tcW w:w="2107"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4C2D2969" w14:textId="77777777">
            <w:pPr>
              <w:pStyle w:val="tabelanormalny"/>
            </w:pPr>
            <w:r w:rsidRPr="42C07A14">
              <w:rPr>
                <w:rFonts w:eastAsia="Arial"/>
              </w:rPr>
              <w:t xml:space="preserve">Przekazany dokument jest niezgodny z regułami </w:t>
            </w:r>
            <w:proofErr w:type="spellStart"/>
            <w:r w:rsidRPr="42C07A14">
              <w:rPr>
                <w:rFonts w:eastAsia="Arial"/>
              </w:rPr>
              <w:t>schematron</w:t>
            </w:r>
            <w:proofErr w:type="spellEnd"/>
            <w:r w:rsidRPr="42C07A14">
              <w:rPr>
                <w:rFonts w:eastAsia="Arial"/>
              </w:rPr>
              <w:t xml:space="preserve"> dla PIK HL7 CDA</w:t>
            </w:r>
          </w:p>
        </w:tc>
      </w:tr>
      <w:tr w:rsidR="1424ED5E" w:rsidTr="1424ED5E" w14:paraId="06220273" w14:textId="77777777">
        <w:trPr>
          <w:trHeight w:val="300"/>
        </w:trPr>
        <w:tc>
          <w:tcPr>
            <w:tcW w:w="5719" w:type="dxa"/>
            <w:tcBorders>
              <w:top w:val="single" w:color="auto" w:sz="6" w:space="0"/>
              <w:left w:val="single" w:color="auto" w:sz="6" w:space="0"/>
              <w:bottom w:val="single" w:color="auto" w:sz="6" w:space="0"/>
              <w:right w:val="single" w:color="auto" w:sz="6" w:space="0"/>
            </w:tcBorders>
            <w:vAlign w:val="center"/>
          </w:tcPr>
          <w:p w:rsidR="767C4E66" w:rsidP="00E74BD5" w:rsidRDefault="767C4E66" w14:paraId="7F4E51D9" w14:textId="77777777">
            <w:pPr>
              <w:pStyle w:val="tabelanormalny"/>
              <w:rPr>
                <w:rFonts w:eastAsia="Arial"/>
              </w:rPr>
            </w:pPr>
            <w:r w:rsidRPr="1424ED5E">
              <w:rPr>
                <w:rFonts w:eastAsia="Arial"/>
              </w:rPr>
              <w:t>urn:csioz:p1:kod:major:BladWeryfikacji</w:t>
            </w:r>
          </w:p>
          <w:p w:rsidR="767C4E66" w:rsidP="00E74BD5" w:rsidRDefault="767C4E66" w14:paraId="6DCFE591" w14:textId="2960815A">
            <w:pPr>
              <w:pStyle w:val="tabelanormalny"/>
              <w:rPr>
                <w:rFonts w:eastAsia="Arial"/>
              </w:rPr>
            </w:pPr>
            <w:r w:rsidRPr="1424ED5E">
              <w:rPr>
                <w:rFonts w:eastAsia="Arial"/>
              </w:rPr>
              <w:t xml:space="preserve">urn:csioz:p1:kod:minor: </w:t>
            </w:r>
            <w:proofErr w:type="spellStart"/>
            <w:r w:rsidRPr="1424ED5E">
              <w:rPr>
                <w:rFonts w:eastAsia="Arial"/>
              </w:rPr>
              <w:t>NieprawidlowyFormatDokumentu</w:t>
            </w:r>
            <w:proofErr w:type="spellEnd"/>
          </w:p>
          <w:p w:rsidR="1424ED5E" w:rsidP="00E74BD5" w:rsidRDefault="1424ED5E" w14:paraId="66C41B8E" w14:textId="7FC973CC">
            <w:pPr>
              <w:pStyle w:val="tabelanormalny"/>
              <w:rPr>
                <w:rFonts w:eastAsia="Arial"/>
              </w:rPr>
            </w:pPr>
          </w:p>
        </w:tc>
        <w:tc>
          <w:tcPr>
            <w:tcW w:w="1632" w:type="dxa"/>
            <w:tcBorders>
              <w:top w:val="single" w:color="auto" w:sz="6" w:space="0"/>
              <w:left w:val="single" w:color="auto" w:sz="6" w:space="0"/>
              <w:bottom w:val="single" w:color="auto" w:sz="6" w:space="0"/>
              <w:right w:val="single" w:color="auto" w:sz="6" w:space="0"/>
            </w:tcBorders>
            <w:vAlign w:val="center"/>
          </w:tcPr>
          <w:p w:rsidR="4C8856E1" w:rsidP="00E74BD5" w:rsidRDefault="4C8856E1" w14:paraId="78EC7628" w14:textId="77284CB6">
            <w:pPr>
              <w:pStyle w:val="tabelanormalny"/>
              <w:rPr>
                <w:rFonts w:eastAsia="Arial"/>
              </w:rPr>
            </w:pPr>
            <w:r w:rsidRPr="1424ED5E">
              <w:rPr>
                <w:rFonts w:eastAsia="Arial"/>
              </w:rPr>
              <w:t>Wersja dokumentu nie jest zgodna z aktualną wersją PIK HL7 CDA wspieraną przez system P1</w:t>
            </w:r>
          </w:p>
        </w:tc>
        <w:tc>
          <w:tcPr>
            <w:tcW w:w="1705" w:type="dxa"/>
            <w:tcBorders>
              <w:top w:val="single" w:color="auto" w:sz="6" w:space="0"/>
              <w:left w:val="single" w:color="auto" w:sz="6" w:space="0"/>
              <w:bottom w:val="single" w:color="auto" w:sz="6" w:space="0"/>
              <w:right w:val="single" w:color="auto" w:sz="6" w:space="0"/>
            </w:tcBorders>
            <w:vAlign w:val="center"/>
          </w:tcPr>
          <w:p w:rsidR="4BEA7950" w:rsidP="00E74BD5" w:rsidRDefault="4BEA7950" w14:paraId="1EC0F7AB" w14:textId="50697F74">
            <w:pPr>
              <w:pStyle w:val="tabelanormalny"/>
              <w:rPr>
                <w:rFonts w:eastAsia="Arial"/>
              </w:rPr>
            </w:pPr>
            <w:r w:rsidRPr="1424ED5E">
              <w:rPr>
                <w:rFonts w:eastAsia="Arial"/>
              </w:rPr>
              <w:t>Przekazany dokument wskazuje na nieprawidłową wersję PIK</w:t>
            </w:r>
          </w:p>
          <w:p w:rsidR="1424ED5E" w:rsidP="00E74BD5" w:rsidRDefault="1424ED5E" w14:paraId="31A2E96A" w14:textId="27D83BC8">
            <w:pPr>
              <w:pStyle w:val="tabelanormalny"/>
              <w:rPr>
                <w:rFonts w:eastAsia="Arial"/>
              </w:rPr>
            </w:pPr>
          </w:p>
        </w:tc>
      </w:tr>
      <w:tr w:rsidR="42C07A14" w:rsidTr="1424ED5E" w14:paraId="4C642DE3"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57627FAD" w14:textId="77777777">
            <w:pPr>
              <w:pStyle w:val="tabelanormalny"/>
              <w:rPr>
                <w:rFonts w:eastAsia="Arial"/>
              </w:rPr>
            </w:pPr>
            <w:r w:rsidRPr="174DFDBC">
              <w:rPr>
                <w:rFonts w:eastAsia="Arial"/>
              </w:rPr>
              <w:t>urn:csioz:p1:kod:major:BladWeryfikacji</w:t>
            </w:r>
          </w:p>
          <w:p w:rsidR="42C07A14" w:rsidP="00E74BD5" w:rsidRDefault="42C07A14" w14:paraId="7A87C603" w14:textId="1651A089">
            <w:pPr>
              <w:pStyle w:val="tabelanormalny"/>
              <w:rPr>
                <w:rFonts w:eastAsia="Arial"/>
              </w:rPr>
            </w:pPr>
            <w:r w:rsidRPr="42C07A14">
              <w:rPr>
                <w:rFonts w:eastAsia="Arial"/>
              </w:rPr>
              <w:t>urn:csioz:p1:kod:minor:</w:t>
            </w:r>
            <w:r>
              <w:t>BladWeryfikacjiBiznesowej</w:t>
            </w:r>
          </w:p>
        </w:tc>
        <w:tc>
          <w:tcPr>
            <w:tcW w:w="1673"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5A86F9F6" w14:textId="54885FC7">
            <w:pPr>
              <w:pStyle w:val="tabelanormalny"/>
              <w:rPr>
                <w:rFonts w:eastAsia="Arial"/>
              </w:rPr>
            </w:pPr>
            <w:r w:rsidRPr="174DFDBC">
              <w:rPr>
                <w:rFonts w:eastAsia="Arial"/>
              </w:rPr>
              <w:t>Błąd weryfikacji biznesowej</w:t>
            </w:r>
          </w:p>
        </w:tc>
        <w:tc>
          <w:tcPr>
            <w:tcW w:w="2107"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313F1F91" w14:textId="0ECF39BD">
            <w:pPr>
              <w:pStyle w:val="tabelanormalny"/>
              <w:rPr>
                <w:rFonts w:eastAsia="Arial"/>
              </w:rPr>
            </w:pPr>
            <w:r w:rsidRPr="174DFDBC">
              <w:rPr>
                <w:rFonts w:eastAsia="Arial"/>
              </w:rPr>
              <w:t xml:space="preserve">Przekazany dokument jest niezgodny z </w:t>
            </w:r>
            <w:r w:rsidRPr="174DFDBC">
              <w:rPr>
                <w:rFonts w:eastAsia="Arial"/>
              </w:rPr>
              <w:t>regułami biznesowymi</w:t>
            </w:r>
          </w:p>
        </w:tc>
      </w:tr>
      <w:tr w:rsidR="42C07A14" w:rsidTr="1424ED5E" w14:paraId="6075A4F1"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42C07A14" w:rsidP="00E74BD5" w:rsidRDefault="42C07A14" w14:paraId="48A3872B" w14:textId="77777777">
            <w:pPr>
              <w:pStyle w:val="tabelanormalny"/>
              <w:rPr>
                <w:rFonts w:eastAsia="Arial"/>
                <w:lang w:val="en-US"/>
                <w:rPrChange w:author="Autor" w:id="345">
                  <w:rPr>
                    <w:rFonts w:eastAsia="Arial"/>
                  </w:rPr>
                </w:rPrChange>
              </w:rPr>
            </w:pPr>
            <w:r w:rsidRPr="00C22482">
              <w:rPr>
                <w:rFonts w:eastAsia="Arial"/>
                <w:lang w:val="en-US"/>
                <w:rPrChange w:author="Autor" w:id="346">
                  <w:rPr>
                    <w:rFonts w:eastAsia="Arial"/>
                  </w:rPr>
                </w:rPrChange>
              </w:rPr>
              <w:t>urn:csioz:p1:kod:major:Blad</w:t>
            </w:r>
          </w:p>
          <w:p w:rsidR="42C07A14" w:rsidP="00E74BD5" w:rsidRDefault="42C07A14" w14:paraId="0D3FCA89" w14:textId="77777777">
            <w:pPr>
              <w:pStyle w:val="tabelanormalny"/>
            </w:pPr>
            <w:r w:rsidRPr="174DFDBC">
              <w:rPr>
                <w:rFonts w:eastAsia="Arial"/>
              </w:rPr>
              <w:t>urn:csioz:p1:kod:minor:DuplikatIdentyfikatoraDokumentu</w:t>
            </w:r>
          </w:p>
        </w:tc>
        <w:tc>
          <w:tcPr>
            <w:tcW w:w="1673"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172C372F" w14:textId="77777777">
            <w:pPr>
              <w:pStyle w:val="tabelanormalny"/>
              <w:rPr>
                <w:rFonts w:eastAsia="Arial"/>
              </w:rPr>
            </w:pPr>
            <w:r w:rsidRPr="174DFDBC">
              <w:rPr>
                <w:rFonts w:eastAsia="Arial"/>
              </w:rPr>
              <w:t>Dokument o takim identyfikatorze już istnieje w systemie</w:t>
            </w:r>
          </w:p>
        </w:tc>
        <w:tc>
          <w:tcPr>
            <w:tcW w:w="2107"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6A1DD5D0" w14:textId="7DD1CE82">
            <w:pPr>
              <w:pStyle w:val="tabelanormalny"/>
              <w:rPr>
                <w:rFonts w:eastAsia="Arial"/>
              </w:rPr>
            </w:pPr>
            <w:r w:rsidRPr="174DFDBC">
              <w:rPr>
                <w:rFonts w:eastAsia="Arial"/>
              </w:rPr>
              <w:t>W bazie danych systemu P1 istnieje już dokument anulowania o identycznym identyfikatorze biznesowym, jak w przekazanym dokumencie</w:t>
            </w:r>
          </w:p>
        </w:tc>
      </w:tr>
      <w:tr w:rsidR="42C07A14" w:rsidTr="1424ED5E" w14:paraId="19CFBFA8"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1CAF2AF9" w14:textId="0131E3DC">
            <w:pPr>
              <w:pStyle w:val="tabelanormalny"/>
              <w:rPr>
                <w:rFonts w:eastAsia="Arial"/>
              </w:rPr>
            </w:pPr>
            <w:r w:rsidRPr="42C07A14">
              <w:rPr>
                <w:rFonts w:eastAsia="Arial"/>
              </w:rPr>
              <w:t>urn:csioz:p1:kod:major:</w:t>
            </w:r>
            <w:r w:rsidRPr="42C07A14" w:rsidR="19D33770">
              <w:rPr>
                <w:rFonts w:eastAsia="Arial"/>
              </w:rPr>
              <w:t xml:space="preserve"> </w:t>
            </w:r>
            <w:proofErr w:type="spellStart"/>
            <w:r w:rsidRPr="42C07A14" w:rsidR="19D33770">
              <w:rPr>
                <w:rFonts w:eastAsia="Arial"/>
              </w:rPr>
              <w:t>BladWeryfikacji</w:t>
            </w:r>
            <w:proofErr w:type="spellEnd"/>
          </w:p>
          <w:p w:rsidR="42C07A14" w:rsidP="00E74BD5" w:rsidRDefault="42C07A14" w14:paraId="4D4077E5" w14:textId="71FF28B0">
            <w:pPr>
              <w:pStyle w:val="tabelanormalny"/>
              <w:rPr>
                <w:rFonts w:eastAsia="Arial"/>
              </w:rPr>
            </w:pPr>
            <w:r w:rsidRPr="42C07A14">
              <w:rPr>
                <w:rFonts w:eastAsia="Arial"/>
              </w:rPr>
              <w:t>urn:csioz:p1:kod:minor:</w:t>
            </w:r>
            <w:r w:rsidRPr="42C07A14" w:rsidR="4B2205F4">
              <w:rPr>
                <w:rFonts w:eastAsia="Arial"/>
              </w:rPr>
              <w:t xml:space="preserve"> </w:t>
            </w:r>
            <w:proofErr w:type="spellStart"/>
            <w:r w:rsidRPr="42C07A14" w:rsidR="4B2205F4">
              <w:rPr>
                <w:rFonts w:eastAsia="Arial"/>
              </w:rPr>
              <w:t>NieprawidlowyDokumentHipom</w:t>
            </w:r>
            <w:proofErr w:type="spellEnd"/>
          </w:p>
        </w:tc>
        <w:tc>
          <w:tcPr>
            <w:tcW w:w="1673" w:type="dxa"/>
            <w:tcBorders>
              <w:top w:val="single" w:color="auto" w:sz="6" w:space="0"/>
              <w:left w:val="single" w:color="auto" w:sz="6" w:space="0"/>
              <w:bottom w:val="single" w:color="auto" w:sz="6" w:space="0"/>
              <w:right w:val="single" w:color="auto" w:sz="6" w:space="0"/>
            </w:tcBorders>
            <w:vAlign w:val="center"/>
          </w:tcPr>
          <w:p w:rsidR="42C07A14" w:rsidP="00E74BD5" w:rsidRDefault="392C6966" w14:paraId="5FB9BFAB" w14:textId="64C8E9DD">
            <w:pPr>
              <w:pStyle w:val="tabelanormalny"/>
              <w:rPr>
                <w:rFonts w:eastAsia="Arial"/>
              </w:rPr>
            </w:pPr>
            <w:r w:rsidRPr="42C07A14">
              <w:rPr>
                <w:rFonts w:eastAsia="Arial"/>
              </w:rPr>
              <w:t xml:space="preserve"> Wskazany dokument HIPOM nie istnieje lub ma nieprawidłowy status</w:t>
            </w:r>
          </w:p>
        </w:tc>
        <w:tc>
          <w:tcPr>
            <w:tcW w:w="2107"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4543A1A2" w14:textId="6B58CC20">
            <w:pPr>
              <w:pStyle w:val="tabelanormalny"/>
              <w:rPr>
                <w:rFonts w:eastAsia="Arial"/>
              </w:rPr>
            </w:pPr>
            <w:r w:rsidRPr="174DFDBC">
              <w:rPr>
                <w:rFonts w:eastAsia="Arial"/>
              </w:rPr>
              <w:t xml:space="preserve">W bazie danych systemu P1 </w:t>
            </w:r>
            <w:r w:rsidRPr="174DFDBC" w:rsidR="669793AB">
              <w:rPr>
                <w:rFonts w:eastAsia="Arial"/>
              </w:rPr>
              <w:t xml:space="preserve">nie </w:t>
            </w:r>
            <w:r w:rsidRPr="174DFDBC">
              <w:rPr>
                <w:rFonts w:eastAsia="Arial"/>
              </w:rPr>
              <w:t xml:space="preserve">istnieje dokument </w:t>
            </w:r>
            <w:r w:rsidRPr="174DFDBC" w:rsidR="10B0EEC3">
              <w:rPr>
                <w:rFonts w:eastAsia="Arial"/>
              </w:rPr>
              <w:t xml:space="preserve">harmonogramu </w:t>
            </w:r>
            <w:r w:rsidRPr="174DFDBC">
              <w:rPr>
                <w:rFonts w:eastAsia="Arial"/>
              </w:rPr>
              <w:t>o identyfikatorze biznesowym, jak w przekazanym dokumencie</w:t>
            </w:r>
            <w:r w:rsidRPr="174DFDBC" w:rsidR="6A54A16E">
              <w:rPr>
                <w:rFonts w:eastAsia="Arial"/>
              </w:rPr>
              <w:t xml:space="preserve"> anulowania</w:t>
            </w:r>
          </w:p>
        </w:tc>
      </w:tr>
      <w:tr w:rsidR="42C07A14" w:rsidTr="1424ED5E" w14:paraId="548CD55C" w14:textId="77777777">
        <w:trPr>
          <w:trHeight w:val="300"/>
        </w:trPr>
        <w:tc>
          <w:tcPr>
            <w:tcW w:w="5265" w:type="dxa"/>
            <w:tcBorders>
              <w:top w:val="single" w:color="auto" w:sz="6" w:space="0"/>
              <w:left w:val="single" w:color="auto" w:sz="6" w:space="0"/>
              <w:bottom w:val="single" w:color="auto" w:sz="6" w:space="0"/>
              <w:right w:val="single" w:color="auto" w:sz="6" w:space="0"/>
            </w:tcBorders>
            <w:vAlign w:val="center"/>
          </w:tcPr>
          <w:p w:rsidRPr="00C22482" w:rsidR="06F7931E" w:rsidP="00E74BD5" w:rsidRDefault="06F7931E" w14:paraId="1CA5139E" w14:textId="722818F4">
            <w:pPr>
              <w:pStyle w:val="tabelanormalny"/>
              <w:rPr>
                <w:rFonts w:eastAsia="Arial"/>
                <w:lang w:val="en-US"/>
                <w:rPrChange w:author="Autor" w:id="347">
                  <w:rPr>
                    <w:rFonts w:eastAsia="Arial"/>
                  </w:rPr>
                </w:rPrChange>
              </w:rPr>
            </w:pPr>
            <w:r w:rsidRPr="00C22482">
              <w:rPr>
                <w:rFonts w:eastAsia="Arial"/>
                <w:lang w:val="en-US"/>
                <w:rPrChange w:author="Autor" w:id="348">
                  <w:rPr>
                    <w:rFonts w:eastAsia="Arial"/>
                  </w:rPr>
                </w:rPrChange>
              </w:rPr>
              <w:t>urn:csioz:p1:kod:major:Blad</w:t>
            </w:r>
          </w:p>
          <w:p w:rsidR="06F7931E" w:rsidP="00E74BD5" w:rsidRDefault="06F7931E" w14:paraId="2400C157" w14:textId="272476E8">
            <w:pPr>
              <w:pStyle w:val="tabelanormalny"/>
              <w:rPr>
                <w:rFonts w:eastAsia="Arial"/>
              </w:rPr>
            </w:pPr>
            <w:r w:rsidRPr="6256D9BE">
              <w:rPr>
                <w:rFonts w:eastAsia="Arial"/>
              </w:rPr>
              <w:t>urn:csioz:p1:kod:minor:BladWewnetrzny</w:t>
            </w:r>
          </w:p>
          <w:p w:rsidR="42C07A14" w:rsidP="00E74BD5" w:rsidRDefault="42C07A14" w14:paraId="637A667A" w14:textId="3930EFA4">
            <w:pPr>
              <w:pStyle w:val="tabelanormalny"/>
              <w:rPr>
                <w:rFonts w:eastAsia="Arial"/>
              </w:rPr>
            </w:pPr>
          </w:p>
        </w:tc>
        <w:tc>
          <w:tcPr>
            <w:tcW w:w="1673"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7D1E0082" w14:textId="77777777">
            <w:pPr>
              <w:pStyle w:val="tabelanormalny"/>
              <w:rPr>
                <w:rFonts w:eastAsia="Arial"/>
              </w:rPr>
            </w:pPr>
            <w:r w:rsidRPr="174DFDBC">
              <w:rPr>
                <w:rFonts w:eastAsia="Arial"/>
              </w:rPr>
              <w:t>Błąd wewnętrzny</w:t>
            </w:r>
          </w:p>
        </w:tc>
        <w:tc>
          <w:tcPr>
            <w:tcW w:w="2107" w:type="dxa"/>
            <w:tcBorders>
              <w:top w:val="single" w:color="auto" w:sz="6" w:space="0"/>
              <w:left w:val="single" w:color="auto" w:sz="6" w:space="0"/>
              <w:bottom w:val="single" w:color="auto" w:sz="6" w:space="0"/>
              <w:right w:val="single" w:color="auto" w:sz="6" w:space="0"/>
            </w:tcBorders>
            <w:vAlign w:val="center"/>
          </w:tcPr>
          <w:p w:rsidR="42C07A14" w:rsidP="00E74BD5" w:rsidRDefault="42C07A14" w14:paraId="15124975" w14:textId="77777777">
            <w:pPr>
              <w:pStyle w:val="tabelanormalny"/>
              <w:rPr>
                <w:rFonts w:eastAsia="Arial"/>
              </w:rPr>
            </w:pPr>
            <w:r w:rsidRPr="174DFDBC">
              <w:rPr>
                <w:rFonts w:eastAsia="Arial"/>
              </w:rPr>
              <w:t>Wystąpił błąd wewnętrzny, który uniemożliwił wykonanie usługi</w:t>
            </w:r>
          </w:p>
        </w:tc>
      </w:tr>
    </w:tbl>
    <w:p w:rsidR="20C67C62" w:rsidP="42C07A14" w:rsidRDefault="20C67C62" w14:paraId="0C82C7D7" w14:textId="4109F958"/>
    <w:p w:rsidR="20C67C62" w:rsidP="20C67C62" w:rsidRDefault="20C67C62" w14:paraId="3C830ADF" w14:textId="1526FF3E"/>
    <w:p w:rsidR="20C67C62" w:rsidP="20C67C62" w:rsidRDefault="20C67C62" w14:paraId="5E70DEED" w14:textId="09287325"/>
    <w:p w:rsidRPr="004D4AC6" w:rsidR="009D4956" w:rsidP="008F179A" w:rsidRDefault="1E458C51" w14:paraId="4B15AB30" w14:textId="5766EC0E">
      <w:pPr>
        <w:pStyle w:val="Nagwek2"/>
      </w:pPr>
      <w:bookmarkStart w:name="_Toc113871514" w:id="349"/>
      <w:bookmarkStart w:name="_Toc133496062" w:id="350"/>
      <w:r>
        <w:t>Błędy techniczne</w:t>
      </w:r>
      <w:bookmarkEnd w:id="349"/>
      <w:bookmarkEnd w:id="350"/>
      <w:r>
        <w:t> </w:t>
      </w:r>
    </w:p>
    <w:p w:rsidRPr="009D4956" w:rsidR="009D4956" w:rsidP="00383E1D" w:rsidRDefault="1E458C51" w14:paraId="19552ABB" w14:textId="7D05FDB4">
      <w:pPr>
        <w:pStyle w:val="Nagwek3"/>
        <w:rPr>
          <w:lang w:eastAsia="pl-PL"/>
        </w:rPr>
      </w:pPr>
      <w:bookmarkStart w:name="_Toc133496063" w:id="351"/>
      <w:r w:rsidRPr="6B2A60B5">
        <w:rPr>
          <w:lang w:eastAsia="pl-PL"/>
        </w:rPr>
        <w:t>Błędy techniczne weryfikacji podpisu dokument</w:t>
      </w:r>
      <w:r w:rsidRPr="6B2A60B5" w:rsidR="40045860">
        <w:rPr>
          <w:lang w:eastAsia="pl-PL"/>
        </w:rPr>
        <w:t>u</w:t>
      </w:r>
      <w:bookmarkEnd w:id="351"/>
    </w:p>
    <w:p w:rsidR="003363E5" w:rsidP="00D40EF8" w:rsidRDefault="003363E5" w14:paraId="2D8B0FF4" w14:textId="6C984D30">
      <w:pPr>
        <w:pStyle w:val="Legenda"/>
      </w:pPr>
      <w:bookmarkStart w:name="_Toc113853301" w:id="352"/>
      <w:bookmarkStart w:name="_Toc114817373" w:id="353"/>
      <w:bookmarkStart w:name="_Toc130477139" w:id="354"/>
      <w:r>
        <w:t xml:space="preserve">Tabela </w:t>
      </w:r>
      <w:r>
        <w:fldChar w:fldCharType="begin"/>
      </w:r>
      <w:r>
        <w:instrText>SEQ Tabela \* ARABIC</w:instrText>
      </w:r>
      <w:r>
        <w:fldChar w:fldCharType="separate"/>
      </w:r>
      <w:r w:rsidR="00486048">
        <w:rPr>
          <w:noProof/>
        </w:rPr>
        <w:t>10</w:t>
      </w:r>
      <w:r>
        <w:fldChar w:fldCharType="end"/>
      </w:r>
      <w:r>
        <w:t xml:space="preserve"> Błędy techniczne weryfikacji podpisu dokumentu</w:t>
      </w:r>
      <w:bookmarkEnd w:id="352"/>
      <w:bookmarkEnd w:id="353"/>
      <w:bookmarkEnd w:id="354"/>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147"/>
        <w:gridCol w:w="1285"/>
        <w:gridCol w:w="1624"/>
      </w:tblGrid>
      <w:tr w:rsidRPr="009D4956" w:rsidR="009D4956" w:rsidTr="003363E5" w14:paraId="402E3811" w14:textId="77777777">
        <w:trPr>
          <w:cantSplit/>
          <w:tblHeader/>
        </w:trPr>
        <w:tc>
          <w:tcPr>
            <w:tcW w:w="6165" w:type="dxa"/>
            <w:tcBorders>
              <w:top w:val="single" w:color="auto" w:sz="6" w:space="0"/>
              <w:left w:val="single" w:color="auto" w:sz="6" w:space="0"/>
              <w:bottom w:val="single" w:color="auto" w:sz="6" w:space="0"/>
              <w:right w:val="single" w:color="auto" w:sz="6" w:space="0"/>
            </w:tcBorders>
            <w:shd w:val="clear" w:color="auto" w:fill="17365D"/>
            <w:vAlign w:val="center"/>
            <w:hideMark/>
          </w:tcPr>
          <w:p w:rsidRPr="009D4956" w:rsidR="009D4956" w:rsidP="009D4956" w:rsidRDefault="009D4956" w14:paraId="1D88A4F7" w14:textId="33C068E8">
            <w:pPr>
              <w:spacing w:before="0" w:after="0" w:line="240" w:lineRule="auto"/>
              <w:jc w:val="center"/>
              <w:textAlignment w:val="baseline"/>
              <w:rPr>
                <w:rFonts w:ascii="Times New Roman" w:hAnsi="Times New Roman" w:cs="Times New Roman"/>
                <w:b/>
                <w:bCs/>
                <w:color w:val="FFFFFF"/>
                <w:sz w:val="24"/>
                <w:lang w:eastAsia="pl-PL"/>
              </w:rPr>
            </w:pPr>
            <w:r w:rsidRPr="009D4956">
              <w:rPr>
                <w:b/>
                <w:bCs/>
                <w:color w:val="FFFFFF"/>
                <w:sz w:val="20"/>
                <w:szCs w:val="20"/>
                <w:lang w:eastAsia="pl-PL"/>
              </w:rPr>
              <w:t>Kod komunikatu / błędu</w:t>
            </w:r>
          </w:p>
        </w:tc>
        <w:tc>
          <w:tcPr>
            <w:tcW w:w="1277" w:type="dxa"/>
            <w:tcBorders>
              <w:top w:val="single" w:color="auto" w:sz="6" w:space="0"/>
              <w:left w:val="single" w:color="auto" w:sz="6" w:space="0"/>
              <w:bottom w:val="single" w:color="auto" w:sz="6" w:space="0"/>
              <w:right w:val="single" w:color="auto" w:sz="6" w:space="0"/>
            </w:tcBorders>
            <w:shd w:val="clear" w:color="auto" w:fill="17365D"/>
            <w:vAlign w:val="center"/>
            <w:hideMark/>
          </w:tcPr>
          <w:p w:rsidRPr="009D4956" w:rsidR="009D4956" w:rsidP="009D4956" w:rsidRDefault="009D4956" w14:paraId="1E2D6848" w14:textId="77854C91">
            <w:pPr>
              <w:spacing w:before="0" w:after="0" w:line="240" w:lineRule="auto"/>
              <w:jc w:val="center"/>
              <w:textAlignment w:val="baseline"/>
              <w:rPr>
                <w:rFonts w:ascii="Times New Roman" w:hAnsi="Times New Roman" w:cs="Times New Roman"/>
                <w:b/>
                <w:bCs/>
                <w:color w:val="FFFFFF"/>
                <w:sz w:val="24"/>
                <w:lang w:eastAsia="pl-PL"/>
              </w:rPr>
            </w:pPr>
            <w:r w:rsidRPr="009D4956">
              <w:rPr>
                <w:b/>
                <w:bCs/>
                <w:color w:val="FFFFFF"/>
                <w:sz w:val="20"/>
                <w:szCs w:val="20"/>
                <w:lang w:eastAsia="pl-PL"/>
              </w:rPr>
              <w:t>Opis słowny</w:t>
            </w:r>
          </w:p>
        </w:tc>
        <w:tc>
          <w:tcPr>
            <w:tcW w:w="1614" w:type="dxa"/>
            <w:tcBorders>
              <w:top w:val="single" w:color="auto" w:sz="6" w:space="0"/>
              <w:left w:val="single" w:color="auto" w:sz="6" w:space="0"/>
              <w:bottom w:val="single" w:color="auto" w:sz="6" w:space="0"/>
              <w:right w:val="single" w:color="auto" w:sz="6" w:space="0"/>
            </w:tcBorders>
            <w:shd w:val="clear" w:color="auto" w:fill="17365D"/>
            <w:vAlign w:val="center"/>
            <w:hideMark/>
          </w:tcPr>
          <w:p w:rsidRPr="009D4956" w:rsidR="009D4956" w:rsidP="009D4956" w:rsidRDefault="009D4956" w14:paraId="4F064FBF" w14:textId="4FD75108">
            <w:pPr>
              <w:spacing w:before="0" w:after="0" w:line="240" w:lineRule="auto"/>
              <w:jc w:val="center"/>
              <w:textAlignment w:val="baseline"/>
              <w:rPr>
                <w:rFonts w:ascii="Times New Roman" w:hAnsi="Times New Roman" w:cs="Times New Roman"/>
                <w:b/>
                <w:bCs/>
                <w:color w:val="FFFFFF"/>
                <w:sz w:val="24"/>
                <w:lang w:eastAsia="pl-PL"/>
              </w:rPr>
            </w:pPr>
            <w:r w:rsidRPr="009D4956">
              <w:rPr>
                <w:b/>
                <w:bCs/>
                <w:color w:val="FFFFFF"/>
                <w:sz w:val="20"/>
                <w:szCs w:val="20"/>
                <w:lang w:eastAsia="pl-PL"/>
              </w:rPr>
              <w:t>Znaczenie</w:t>
            </w:r>
          </w:p>
        </w:tc>
      </w:tr>
      <w:tr w:rsidRPr="009D4956" w:rsidR="009D4956" w:rsidTr="003363E5" w14:paraId="4556AC5A" w14:textId="77777777">
        <w:trPr>
          <w:cantSplit/>
        </w:trPr>
        <w:tc>
          <w:tcPr>
            <w:tcW w:w="616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4829AA4F" w14:textId="124C9193">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BladWeryfikacjiPodpisu.NiezaufanyCertyfikat</w:t>
            </w:r>
            <w:proofErr w:type="spellEnd"/>
          </w:p>
        </w:tc>
        <w:tc>
          <w:tcPr>
            <w:tcW w:w="127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1777324"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Certyfikat do weryfikacji podpisu jest nieważny albo niezaufany </w:t>
            </w:r>
          </w:p>
        </w:tc>
        <w:tc>
          <w:tcPr>
            <w:tcW w:w="161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5E88E8C5"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Certyfikat do weryfikacji podpisu jest nieważny albo niezaufany </w:t>
            </w:r>
          </w:p>
        </w:tc>
      </w:tr>
      <w:tr w:rsidRPr="009D4956" w:rsidR="009D4956" w:rsidTr="003363E5" w14:paraId="288147FC" w14:textId="77777777">
        <w:trPr>
          <w:cantSplit/>
        </w:trPr>
        <w:tc>
          <w:tcPr>
            <w:tcW w:w="616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291ED562" w14:textId="1E797CEF">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BladWeryfikacjiPodpisu.NiepoprawnyPodpis</w:t>
            </w:r>
            <w:proofErr w:type="spellEnd"/>
          </w:p>
        </w:tc>
        <w:tc>
          <w:tcPr>
            <w:tcW w:w="127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1EECDE88"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Błąd weryfikacji podpisu </w:t>
            </w:r>
          </w:p>
        </w:tc>
        <w:tc>
          <w:tcPr>
            <w:tcW w:w="161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021B74A"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Podpis przekazanego dokumentu jest nie prawidłowy </w:t>
            </w:r>
          </w:p>
        </w:tc>
      </w:tr>
      <w:tr w:rsidRPr="009D4956" w:rsidR="009D4956" w:rsidTr="003363E5" w14:paraId="4B12E6BB" w14:textId="77777777">
        <w:trPr>
          <w:cantSplit/>
        </w:trPr>
        <w:tc>
          <w:tcPr>
            <w:tcW w:w="616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2B34793" w14:textId="35BAB012">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BladWeryfikacjiPodpisu.NiepoprawneReferencjeWPodpisie</w:t>
            </w:r>
            <w:proofErr w:type="spellEnd"/>
          </w:p>
        </w:tc>
        <w:tc>
          <w:tcPr>
            <w:tcW w:w="127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32CD76AB"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Podpis elektroniczny nie obejmuje całego dokumentu </w:t>
            </w:r>
          </w:p>
        </w:tc>
        <w:tc>
          <w:tcPr>
            <w:tcW w:w="161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F4E54AB"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Podpis przekazanego dokumentu nie obejmuje całej jego treści </w:t>
            </w:r>
          </w:p>
        </w:tc>
      </w:tr>
      <w:tr w:rsidRPr="009D4956" w:rsidR="009D4956" w:rsidTr="003363E5" w14:paraId="51FED225" w14:textId="77777777">
        <w:trPr>
          <w:cantSplit/>
        </w:trPr>
        <w:tc>
          <w:tcPr>
            <w:tcW w:w="616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2F2A8022"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BladWeryfikacjiPodpisu.BrakPodpisu</w:t>
            </w:r>
            <w:proofErr w:type="spellEnd"/>
            <w:r w:rsidRPr="009D4956">
              <w:rPr>
                <w:color w:val="000000"/>
                <w:szCs w:val="22"/>
                <w:lang w:eastAsia="pl-PL"/>
              </w:rPr>
              <w:t> </w:t>
            </w:r>
          </w:p>
        </w:tc>
        <w:tc>
          <w:tcPr>
            <w:tcW w:w="127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C8256EC"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Przekazany dokument nie zawiera węzła z podpisem. </w:t>
            </w:r>
          </w:p>
        </w:tc>
        <w:tc>
          <w:tcPr>
            <w:tcW w:w="161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7F4D428B"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Przekazany dokument nie zawiera podpisu </w:t>
            </w:r>
          </w:p>
        </w:tc>
      </w:tr>
      <w:tr w:rsidRPr="009D4956" w:rsidR="009D4956" w:rsidTr="003363E5" w14:paraId="42981703" w14:textId="77777777">
        <w:trPr>
          <w:cantSplit/>
        </w:trPr>
        <w:tc>
          <w:tcPr>
            <w:tcW w:w="616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37D0B4D3"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BladWeryfikacjiPodpisu.NiepoprawnyFormatPodpisu</w:t>
            </w:r>
            <w:proofErr w:type="spellEnd"/>
            <w:r w:rsidRPr="009D4956">
              <w:rPr>
                <w:color w:val="000000"/>
                <w:szCs w:val="22"/>
                <w:lang w:eastAsia="pl-PL"/>
              </w:rPr>
              <w:t> </w:t>
            </w:r>
          </w:p>
        </w:tc>
        <w:tc>
          <w:tcPr>
            <w:tcW w:w="127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5CB5E542"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 xml:space="preserve">Dokument nie został podpisany zgodnie ze standardem </w:t>
            </w:r>
            <w:proofErr w:type="spellStart"/>
            <w:r w:rsidRPr="009D4956">
              <w:rPr>
                <w:color w:val="000000"/>
                <w:szCs w:val="22"/>
                <w:lang w:eastAsia="pl-PL"/>
              </w:rPr>
              <w:t>XAdES</w:t>
            </w:r>
            <w:proofErr w:type="spellEnd"/>
            <w:r w:rsidRPr="009D4956">
              <w:rPr>
                <w:color w:val="000000"/>
                <w:szCs w:val="22"/>
                <w:lang w:eastAsia="pl-PL"/>
              </w:rPr>
              <w:t xml:space="preserve"> BES </w:t>
            </w:r>
          </w:p>
        </w:tc>
        <w:tc>
          <w:tcPr>
            <w:tcW w:w="161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4928F050"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Podpis dokumentu nie jest zgodny z ustalonym dla dokumentów przekazywanych do P1 standardem </w:t>
            </w:r>
          </w:p>
        </w:tc>
      </w:tr>
      <w:tr w:rsidRPr="009D4956" w:rsidR="009D4956" w:rsidTr="003363E5" w14:paraId="32ADC29F" w14:textId="77777777">
        <w:trPr>
          <w:cantSplit/>
        </w:trPr>
        <w:tc>
          <w:tcPr>
            <w:tcW w:w="616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5FB7A1C8"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BladWeryfikacjiPodpisu.PeselNieznaleziony</w:t>
            </w:r>
            <w:proofErr w:type="spellEnd"/>
            <w:r w:rsidRPr="009D4956">
              <w:rPr>
                <w:color w:val="000000"/>
                <w:szCs w:val="22"/>
                <w:lang w:eastAsia="pl-PL"/>
              </w:rPr>
              <w:t> </w:t>
            </w:r>
          </w:p>
        </w:tc>
        <w:tc>
          <w:tcPr>
            <w:tcW w:w="127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22C671BD"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Brak nr PESEL w certyfikacie. </w:t>
            </w:r>
          </w:p>
        </w:tc>
        <w:tc>
          <w:tcPr>
            <w:tcW w:w="161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320631B5"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Brak nr PESEL w certyfikacie. </w:t>
            </w:r>
          </w:p>
        </w:tc>
      </w:tr>
    </w:tbl>
    <w:p w:rsidRPr="009D4956" w:rsidR="009D4956" w:rsidP="00383E1D" w:rsidRDefault="1E458C51" w14:paraId="4F102DBF" w14:textId="2571EB1E">
      <w:pPr>
        <w:pStyle w:val="Nagwek3"/>
      </w:pPr>
      <w:bookmarkStart w:name="_Toc113871516" w:id="355"/>
      <w:bookmarkStart w:name="_Toc133496064" w:id="356"/>
      <w:r>
        <w:t>Błędy techniczne uwierzytelnienia i autoryzacji</w:t>
      </w:r>
      <w:bookmarkEnd w:id="355"/>
      <w:bookmarkEnd w:id="356"/>
      <w:r>
        <w:t> </w:t>
      </w:r>
    </w:p>
    <w:p w:rsidR="003363E5" w:rsidP="00D40EF8" w:rsidRDefault="003363E5" w14:paraId="74328DDD" w14:textId="1DFE5FEA">
      <w:pPr>
        <w:pStyle w:val="Legenda"/>
      </w:pPr>
      <w:bookmarkStart w:name="_Toc113853302" w:id="357"/>
      <w:bookmarkStart w:name="_Toc114817374" w:id="358"/>
      <w:bookmarkStart w:name="_Toc130477140" w:id="359"/>
      <w:r>
        <w:t xml:space="preserve">Tabela </w:t>
      </w:r>
      <w:r>
        <w:fldChar w:fldCharType="begin"/>
      </w:r>
      <w:r>
        <w:instrText>SEQ Tabela \* ARABIC</w:instrText>
      </w:r>
      <w:r>
        <w:fldChar w:fldCharType="separate"/>
      </w:r>
      <w:r w:rsidR="00486048">
        <w:rPr>
          <w:noProof/>
        </w:rPr>
        <w:t>11</w:t>
      </w:r>
      <w:r>
        <w:fldChar w:fldCharType="end"/>
      </w:r>
      <w:r>
        <w:t xml:space="preserve"> Błędy techniczne uwierzytelnienia i autoryzacji</w:t>
      </w:r>
      <w:bookmarkEnd w:id="357"/>
      <w:bookmarkEnd w:id="358"/>
      <w:bookmarkEnd w:id="359"/>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797"/>
        <w:gridCol w:w="1739"/>
        <w:gridCol w:w="1520"/>
      </w:tblGrid>
      <w:tr w:rsidRPr="009D4956" w:rsidR="009D4956" w:rsidTr="003363E5" w14:paraId="21D324FB" w14:textId="77777777">
        <w:trPr>
          <w:cantSplit/>
          <w:tblHeader/>
        </w:trPr>
        <w:tc>
          <w:tcPr>
            <w:tcW w:w="5797" w:type="dxa"/>
            <w:tcBorders>
              <w:top w:val="single" w:color="auto" w:sz="6" w:space="0"/>
              <w:left w:val="single" w:color="auto" w:sz="6" w:space="0"/>
              <w:bottom w:val="single" w:color="auto" w:sz="6" w:space="0"/>
              <w:right w:val="single" w:color="auto" w:sz="6" w:space="0"/>
            </w:tcBorders>
            <w:shd w:val="clear" w:color="auto" w:fill="17365D"/>
            <w:vAlign w:val="center"/>
            <w:hideMark/>
          </w:tcPr>
          <w:p w:rsidRPr="009D4956" w:rsidR="009D4956" w:rsidP="009D4956" w:rsidRDefault="009D4956" w14:paraId="373441D3" w14:textId="77777777">
            <w:pPr>
              <w:spacing w:before="0" w:after="0" w:line="240" w:lineRule="auto"/>
              <w:jc w:val="center"/>
              <w:textAlignment w:val="baseline"/>
              <w:rPr>
                <w:rFonts w:ascii="Times New Roman" w:hAnsi="Times New Roman" w:cs="Times New Roman"/>
                <w:b/>
                <w:bCs/>
                <w:color w:val="FFFFFF"/>
                <w:sz w:val="24"/>
                <w:lang w:eastAsia="pl-PL"/>
              </w:rPr>
            </w:pPr>
            <w:r w:rsidRPr="009D4956">
              <w:rPr>
                <w:b/>
                <w:bCs/>
                <w:color w:val="FFFFFF"/>
                <w:sz w:val="20"/>
                <w:szCs w:val="20"/>
                <w:lang w:eastAsia="pl-PL"/>
              </w:rPr>
              <w:t>Kod błędu  </w:t>
            </w:r>
          </w:p>
        </w:tc>
        <w:tc>
          <w:tcPr>
            <w:tcW w:w="1739" w:type="dxa"/>
            <w:tcBorders>
              <w:top w:val="single" w:color="auto" w:sz="6" w:space="0"/>
              <w:left w:val="single" w:color="auto" w:sz="6" w:space="0"/>
              <w:bottom w:val="single" w:color="auto" w:sz="6" w:space="0"/>
              <w:right w:val="single" w:color="auto" w:sz="6" w:space="0"/>
            </w:tcBorders>
            <w:shd w:val="clear" w:color="auto" w:fill="17365D"/>
            <w:vAlign w:val="center"/>
            <w:hideMark/>
          </w:tcPr>
          <w:p w:rsidRPr="009D4956" w:rsidR="009D4956" w:rsidP="009D4956" w:rsidRDefault="009D4956" w14:paraId="6ACE023C" w14:textId="77777777">
            <w:pPr>
              <w:spacing w:before="0" w:after="0" w:line="240" w:lineRule="auto"/>
              <w:jc w:val="center"/>
              <w:textAlignment w:val="baseline"/>
              <w:rPr>
                <w:rFonts w:ascii="Times New Roman" w:hAnsi="Times New Roman" w:cs="Times New Roman"/>
                <w:b/>
                <w:bCs/>
                <w:color w:val="FFFFFF"/>
                <w:sz w:val="24"/>
                <w:lang w:eastAsia="pl-PL"/>
              </w:rPr>
            </w:pPr>
            <w:r w:rsidRPr="009D4956">
              <w:rPr>
                <w:b/>
                <w:bCs/>
                <w:color w:val="FFFFFF"/>
                <w:sz w:val="20"/>
                <w:szCs w:val="20"/>
                <w:lang w:eastAsia="pl-PL"/>
              </w:rPr>
              <w:t>Opis słowny </w:t>
            </w:r>
          </w:p>
        </w:tc>
        <w:tc>
          <w:tcPr>
            <w:tcW w:w="1520" w:type="dxa"/>
            <w:tcBorders>
              <w:top w:val="single" w:color="auto" w:sz="6" w:space="0"/>
              <w:left w:val="single" w:color="auto" w:sz="6" w:space="0"/>
              <w:bottom w:val="single" w:color="auto" w:sz="6" w:space="0"/>
              <w:right w:val="single" w:color="auto" w:sz="6" w:space="0"/>
            </w:tcBorders>
            <w:shd w:val="clear" w:color="auto" w:fill="17365D"/>
            <w:vAlign w:val="center"/>
            <w:hideMark/>
          </w:tcPr>
          <w:p w:rsidRPr="009D4956" w:rsidR="009D4956" w:rsidP="009D4956" w:rsidRDefault="009D4956" w14:paraId="7C3895AE" w14:textId="77777777">
            <w:pPr>
              <w:spacing w:before="0" w:after="0" w:line="240" w:lineRule="auto"/>
              <w:jc w:val="center"/>
              <w:textAlignment w:val="baseline"/>
              <w:rPr>
                <w:rFonts w:ascii="Times New Roman" w:hAnsi="Times New Roman" w:cs="Times New Roman"/>
                <w:b/>
                <w:bCs/>
                <w:color w:val="FFFFFF"/>
                <w:sz w:val="24"/>
                <w:lang w:eastAsia="pl-PL"/>
              </w:rPr>
            </w:pPr>
            <w:r w:rsidRPr="009D4956">
              <w:rPr>
                <w:b/>
                <w:bCs/>
                <w:color w:val="FFFFFF"/>
                <w:sz w:val="20"/>
                <w:szCs w:val="20"/>
                <w:lang w:eastAsia="pl-PL"/>
              </w:rPr>
              <w:t>Znaczenie </w:t>
            </w:r>
          </w:p>
        </w:tc>
      </w:tr>
      <w:tr w:rsidRPr="009D4956" w:rsidR="009D4956" w:rsidTr="003363E5" w14:paraId="16C453EF"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3C3E72E5"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42CAA07F"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niepoprawnyKomunikat</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727BF1CA"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Błędne żądanie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17F7C16E"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Podano nieprawidłowe parametry żądania. </w:t>
            </w:r>
          </w:p>
        </w:tc>
      </w:tr>
      <w:tr w:rsidRPr="009D4956" w:rsidR="009D4956" w:rsidTr="003363E5" w14:paraId="454B1B56"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4D4A96E"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6D749DE0"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bladUwierzytelnienia</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2DD98E11"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Błąd uwierzytelniania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E2BE70A"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Wskazany w żądaniu podmiot nie posiada aktywnego konta w Systemie P1 </w:t>
            </w:r>
          </w:p>
        </w:tc>
      </w:tr>
      <w:tr w:rsidRPr="009D4956" w:rsidR="009D4956" w:rsidTr="003363E5" w14:paraId="4A43B963"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6D648EA0"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45C08EE7"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bladAutoryzacji</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7371AA6"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Nieautoryzowany dostęp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680606E7"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Wskazany w żądaniu podmiot nie posiada uprawnień do wywołania operacji w Systemie P1 </w:t>
            </w:r>
          </w:p>
        </w:tc>
      </w:tr>
      <w:tr w:rsidRPr="009D4956" w:rsidR="009D4956" w:rsidTr="003363E5" w14:paraId="503B5B18"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232BF344"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68204B8C"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kontoZablokowane</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39FF1D84"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Konto zablokowane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0B1C1AC3"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Konto podmiotu wskazane w żądaniu jest tymczasowo zablokowane w Systemie P1 </w:t>
            </w:r>
          </w:p>
        </w:tc>
      </w:tr>
      <w:tr w:rsidRPr="009D4956" w:rsidR="009D4956" w:rsidTr="003363E5" w14:paraId="40768504"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102280A9"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16AE9E2D"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bladWewnetrzny</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43F6E277"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Błąd wewnętrzny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715AB8F5"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Wystąpił błąd wewnętrzny, który uniemożliwił realizację usługi. </w:t>
            </w:r>
          </w:p>
        </w:tc>
      </w:tr>
      <w:tr w:rsidRPr="009D4956" w:rsidR="009D4956" w:rsidTr="003363E5" w14:paraId="779CC129"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1DD9C797"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46CABD3A"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bladPodpisuKomunikatu</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6ACA3DF3"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Błąd podpisu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6BB771FC"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Niepoprawny podpis </w:t>
            </w:r>
          </w:p>
        </w:tc>
      </w:tr>
      <w:tr w:rsidRPr="009D4956" w:rsidR="009D4956" w:rsidTr="003363E5" w14:paraId="1C32C19B"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53AB4265"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6C1F0A4F"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bladPodpisuKomunikatuWSS</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7DDB6EEF"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Błąd podpisu WSS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663BB8F0"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Niepoprawny podpis WSS </w:t>
            </w:r>
          </w:p>
        </w:tc>
      </w:tr>
      <w:tr w:rsidRPr="009D4956" w:rsidR="009D4956" w:rsidTr="003363E5" w14:paraId="52260F71"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623A18CB"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urn:csioz:p1:kodBleduMajor:bladUwierzytelnieniaWSS</w:t>
            </w:r>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69D61A81"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Błąd uwierzytelnienia na poziomie WSS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55C3C33E"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Niepoprawny podpis WSS </w:t>
            </w:r>
          </w:p>
        </w:tc>
      </w:tr>
      <w:tr w:rsidRPr="009D4956" w:rsidR="009D4956" w:rsidTr="003363E5" w14:paraId="10620108" w14:textId="77777777">
        <w:trPr>
          <w:cantSplit/>
        </w:trPr>
        <w:tc>
          <w:tcPr>
            <w:tcW w:w="5797"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192B4DCD" w14:textId="77777777">
            <w:pPr>
              <w:spacing w:before="0" w:after="0" w:line="240" w:lineRule="auto"/>
              <w:jc w:val="left"/>
              <w:textAlignment w:val="baseline"/>
              <w:rPr>
                <w:rFonts w:ascii="Times New Roman" w:hAnsi="Times New Roman" w:cs="Times New Roman"/>
                <w:sz w:val="24"/>
                <w:lang w:eastAsia="pl-PL"/>
              </w:rPr>
            </w:pPr>
            <w:r w:rsidRPr="009D4956">
              <w:rPr>
                <w:b/>
                <w:bCs/>
                <w:color w:val="000000"/>
                <w:szCs w:val="22"/>
                <w:lang w:eastAsia="pl-PL"/>
              </w:rPr>
              <w:t>urn:csioz:p1:kodBleduMajor:</w:t>
            </w:r>
            <w:r w:rsidRPr="009D4956">
              <w:rPr>
                <w:color w:val="000000"/>
                <w:szCs w:val="22"/>
                <w:lang w:eastAsia="pl-PL"/>
              </w:rPr>
              <w:t> </w:t>
            </w:r>
          </w:p>
          <w:p w:rsidRPr="009D4956" w:rsidR="009D4956" w:rsidP="009D4956" w:rsidRDefault="009D4956" w14:paraId="2D546C98" w14:textId="77777777">
            <w:pPr>
              <w:spacing w:before="0" w:after="0" w:line="240" w:lineRule="auto"/>
              <w:jc w:val="left"/>
              <w:textAlignment w:val="baseline"/>
              <w:rPr>
                <w:rFonts w:ascii="Times New Roman" w:hAnsi="Times New Roman" w:cs="Times New Roman"/>
                <w:sz w:val="24"/>
                <w:lang w:eastAsia="pl-PL"/>
              </w:rPr>
            </w:pPr>
            <w:proofErr w:type="spellStart"/>
            <w:r w:rsidRPr="009D4956">
              <w:rPr>
                <w:b/>
                <w:bCs/>
                <w:color w:val="000000"/>
                <w:szCs w:val="22"/>
                <w:lang w:eastAsia="pl-PL"/>
              </w:rPr>
              <w:t>przekroczonyCzas</w:t>
            </w:r>
            <w:proofErr w:type="spellEnd"/>
            <w:r w:rsidRPr="009D4956">
              <w:rPr>
                <w:color w:val="000000"/>
                <w:szCs w:val="22"/>
                <w:lang w:eastAsia="pl-PL"/>
              </w:rPr>
              <w:t> </w:t>
            </w:r>
          </w:p>
        </w:tc>
        <w:tc>
          <w:tcPr>
            <w:tcW w:w="173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1AD6C2C3"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Przekroczony limit czasu </w:t>
            </w:r>
          </w:p>
        </w:tc>
        <w:tc>
          <w:tcPr>
            <w:tcW w:w="152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9D4956" w:rsidR="009D4956" w:rsidP="009D4956" w:rsidRDefault="009D4956" w14:paraId="3BFA6784" w14:textId="77777777">
            <w:pPr>
              <w:spacing w:before="0" w:after="0" w:line="240" w:lineRule="auto"/>
              <w:jc w:val="left"/>
              <w:textAlignment w:val="baseline"/>
              <w:rPr>
                <w:rFonts w:ascii="Times New Roman" w:hAnsi="Times New Roman" w:cs="Times New Roman"/>
                <w:sz w:val="24"/>
                <w:lang w:eastAsia="pl-PL"/>
              </w:rPr>
            </w:pPr>
            <w:r w:rsidRPr="009D4956">
              <w:rPr>
                <w:color w:val="000000"/>
                <w:szCs w:val="22"/>
                <w:lang w:eastAsia="pl-PL"/>
              </w:rPr>
              <w:t>Operacja trwała zbyt długo, aby można było ją zakończyć </w:t>
            </w:r>
          </w:p>
        </w:tc>
      </w:tr>
    </w:tbl>
    <w:p w:rsidR="009D4956" w:rsidP="009D4956" w:rsidRDefault="009D4956" w14:paraId="1EF90C6C" w14:textId="77777777">
      <w:pPr>
        <w:spacing w:line="288" w:lineRule="auto"/>
      </w:pPr>
    </w:p>
    <w:p w:rsidR="00E46697" w:rsidP="00A83D18" w:rsidRDefault="55E89813" w14:paraId="323FD503" w14:textId="619A7C95">
      <w:pPr>
        <w:pStyle w:val="Nagwek1"/>
      </w:pPr>
      <w:bookmarkStart w:name="_Toc133496065" w:id="360"/>
      <w:r>
        <w:t xml:space="preserve">Diagramy stanów </w:t>
      </w:r>
      <w:bookmarkEnd w:id="209"/>
      <w:bookmarkEnd w:id="210"/>
      <w:bookmarkEnd w:id="211"/>
      <w:r w:rsidR="2B5F2759">
        <w:t>dokumentów</w:t>
      </w:r>
      <w:bookmarkEnd w:id="360"/>
    </w:p>
    <w:p w:rsidR="009D4956" w:rsidDel="00685132" w:rsidP="366A2357" w:rsidRDefault="2BBCFD76" w14:paraId="6AB38724" w14:textId="597EB4BF">
      <w:pPr>
        <w:rPr>
          <w:rStyle w:val="normaltextrun"/>
          <w:color w:val="000000"/>
          <w:shd w:val="clear" w:color="auto" w:fill="FFFFFF"/>
        </w:rPr>
      </w:pPr>
      <w:r w:rsidRPr="366A2357">
        <w:rPr>
          <w:rStyle w:val="normaltextrun"/>
          <w:color w:val="000000"/>
          <w:shd w:val="clear" w:color="auto" w:fill="FFFFFF"/>
        </w:rPr>
        <w:t xml:space="preserve">Diagram stanów </w:t>
      </w:r>
      <w:r w:rsidRPr="366A2357" w:rsidR="2E2AEFFF">
        <w:rPr>
          <w:rStyle w:val="normaltextrun"/>
          <w:color w:val="000000"/>
          <w:shd w:val="clear" w:color="auto" w:fill="FFFFFF"/>
        </w:rPr>
        <w:t xml:space="preserve">dla </w:t>
      </w:r>
      <w:r w:rsidRPr="366A2357" w:rsidR="5E4FE053">
        <w:rPr>
          <w:rStyle w:val="normaltextrun"/>
          <w:color w:val="000000"/>
          <w:shd w:val="clear" w:color="auto" w:fill="FFFFFF"/>
        </w:rPr>
        <w:t>indywidualnego planu opieki medycznej</w:t>
      </w:r>
    </w:p>
    <w:p w:rsidRPr="009D4956" w:rsidR="002E7432" w:rsidP="009D4956" w:rsidRDefault="35EC7572" w14:paraId="7E235A94" w14:textId="1BABA28B">
      <w:r>
        <w:rPr>
          <w:noProof/>
        </w:rPr>
        <w:drawing>
          <wp:inline distT="0" distB="0" distL="0" distR="0" wp14:anchorId="7371850C" wp14:editId="66BA4333">
            <wp:extent cx="5760720" cy="5387338"/>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3">
                      <a:extLst>
                        <a:ext uri="{28A0092B-C50C-407E-A947-70E740481C1C}">
                          <a14:useLocalDpi xmlns:a14="http://schemas.microsoft.com/office/drawing/2010/main" val="0"/>
                        </a:ext>
                      </a:extLst>
                    </a:blip>
                    <a:stretch>
                      <a:fillRect/>
                    </a:stretch>
                  </pic:blipFill>
                  <pic:spPr>
                    <a:xfrm>
                      <a:off x="0" y="0"/>
                      <a:ext cx="5760720" cy="5387338"/>
                    </a:xfrm>
                    <a:prstGeom prst="rect">
                      <a:avLst/>
                    </a:prstGeom>
                  </pic:spPr>
                </pic:pic>
              </a:graphicData>
            </a:graphic>
          </wp:inline>
        </w:drawing>
      </w:r>
    </w:p>
    <w:p w:rsidR="366A2357" w:rsidP="366A2357" w:rsidRDefault="366A2357" w14:paraId="7F6003D8" w14:textId="662ED069"/>
    <w:p w:rsidR="7812414A" w:rsidP="366A2357" w:rsidRDefault="7812414A" w14:paraId="01E9E1D7" w14:textId="7E4470D6">
      <w:pPr>
        <w:rPr>
          <w:rStyle w:val="normaltextrun"/>
          <w:color w:val="000000" w:themeColor="text1"/>
        </w:rPr>
      </w:pPr>
      <w:r w:rsidRPr="366A2357">
        <w:rPr>
          <w:rStyle w:val="normaltextrun"/>
          <w:color w:val="000000" w:themeColor="text1"/>
        </w:rPr>
        <w:t>Diagram stanów dla harmonogramu indywidualnego planu opieki medycznej</w:t>
      </w:r>
    </w:p>
    <w:p w:rsidR="0DA8030A" w:rsidP="366A2357" w:rsidRDefault="0DA8030A" w14:paraId="2DF9AF69" w14:textId="685D1394">
      <w:r>
        <w:rPr>
          <w:noProof/>
        </w:rPr>
        <w:drawing>
          <wp:inline distT="0" distB="0" distL="0" distR="0" wp14:anchorId="12ED0C39" wp14:editId="46A7CDF5">
            <wp:extent cx="5896841" cy="4324350"/>
            <wp:effectExtent l="0" t="0" r="0" b="0"/>
            <wp:docPr id="1655867404" name="Obraz 1655867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896841" cy="4324350"/>
                    </a:xfrm>
                    <a:prstGeom prst="rect">
                      <a:avLst/>
                    </a:prstGeom>
                  </pic:spPr>
                </pic:pic>
              </a:graphicData>
            </a:graphic>
          </wp:inline>
        </w:drawing>
      </w:r>
    </w:p>
    <w:p w:rsidR="366A2357" w:rsidP="366A2357" w:rsidRDefault="366A2357" w14:paraId="03030D6F" w14:textId="71D24E43"/>
    <w:p w:rsidRPr="00C93E94" w:rsidR="00E46697" w:rsidP="00A83D18" w:rsidRDefault="55E89813" w14:paraId="076E861A" w14:textId="55A7062F">
      <w:pPr>
        <w:pStyle w:val="Nagwek1"/>
      </w:pPr>
      <w:bookmarkStart w:name="_Toc501107067" w:id="361"/>
      <w:bookmarkStart w:name="_Toc1402509" w:id="362"/>
      <w:bookmarkStart w:name="_Toc49411680" w:id="363"/>
      <w:bookmarkStart w:name="_Toc113871518" w:id="364"/>
      <w:bookmarkStart w:name="_Toc133496066" w:id="365"/>
      <w:r>
        <w:t>Adresy usług</w:t>
      </w:r>
      <w:bookmarkEnd w:id="361"/>
      <w:bookmarkEnd w:id="362"/>
      <w:bookmarkEnd w:id="363"/>
      <w:bookmarkEnd w:id="364"/>
      <w:bookmarkEnd w:id="365"/>
    </w:p>
    <w:p w:rsidRPr="00C93E94" w:rsidR="00E46697" w:rsidP="00911709" w:rsidRDefault="00E46697" w14:paraId="361B5888" w14:textId="77777777">
      <w:pPr>
        <w:spacing w:line="288" w:lineRule="auto"/>
      </w:pPr>
      <w:r w:rsidRPr="00C93E94">
        <w:t>Adres usług środowiska integracyjnego systemu P1 zostanie udostępniony Wnioskodawcy na etapie obsługi wniosku o nadanie uprawnień do środowiska integracyjnego systemu P1.</w:t>
      </w:r>
    </w:p>
    <w:p w:rsidRPr="00C93E94" w:rsidR="00E46697" w:rsidP="00A83D18" w:rsidRDefault="55E89813" w14:paraId="52201F04" w14:textId="64EEE1AE">
      <w:pPr>
        <w:pStyle w:val="Nagwek1"/>
      </w:pPr>
      <w:bookmarkStart w:name="_Toc484171487" w:id="366"/>
      <w:bookmarkStart w:name="_Toc484171630" w:id="367"/>
      <w:bookmarkStart w:name="_Toc484172085" w:id="368"/>
      <w:bookmarkStart w:name="_Toc484171488" w:id="369"/>
      <w:bookmarkStart w:name="_Toc484171631" w:id="370"/>
      <w:bookmarkStart w:name="_Toc484172086" w:id="371"/>
      <w:bookmarkStart w:name="_Toc484083271" w:id="372"/>
      <w:bookmarkStart w:name="_Toc501107068" w:id="373"/>
      <w:bookmarkStart w:name="_Toc1402510" w:id="374"/>
      <w:bookmarkStart w:name="_Toc49411681" w:id="375"/>
      <w:bookmarkStart w:name="_Toc113871519" w:id="376"/>
      <w:bookmarkStart w:name="_Toc133496067" w:id="377"/>
      <w:bookmarkEnd w:id="366"/>
      <w:bookmarkEnd w:id="367"/>
      <w:bookmarkEnd w:id="368"/>
      <w:bookmarkEnd w:id="369"/>
      <w:bookmarkEnd w:id="370"/>
      <w:bookmarkEnd w:id="371"/>
      <w:bookmarkEnd w:id="372"/>
      <w:r>
        <w:t>Opis WSDL</w:t>
      </w:r>
      <w:bookmarkEnd w:id="373"/>
      <w:bookmarkEnd w:id="374"/>
      <w:bookmarkEnd w:id="375"/>
      <w:bookmarkEnd w:id="376"/>
      <w:bookmarkEnd w:id="377"/>
    </w:p>
    <w:p w:rsidRPr="004D4AC6" w:rsidR="00E46697" w:rsidP="008F179A" w:rsidRDefault="55E89813" w14:paraId="3552AC7A" w14:textId="01BFFE62">
      <w:pPr>
        <w:pStyle w:val="Nagwek2"/>
      </w:pPr>
      <w:bookmarkStart w:name="_Toc501107069" w:id="378"/>
      <w:bookmarkStart w:name="_Toc1402511" w:id="379"/>
      <w:bookmarkStart w:name="_Toc49411682" w:id="380"/>
      <w:bookmarkStart w:name="_Toc113871520" w:id="381"/>
      <w:bookmarkStart w:name="_Toc133496068" w:id="382"/>
      <w:r>
        <w:t>Zasady wersjonowania</w:t>
      </w:r>
      <w:bookmarkEnd w:id="378"/>
      <w:bookmarkEnd w:id="379"/>
      <w:bookmarkEnd w:id="380"/>
      <w:bookmarkEnd w:id="381"/>
      <w:bookmarkEnd w:id="382"/>
    </w:p>
    <w:p w:rsidRPr="00C93E94" w:rsidR="00E46697" w:rsidP="00911709" w:rsidRDefault="00E46697" w14:paraId="3FAF9DDC" w14:textId="77777777">
      <w:pPr>
        <w:spacing w:line="288" w:lineRule="auto"/>
      </w:pPr>
      <w:r w:rsidRPr="00C93E94">
        <w:t>Wersja WSDL i XSD jest określona w przestrzeni nazw (</w:t>
      </w:r>
      <w:proofErr w:type="spellStart"/>
      <w:r w:rsidRPr="00C93E94">
        <w:rPr>
          <w:i/>
        </w:rPr>
        <w:t>namespace</w:t>
      </w:r>
      <w:proofErr w:type="spellEnd"/>
      <w:r w:rsidRPr="00C93E94">
        <w:t xml:space="preserve">). Numer wersji zawiera datę utworzenia wersji, np. v20170602.  Każdy plik WSDL i XSD jest wersjonowany. Informacja o wprowadzonych zmianach jest zapisana jako komentarz na początku pliku. </w:t>
      </w:r>
    </w:p>
    <w:p w:rsidRPr="004D4AC6" w:rsidR="00E46697" w:rsidP="008F179A" w:rsidRDefault="55E89813" w14:paraId="4F47DD15" w14:textId="7349EF2C">
      <w:pPr>
        <w:pStyle w:val="Nagwek2"/>
      </w:pPr>
      <w:bookmarkStart w:name="_Toc501107070" w:id="383"/>
      <w:bookmarkStart w:name="_Toc1402512" w:id="384"/>
      <w:bookmarkStart w:name="_Toc49411683" w:id="385"/>
      <w:bookmarkStart w:name="_Toc113871521" w:id="386"/>
      <w:bookmarkStart w:name="_Toc133496069" w:id="387"/>
      <w:r>
        <w:t>Udostępnione pliki WSDL</w:t>
      </w:r>
      <w:bookmarkEnd w:id="383"/>
      <w:bookmarkEnd w:id="384"/>
      <w:bookmarkEnd w:id="385"/>
      <w:bookmarkEnd w:id="386"/>
      <w:bookmarkEnd w:id="387"/>
    </w:p>
    <w:p w:rsidRPr="00C93E94" w:rsidR="00E46697" w:rsidP="00911709" w:rsidRDefault="00E46697" w14:paraId="12F95881" w14:textId="1D9D77B0">
      <w:pPr>
        <w:spacing w:line="288" w:lineRule="auto"/>
      </w:pPr>
      <w:r w:rsidRPr="00C93E94">
        <w:t xml:space="preserve">Specyfikacja usług systemu P1 w zakresie </w:t>
      </w:r>
      <w:r w:rsidR="009D4956">
        <w:t>IPOM</w:t>
      </w:r>
      <w:r w:rsidRPr="00C93E94">
        <w:t xml:space="preserve"> stanowi załącznik do dokumentacji integracyjnej. Specyfikacja składa się z zestawu plików. Opis zawartości tych plików opisuje</w:t>
      </w:r>
      <w:r w:rsidR="00595DDA">
        <w:t xml:space="preserve"> </w:t>
      </w:r>
      <w:r w:rsidR="00595DDA">
        <w:fldChar w:fldCharType="begin"/>
      </w:r>
      <w:r w:rsidR="00595DDA">
        <w:instrText xml:space="preserve"> REF _Ref111197346 \h </w:instrText>
      </w:r>
      <w:r w:rsidR="00595DDA">
        <w:fldChar w:fldCharType="separate"/>
      </w:r>
      <w:r w:rsidR="00486048">
        <w:t xml:space="preserve">Tabela </w:t>
      </w:r>
      <w:r w:rsidR="00486048">
        <w:rPr>
          <w:noProof/>
        </w:rPr>
        <w:t>12</w:t>
      </w:r>
      <w:r w:rsidR="00595DDA">
        <w:fldChar w:fldCharType="end"/>
      </w:r>
      <w:r w:rsidRPr="00C93E94">
        <w:t>.</w:t>
      </w:r>
    </w:p>
    <w:p w:rsidR="003363E5" w:rsidP="00D40EF8" w:rsidRDefault="003363E5" w14:paraId="10510889" w14:textId="19DF0142">
      <w:pPr>
        <w:pStyle w:val="Legenda"/>
      </w:pPr>
      <w:bookmarkStart w:name="_Ref111197346" w:id="388"/>
      <w:bookmarkStart w:name="_Toc113853303" w:id="389"/>
      <w:bookmarkStart w:name="_Toc114817375" w:id="390"/>
      <w:bookmarkStart w:name="_Toc130477141" w:id="391"/>
      <w:r>
        <w:t xml:space="preserve">Tabela </w:t>
      </w:r>
      <w:r>
        <w:fldChar w:fldCharType="begin"/>
      </w:r>
      <w:r>
        <w:instrText>SEQ Tabela \* ARABIC</w:instrText>
      </w:r>
      <w:r>
        <w:fldChar w:fldCharType="separate"/>
      </w:r>
      <w:r w:rsidR="00486048">
        <w:rPr>
          <w:noProof/>
        </w:rPr>
        <w:t>12</w:t>
      </w:r>
      <w:r>
        <w:fldChar w:fldCharType="end"/>
      </w:r>
      <w:bookmarkEnd w:id="388"/>
      <w:r>
        <w:t xml:space="preserve"> Opis zawartości plików WSDL i XSD</w:t>
      </w:r>
      <w:bookmarkEnd w:id="389"/>
      <w:bookmarkEnd w:id="390"/>
      <w:bookmarkEnd w:id="391"/>
    </w:p>
    <w:tbl>
      <w:tblPr>
        <w:tblW w:w="8941"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ayout w:type="fixed"/>
        <w:tblLook w:val="04A0" w:firstRow="1" w:lastRow="0" w:firstColumn="1" w:lastColumn="0" w:noHBand="0" w:noVBand="1"/>
      </w:tblPr>
      <w:tblGrid>
        <w:gridCol w:w="2846"/>
        <w:gridCol w:w="6095"/>
      </w:tblGrid>
      <w:tr w:rsidRPr="00C93E94" w:rsidR="00E46697" w:rsidTr="3CCA9B0C" w14:paraId="7F74E0A2" w14:textId="77777777">
        <w:trPr>
          <w:cantSplit/>
          <w:tblHeader/>
        </w:trPr>
        <w:tc>
          <w:tcPr>
            <w:tcW w:w="2846" w:type="dxa"/>
            <w:shd w:val="clear" w:color="auto" w:fill="17365D" w:themeFill="text2" w:themeFillShade="BF"/>
          </w:tcPr>
          <w:p w:rsidRPr="00C93E94" w:rsidR="00E46697" w:rsidP="00E74BD5" w:rsidRDefault="00E46697" w14:paraId="5E738FB1" w14:textId="77777777">
            <w:pPr>
              <w:pStyle w:val="Tabelanagwekdolewej"/>
            </w:pPr>
            <w:r w:rsidRPr="00C93E94">
              <w:t>Nazwa pliku</w:t>
            </w:r>
          </w:p>
        </w:tc>
        <w:tc>
          <w:tcPr>
            <w:tcW w:w="6095" w:type="dxa"/>
            <w:shd w:val="clear" w:color="auto" w:fill="17365D" w:themeFill="text2" w:themeFillShade="BF"/>
          </w:tcPr>
          <w:p w:rsidRPr="00C93E94" w:rsidR="00E46697" w:rsidP="00E74BD5" w:rsidRDefault="00E46697" w14:paraId="125C7157" w14:textId="77777777">
            <w:pPr>
              <w:pStyle w:val="Tabelanagwekdolewej"/>
            </w:pPr>
            <w:r w:rsidRPr="00C93E94">
              <w:t>Zawartość pliku</w:t>
            </w:r>
          </w:p>
        </w:tc>
      </w:tr>
      <w:tr w:rsidRPr="00C93E94" w:rsidR="009D4956" w:rsidTr="3CCA9B0C" w14:paraId="7D61C2E9" w14:textId="77777777">
        <w:trPr>
          <w:cantSplit/>
        </w:trPr>
        <w:tc>
          <w:tcPr>
            <w:tcW w:w="2846" w:type="dxa"/>
          </w:tcPr>
          <w:p w:rsidRPr="00C93E94" w:rsidR="009D4956" w:rsidP="00E74BD5" w:rsidRDefault="009D4956" w14:paraId="41DA9260" w14:textId="26212451">
            <w:pPr>
              <w:pStyle w:val="tabelanormalny"/>
            </w:pPr>
            <w:r>
              <w:rPr>
                <w:rStyle w:val="normaltextrun"/>
              </w:rPr>
              <w:t>wspolne.xsd</w:t>
            </w:r>
            <w:r>
              <w:rPr>
                <w:rStyle w:val="eop"/>
              </w:rPr>
              <w:t> </w:t>
            </w:r>
          </w:p>
        </w:tc>
        <w:tc>
          <w:tcPr>
            <w:tcW w:w="6095" w:type="dxa"/>
          </w:tcPr>
          <w:p w:rsidRPr="00C93E94" w:rsidR="009D4956" w:rsidP="00E74BD5" w:rsidRDefault="009D4956" w14:paraId="792E3986" w14:textId="5721361C">
            <w:pPr>
              <w:pStyle w:val="tabelanormalny"/>
            </w:pPr>
            <w:r>
              <w:rPr>
                <w:rStyle w:val="normaltextrun"/>
              </w:rPr>
              <w:t>Podstawowe typy danych</w:t>
            </w:r>
          </w:p>
        </w:tc>
      </w:tr>
      <w:tr w:rsidRPr="00C93E94" w:rsidR="009D4956" w:rsidTr="3CCA9B0C" w14:paraId="60AAADB9" w14:textId="77777777">
        <w:trPr>
          <w:cantSplit/>
        </w:trPr>
        <w:tc>
          <w:tcPr>
            <w:tcW w:w="2846" w:type="dxa"/>
          </w:tcPr>
          <w:p w:rsidRPr="00C93E94" w:rsidR="009D4956" w:rsidP="00E74BD5" w:rsidRDefault="009D4956" w14:paraId="6178BF52" w14:textId="71591D4C">
            <w:pPr>
              <w:pStyle w:val="tabelanormalny"/>
            </w:pPr>
            <w:r>
              <w:rPr>
                <w:rStyle w:val="normaltextrun"/>
              </w:rPr>
              <w:t>wyjatki.xsd</w:t>
            </w:r>
            <w:r>
              <w:rPr>
                <w:rStyle w:val="eop"/>
              </w:rPr>
              <w:t> </w:t>
            </w:r>
          </w:p>
        </w:tc>
        <w:tc>
          <w:tcPr>
            <w:tcW w:w="6095" w:type="dxa"/>
          </w:tcPr>
          <w:p w:rsidRPr="00C93E94" w:rsidR="009D4956" w:rsidP="00E74BD5" w:rsidRDefault="009D4956" w14:paraId="7050A3D9" w14:textId="079E1891">
            <w:pPr>
              <w:pStyle w:val="tabelanormalny"/>
            </w:pPr>
            <w:r>
              <w:rPr>
                <w:rStyle w:val="normaltextrun"/>
              </w:rPr>
              <w:t>Typy danych dotyczące błędów zwracanych przez system P1</w:t>
            </w:r>
          </w:p>
        </w:tc>
      </w:tr>
      <w:tr w:rsidRPr="00C93E94" w:rsidR="009D4956" w:rsidTr="3CCA9B0C" w14:paraId="50579A14" w14:textId="77777777">
        <w:trPr>
          <w:cantSplit/>
        </w:trPr>
        <w:tc>
          <w:tcPr>
            <w:tcW w:w="2846" w:type="dxa"/>
          </w:tcPr>
          <w:p w:rsidRPr="00C93E94" w:rsidR="009D4956" w:rsidP="00E74BD5" w:rsidRDefault="009D4956" w14:paraId="0DE5190D" w14:textId="7D29442B">
            <w:pPr>
              <w:pStyle w:val="tabelanormalny"/>
            </w:pPr>
            <w:r>
              <w:rPr>
                <w:rStyle w:val="normaltextrun"/>
              </w:rPr>
              <w:t>kontekst.xsd</w:t>
            </w:r>
            <w:r>
              <w:rPr>
                <w:rStyle w:val="eop"/>
              </w:rPr>
              <w:t> </w:t>
            </w:r>
          </w:p>
        </w:tc>
        <w:tc>
          <w:tcPr>
            <w:tcW w:w="6095" w:type="dxa"/>
          </w:tcPr>
          <w:p w:rsidRPr="00C93E94" w:rsidR="009D4956" w:rsidP="00E74BD5" w:rsidRDefault="009D4956" w14:paraId="28FEC1A5" w14:textId="3025BC4B">
            <w:pPr>
              <w:pStyle w:val="tabelanormalny"/>
            </w:pPr>
            <w:r>
              <w:rPr>
                <w:rStyle w:val="normaltextrun"/>
              </w:rPr>
              <w:t>Typy danych dotyczące kontekstu wywołania</w:t>
            </w:r>
          </w:p>
        </w:tc>
      </w:tr>
      <w:tr w:rsidRPr="00C93E94" w:rsidR="009D4956" w:rsidTr="3CCA9B0C" w14:paraId="63472D61" w14:textId="77777777">
        <w:trPr>
          <w:cantSplit/>
        </w:trPr>
        <w:tc>
          <w:tcPr>
            <w:tcW w:w="2846" w:type="dxa"/>
          </w:tcPr>
          <w:p w:rsidRPr="00C93E94" w:rsidR="009D4956" w:rsidP="00E74BD5" w:rsidRDefault="009D4956" w14:paraId="17850212" w14:textId="4DB98B99">
            <w:pPr>
              <w:pStyle w:val="tabelanormalny"/>
            </w:pPr>
            <w:r>
              <w:rPr>
                <w:rStyle w:val="normaltextrun"/>
              </w:rPr>
              <w:t>dokument.xsd</w:t>
            </w:r>
            <w:r>
              <w:rPr>
                <w:rStyle w:val="eop"/>
              </w:rPr>
              <w:t> </w:t>
            </w:r>
          </w:p>
        </w:tc>
        <w:tc>
          <w:tcPr>
            <w:tcW w:w="6095" w:type="dxa"/>
          </w:tcPr>
          <w:p w:rsidRPr="00C93E94" w:rsidR="009D4956" w:rsidP="00E74BD5" w:rsidRDefault="009D4956" w14:paraId="64AD313F" w14:textId="32B56735">
            <w:pPr>
              <w:pStyle w:val="tabelanormalny"/>
            </w:pPr>
            <w:r>
              <w:rPr>
                <w:rStyle w:val="normaltextrun"/>
              </w:rPr>
              <w:t>Typy danych specyficzne dla usług IPOM</w:t>
            </w:r>
          </w:p>
        </w:tc>
      </w:tr>
      <w:tr w:rsidRPr="00C93E94" w:rsidR="009D4956" w:rsidTr="3CCA9B0C" w14:paraId="11770C2A" w14:textId="77777777">
        <w:trPr>
          <w:cantSplit/>
        </w:trPr>
        <w:tc>
          <w:tcPr>
            <w:tcW w:w="2846" w:type="dxa"/>
          </w:tcPr>
          <w:p w:rsidRPr="00C93E94" w:rsidR="009D4956" w:rsidP="00E74BD5" w:rsidRDefault="3CCA9B0C" w14:paraId="508E8CD5" w14:textId="6BEF3E88">
            <w:pPr>
              <w:pStyle w:val="tabelanormalny"/>
              <w:rPr>
                <w:rStyle w:val="spellingerror"/>
                <w:bCs w:val="0"/>
                <w:szCs w:val="24"/>
              </w:rPr>
            </w:pPr>
            <w:proofErr w:type="spellStart"/>
            <w:r w:rsidRPr="3CCA9B0C">
              <w:rPr>
                <w:rStyle w:val="spellingerror"/>
              </w:rPr>
              <w:t>ObslugaPlanowOpiekiMedycznejWS</w:t>
            </w:r>
            <w:r w:rsidRPr="3CCA9B0C" w:rsidR="009D4956">
              <w:rPr>
                <w:rStyle w:val="spellingerror"/>
              </w:rPr>
              <w:t>.wsdl</w:t>
            </w:r>
            <w:proofErr w:type="spellEnd"/>
          </w:p>
        </w:tc>
        <w:tc>
          <w:tcPr>
            <w:tcW w:w="6095" w:type="dxa"/>
          </w:tcPr>
          <w:p w:rsidRPr="00C93E94" w:rsidR="009D4956" w:rsidP="00E74BD5" w:rsidRDefault="009D4956" w14:paraId="07BDA531" w14:textId="2080C8A5">
            <w:pPr>
              <w:pStyle w:val="tabelanormalny"/>
            </w:pPr>
            <w:r>
              <w:rPr>
                <w:rStyle w:val="normaltextrun"/>
              </w:rPr>
              <w:t xml:space="preserve">Definicja usług i operacji dla </w:t>
            </w:r>
            <w:r w:rsidR="00243EE1">
              <w:rPr>
                <w:rStyle w:val="normaltextrun"/>
              </w:rPr>
              <w:t>usługodawców,</w:t>
            </w:r>
            <w:r>
              <w:rPr>
                <w:rStyle w:val="normaltextrun"/>
              </w:rPr>
              <w:t xml:space="preserve"> dotyczących dokumentów </w:t>
            </w:r>
            <w:r w:rsidR="00243EE1">
              <w:rPr>
                <w:rStyle w:val="normaltextrun"/>
              </w:rPr>
              <w:t>Indywidualnego Planu Opieki Medycznej</w:t>
            </w:r>
            <w:r>
              <w:rPr>
                <w:rStyle w:val="normaltextrun"/>
              </w:rPr>
              <w:t>, główne elementy komunikatów wymienianych za pomocą usług sieciowych</w:t>
            </w:r>
            <w:r>
              <w:rPr>
                <w:rStyle w:val="eop"/>
              </w:rPr>
              <w:t> </w:t>
            </w:r>
          </w:p>
        </w:tc>
      </w:tr>
    </w:tbl>
    <w:p w:rsidRPr="00C93E94" w:rsidR="00E46697" w:rsidP="00911709" w:rsidRDefault="00E46697" w14:paraId="766AF41D" w14:textId="77777777">
      <w:pPr>
        <w:spacing w:line="288" w:lineRule="auto"/>
      </w:pPr>
      <w:r w:rsidRPr="00C93E94">
        <w:t>Pliki WSDL i XSD są zawarte w załączniku nr 2.</w:t>
      </w:r>
    </w:p>
    <w:p w:rsidRPr="00C93E94" w:rsidR="00E46697" w:rsidP="00A83D18" w:rsidRDefault="55E89813" w14:paraId="0023E4EA" w14:textId="5DA59C5E">
      <w:pPr>
        <w:pStyle w:val="Nagwek1"/>
      </w:pPr>
      <w:bookmarkStart w:name="_Toc501107071" w:id="392"/>
      <w:bookmarkStart w:name="_Toc1402513" w:id="393"/>
      <w:bookmarkStart w:name="_Toc49411684" w:id="394"/>
      <w:bookmarkStart w:name="_Toc113871522" w:id="395"/>
      <w:bookmarkStart w:name="_Toc133496070" w:id="396"/>
      <w:r>
        <w:t>Dane testowe</w:t>
      </w:r>
      <w:bookmarkEnd w:id="392"/>
      <w:bookmarkEnd w:id="393"/>
      <w:bookmarkEnd w:id="394"/>
      <w:bookmarkEnd w:id="395"/>
      <w:bookmarkEnd w:id="396"/>
    </w:p>
    <w:p w:rsidRPr="00C93E94" w:rsidR="00E46697" w:rsidP="00911709" w:rsidRDefault="00E46697" w14:paraId="7C119987" w14:textId="77777777">
      <w:pPr>
        <w:spacing w:line="288" w:lineRule="auto"/>
      </w:pPr>
      <w:r w:rsidRPr="00C93E94">
        <w:t>W środowisku integracyjnym dostępne są dane umożliwiające przeprowadzenie testów systemu P1</w:t>
      </w:r>
      <w:r w:rsidR="005F7CD7">
        <w:t xml:space="preserve"> </w:t>
      </w:r>
      <w:r w:rsidRPr="00C93E94">
        <w:t>w zakresie usług zapisu i odczytu recepty. Tam gdzie to będzie możliwe (dane publicznie dostępne) testy będą przeprowadzane na danych produkcyjnych np. Rejestr Leków.  Środowisko integracyjne jest zasilone danymi testowymi z zakresu:</w:t>
      </w:r>
    </w:p>
    <w:p w:rsidRPr="00C93E94" w:rsidR="00E46697" w:rsidP="00243EE1" w:rsidRDefault="00E46697" w14:paraId="4A3BDCE9" w14:textId="77777777">
      <w:pPr>
        <w:pStyle w:val="Akapitzlist"/>
        <w:numPr>
          <w:ilvl w:val="0"/>
          <w:numId w:val="25"/>
        </w:numPr>
        <w:spacing w:line="288" w:lineRule="auto"/>
        <w:rPr>
          <w:rFonts w:ascii="Arial" w:hAnsi="Arial" w:cs="Arial"/>
        </w:rPr>
      </w:pPr>
      <w:r w:rsidRPr="00C93E94">
        <w:rPr>
          <w:rFonts w:ascii="Arial" w:hAnsi="Arial" w:cs="Arial"/>
        </w:rPr>
        <w:t xml:space="preserve">rejestrów medycznych, </w:t>
      </w:r>
    </w:p>
    <w:p w:rsidRPr="00C93E94" w:rsidR="00E46697" w:rsidP="00243EE1" w:rsidRDefault="00E46697" w14:paraId="7596AB16" w14:textId="77777777">
      <w:pPr>
        <w:pStyle w:val="Akapitzlist"/>
        <w:numPr>
          <w:ilvl w:val="0"/>
          <w:numId w:val="25"/>
        </w:numPr>
        <w:spacing w:line="288" w:lineRule="auto"/>
        <w:rPr>
          <w:rFonts w:ascii="Arial" w:hAnsi="Arial" w:cs="Arial"/>
        </w:rPr>
      </w:pPr>
      <w:r w:rsidRPr="00C93E94">
        <w:rPr>
          <w:rFonts w:ascii="Arial" w:hAnsi="Arial" w:cs="Arial"/>
        </w:rPr>
        <w:t xml:space="preserve">testowych identyfikatorów Usługodawców, </w:t>
      </w:r>
    </w:p>
    <w:p w:rsidRPr="00243EE1" w:rsidR="00E46697" w:rsidP="00243EE1" w:rsidRDefault="00E46697" w14:paraId="7E26E240" w14:textId="2B3319FA">
      <w:pPr>
        <w:pStyle w:val="Akapitzlist"/>
        <w:numPr>
          <w:ilvl w:val="0"/>
          <w:numId w:val="25"/>
        </w:numPr>
        <w:spacing w:line="288" w:lineRule="auto"/>
        <w:rPr>
          <w:rFonts w:ascii="Arial" w:hAnsi="Arial" w:cs="Arial"/>
        </w:rPr>
      </w:pPr>
      <w:r w:rsidRPr="00C93E94">
        <w:rPr>
          <w:rFonts w:ascii="Arial" w:hAnsi="Arial" w:cs="Arial"/>
        </w:rPr>
        <w:t>testowych identyfikatorów PESEL.</w:t>
      </w:r>
    </w:p>
    <w:p w:rsidRPr="00C93E94" w:rsidR="00E46697" w:rsidP="00911709" w:rsidRDefault="00E46697" w14:paraId="34C2BF2A" w14:textId="1746C848">
      <w:pPr>
        <w:spacing w:line="288" w:lineRule="auto"/>
        <w:rPr>
          <w:i/>
        </w:rPr>
      </w:pPr>
      <w:r w:rsidRPr="00C93E94">
        <w:t xml:space="preserve">Przykładowe dane testowe są udostępnione Wnioskodawcy na etapie obsługi wniosku </w:t>
      </w:r>
      <w:r w:rsidRPr="00C93E94">
        <w:br/>
      </w:r>
      <w:r w:rsidRPr="00C93E94">
        <w:t>o nadanie uprawnień do środowiska integracyjnego systemu P1.</w:t>
      </w:r>
    </w:p>
    <w:p w:rsidRPr="00243EE1" w:rsidR="00E46697" w:rsidP="00243EE1" w:rsidRDefault="00E46697" w14:paraId="63537BC0" w14:textId="277038FB">
      <w:pPr>
        <w:pStyle w:val="Tekstkomentarza"/>
        <w:spacing w:line="288" w:lineRule="auto"/>
        <w:rPr>
          <w:u w:val="single"/>
        </w:rPr>
      </w:pPr>
      <w:r w:rsidRPr="00C93E94">
        <w:rPr>
          <w:b/>
        </w:rPr>
        <w:t>Uwaga:</w:t>
      </w:r>
      <w:r w:rsidRPr="00C93E94">
        <w:t xml:space="preserve"> </w:t>
      </w:r>
      <w:r w:rsidRPr="00C93E94">
        <w:rPr>
          <w:u w:val="single"/>
        </w:rPr>
        <w:t xml:space="preserve">Zastosowanie innych danych testowych niż przekazane przez </w:t>
      </w:r>
      <w:proofErr w:type="spellStart"/>
      <w:r w:rsidR="007D5944">
        <w:rPr>
          <w:u w:val="single"/>
        </w:rPr>
        <w:t>C</w:t>
      </w:r>
      <w:r w:rsidR="00025E37">
        <w:rPr>
          <w:u w:val="single"/>
        </w:rPr>
        <w:t>e</w:t>
      </w:r>
      <w:r w:rsidR="007D5944">
        <w:rPr>
          <w:u w:val="single"/>
        </w:rPr>
        <w:t>Z</w:t>
      </w:r>
      <w:proofErr w:type="spellEnd"/>
      <w:r w:rsidRPr="00C93E94">
        <w:rPr>
          <w:u w:val="single"/>
        </w:rPr>
        <w:t xml:space="preserve"> spowoduje, że system P1 może zwrócić błąd wykonania operacji. Jednoczenie należy mieć na uwadze, iż środowisko integracyjne systemu P1 nie jest przeznaczone do przetwarzania danych osobowych, danych medycznych czy innych danych wrażliwych.</w:t>
      </w:r>
    </w:p>
    <w:p w:rsidRPr="00C93E94" w:rsidR="00E46697" w:rsidP="00A83D18" w:rsidRDefault="55E89813" w14:paraId="14BF6F69" w14:textId="0565A558">
      <w:pPr>
        <w:pStyle w:val="Nagwek1"/>
      </w:pPr>
      <w:bookmarkStart w:name="_Toc501107072" w:id="397"/>
      <w:bookmarkStart w:name="_Toc1402514" w:id="398"/>
      <w:bookmarkStart w:name="_Toc49411685" w:id="399"/>
      <w:bookmarkStart w:name="_Toc113871523" w:id="400"/>
      <w:bookmarkStart w:name="_Toc133496071" w:id="401"/>
      <w:r>
        <w:t>Procedury</w:t>
      </w:r>
      <w:bookmarkEnd w:id="397"/>
      <w:bookmarkEnd w:id="398"/>
      <w:bookmarkEnd w:id="399"/>
      <w:bookmarkEnd w:id="400"/>
      <w:bookmarkEnd w:id="401"/>
    </w:p>
    <w:p w:rsidRPr="004D4AC6" w:rsidR="00E46697" w:rsidP="008F179A" w:rsidRDefault="55E89813" w14:paraId="0F21CFE3" w14:textId="3D150ECC">
      <w:pPr>
        <w:pStyle w:val="Nagwek2"/>
      </w:pPr>
      <w:bookmarkStart w:name="_Toc487462018" w:id="402"/>
      <w:bookmarkStart w:name="_Toc501107073" w:id="403"/>
      <w:bookmarkStart w:name="_Toc1402515" w:id="404"/>
      <w:bookmarkStart w:name="_Toc49411686" w:id="405"/>
      <w:bookmarkStart w:name="_Toc113871524" w:id="406"/>
      <w:bookmarkStart w:name="_Toc133496072" w:id="407"/>
      <w:r>
        <w:t>Procedura nadania uprawnień Usługodawcy</w:t>
      </w:r>
      <w:bookmarkEnd w:id="402"/>
      <w:bookmarkEnd w:id="403"/>
      <w:bookmarkEnd w:id="404"/>
      <w:bookmarkEnd w:id="405"/>
      <w:bookmarkEnd w:id="406"/>
      <w:bookmarkEnd w:id="407"/>
    </w:p>
    <w:p w:rsidRPr="00C93E94" w:rsidR="00E46697" w:rsidP="00911709" w:rsidRDefault="00E46697" w14:paraId="1F30E88C" w14:textId="77777777">
      <w:pPr>
        <w:spacing w:line="288" w:lineRule="auto"/>
        <w:rPr>
          <w:szCs w:val="22"/>
        </w:rPr>
      </w:pPr>
      <w:r w:rsidRPr="00C93E94">
        <w:rPr>
          <w:szCs w:val="22"/>
        </w:rPr>
        <w:t>Korzystanie ze środowiska integracyjnego wymaga posiadania uprawnień Usługodawcy w systemie P1. Ich uzyskanie jest realizowane zgodnie  z poniższą procedurą:</w:t>
      </w:r>
    </w:p>
    <w:p w:rsidRPr="00C93E94" w:rsidR="00E46697" w:rsidP="00243EE1" w:rsidRDefault="00E46697" w14:paraId="3255F55D" w14:textId="7C50C81A">
      <w:pPr>
        <w:pStyle w:val="Akapitzlist"/>
        <w:numPr>
          <w:ilvl w:val="0"/>
          <w:numId w:val="19"/>
        </w:numPr>
        <w:spacing w:line="288" w:lineRule="auto"/>
        <w:rPr>
          <w:rFonts w:ascii="Arial" w:hAnsi="Arial" w:cs="Arial"/>
          <w:szCs w:val="22"/>
        </w:rPr>
      </w:pPr>
      <w:r w:rsidRPr="00C93E94">
        <w:rPr>
          <w:rFonts w:ascii="Arial" w:hAnsi="Arial" w:cs="Arial"/>
          <w:szCs w:val="22"/>
        </w:rPr>
        <w:t xml:space="preserve">Wypełnienie przed Wnioskodawcę wniosku o nadanie uprawnień zgodnie z udostępnionym przez </w:t>
      </w:r>
      <w:proofErr w:type="spellStart"/>
      <w:r w:rsidR="007D5944">
        <w:rPr>
          <w:rFonts w:ascii="Arial" w:hAnsi="Arial" w:cs="Arial"/>
          <w:szCs w:val="22"/>
        </w:rPr>
        <w:t>C</w:t>
      </w:r>
      <w:r w:rsidR="00DA3D25">
        <w:rPr>
          <w:rFonts w:ascii="Arial" w:hAnsi="Arial" w:cs="Arial"/>
          <w:szCs w:val="22"/>
        </w:rPr>
        <w:t>e</w:t>
      </w:r>
      <w:r w:rsidR="007D5944">
        <w:rPr>
          <w:rFonts w:ascii="Arial" w:hAnsi="Arial" w:cs="Arial"/>
          <w:szCs w:val="22"/>
        </w:rPr>
        <w:t>Z</w:t>
      </w:r>
      <w:proofErr w:type="spellEnd"/>
      <w:r w:rsidRPr="00C93E94">
        <w:rPr>
          <w:rFonts w:ascii="Arial" w:hAnsi="Arial" w:cs="Arial"/>
          <w:szCs w:val="22"/>
        </w:rPr>
        <w:t xml:space="preserve"> szablonem. </w:t>
      </w:r>
    </w:p>
    <w:p w:rsidRPr="00C93E94" w:rsidR="00E46697" w:rsidP="00243EE1" w:rsidRDefault="00E46697" w14:paraId="26B2B499" w14:textId="16561918">
      <w:pPr>
        <w:pStyle w:val="Akapitzlist"/>
        <w:numPr>
          <w:ilvl w:val="0"/>
          <w:numId w:val="19"/>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sidR="007D5944">
        <w:rPr>
          <w:rFonts w:ascii="Arial" w:hAnsi="Arial" w:cs="Arial"/>
          <w:b/>
        </w:rPr>
        <w:t>e</w:t>
      </w:r>
      <w:r w:rsidRPr="00C93E94">
        <w:rPr>
          <w:rFonts w:ascii="Arial" w:hAnsi="Arial" w:cs="Arial"/>
          <w:b/>
        </w:rPr>
        <w:t>z.gov.pl</w:t>
      </w:r>
      <w:r w:rsidRPr="00C93E94">
        <w:rPr>
          <w:rFonts w:ascii="Arial" w:hAnsi="Arial" w:cs="Arial"/>
          <w:szCs w:val="22"/>
        </w:rPr>
        <w:t>.</w:t>
      </w:r>
    </w:p>
    <w:p w:rsidRPr="00C93E94" w:rsidR="00E46697" w:rsidP="00243EE1" w:rsidRDefault="00E46697" w14:paraId="30C713D2" w14:textId="3319FE59">
      <w:pPr>
        <w:pStyle w:val="Akapitzlist"/>
        <w:numPr>
          <w:ilvl w:val="0"/>
          <w:numId w:val="19"/>
        </w:numPr>
        <w:spacing w:line="288" w:lineRule="auto"/>
        <w:rPr>
          <w:rFonts w:ascii="Arial" w:hAnsi="Arial" w:cs="Arial"/>
        </w:rPr>
      </w:pPr>
      <w:r w:rsidRPr="0C5B0ADB">
        <w:rPr>
          <w:rFonts w:ascii="Arial" w:hAnsi="Arial" w:cs="Arial"/>
        </w:rPr>
        <w:t xml:space="preserve">Weryfikacja wniosku przez </w:t>
      </w:r>
      <w:proofErr w:type="spellStart"/>
      <w:r w:rsidR="007D5944">
        <w:rPr>
          <w:rFonts w:ascii="Arial" w:hAnsi="Arial" w:cs="Arial"/>
        </w:rPr>
        <w:t>C</w:t>
      </w:r>
      <w:r w:rsidR="00A73964">
        <w:rPr>
          <w:rFonts w:ascii="Arial" w:hAnsi="Arial" w:cs="Arial"/>
        </w:rPr>
        <w:t>e</w:t>
      </w:r>
      <w:r w:rsidR="007D5944">
        <w:rPr>
          <w:rFonts w:ascii="Arial" w:hAnsi="Arial" w:cs="Arial"/>
        </w:rPr>
        <w:t>Z</w:t>
      </w:r>
      <w:proofErr w:type="spellEnd"/>
      <w:r w:rsidRPr="0C5B0ADB">
        <w:rPr>
          <w:rStyle w:val="Odwoanieprzypisudolnego"/>
          <w:rFonts w:ascii="Arial" w:hAnsi="Arial" w:cs="Arial"/>
        </w:rPr>
        <w:footnoteReference w:id="6"/>
      </w:r>
      <w:r w:rsidRPr="0C5B0ADB">
        <w:rPr>
          <w:rFonts w:ascii="Arial" w:hAnsi="Arial" w:cs="Arial"/>
        </w:rPr>
        <w:t>:</w:t>
      </w:r>
    </w:p>
    <w:p w:rsidRPr="00C93E94" w:rsidR="00E46697" w:rsidP="00911709" w:rsidRDefault="00E46697" w14:paraId="605028A4" w14:textId="77777777">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rsidRPr="00C93E94" w:rsidR="00E46697" w:rsidP="00911709" w:rsidRDefault="00E46697" w14:paraId="7E34151C" w14:textId="77777777">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rsidRPr="00C93E94" w:rsidR="00E46697" w:rsidP="00243EE1" w:rsidRDefault="00E46697" w14:paraId="2F1AC4D7" w14:textId="262164A1">
      <w:pPr>
        <w:pStyle w:val="Akapitzlist"/>
        <w:numPr>
          <w:ilvl w:val="0"/>
          <w:numId w:val="19"/>
        </w:numPr>
        <w:spacing w:line="288" w:lineRule="auto"/>
        <w:rPr>
          <w:rFonts w:ascii="Arial" w:hAnsi="Arial" w:cs="Arial"/>
          <w:szCs w:val="22"/>
        </w:rPr>
      </w:pPr>
      <w:r w:rsidRPr="00C93E94">
        <w:rPr>
          <w:rFonts w:ascii="Arial" w:hAnsi="Arial" w:cs="Arial"/>
          <w:szCs w:val="22"/>
        </w:rPr>
        <w:t xml:space="preserve">Przesłanie przez </w:t>
      </w:r>
      <w:proofErr w:type="spellStart"/>
      <w:r w:rsidR="007D5944">
        <w:rPr>
          <w:rFonts w:ascii="Arial" w:hAnsi="Arial" w:cs="Arial"/>
          <w:szCs w:val="22"/>
        </w:rPr>
        <w:t>C</w:t>
      </w:r>
      <w:r w:rsidR="00A73964">
        <w:rPr>
          <w:rFonts w:ascii="Arial" w:hAnsi="Arial" w:cs="Arial"/>
          <w:szCs w:val="22"/>
        </w:rPr>
        <w:t>e</w:t>
      </w:r>
      <w:r w:rsidR="007D5944">
        <w:rPr>
          <w:rFonts w:ascii="Arial" w:hAnsi="Arial" w:cs="Arial"/>
          <w:szCs w:val="22"/>
        </w:rPr>
        <w:t>Z</w:t>
      </w:r>
      <w:proofErr w:type="spellEnd"/>
      <w:r w:rsidRPr="00C93E94">
        <w:rPr>
          <w:rFonts w:ascii="Arial" w:hAnsi="Arial" w:cs="Arial"/>
          <w:szCs w:val="22"/>
        </w:rPr>
        <w:t xml:space="preserve"> na email wskazany we wniosku danych uwierzytelniających oraz innych istotnych informacji związanych ze środowiskiem integracyjnym P1.</w:t>
      </w:r>
    </w:p>
    <w:p w:rsidRPr="00C93E94" w:rsidR="00E46697" w:rsidP="00243EE1" w:rsidRDefault="00E46697" w14:paraId="30FE34B6" w14:textId="223ABD0B">
      <w:pPr>
        <w:pStyle w:val="Akapitzlist"/>
        <w:numPr>
          <w:ilvl w:val="0"/>
          <w:numId w:val="19"/>
        </w:numPr>
        <w:spacing w:line="288" w:lineRule="auto"/>
        <w:rPr>
          <w:rFonts w:ascii="Arial" w:hAnsi="Arial" w:cs="Arial"/>
          <w:szCs w:val="22"/>
        </w:rPr>
      </w:pPr>
      <w:r w:rsidRPr="00C93E94">
        <w:rPr>
          <w:rFonts w:ascii="Arial" w:hAnsi="Arial" w:cs="Arial"/>
          <w:szCs w:val="22"/>
        </w:rPr>
        <w:t xml:space="preserve">Przesłanie przez </w:t>
      </w:r>
      <w:proofErr w:type="spellStart"/>
      <w:r w:rsidR="007D5944">
        <w:rPr>
          <w:rFonts w:ascii="Arial" w:hAnsi="Arial" w:cs="Arial"/>
          <w:szCs w:val="22"/>
        </w:rPr>
        <w:t>C</w:t>
      </w:r>
      <w:r w:rsidR="00A73964">
        <w:rPr>
          <w:rFonts w:ascii="Arial" w:hAnsi="Arial" w:cs="Arial"/>
          <w:szCs w:val="22"/>
        </w:rPr>
        <w:t>e</w:t>
      </w:r>
      <w:r w:rsidR="007D5944">
        <w:rPr>
          <w:rFonts w:ascii="Arial" w:hAnsi="Arial" w:cs="Arial"/>
          <w:szCs w:val="22"/>
        </w:rPr>
        <w:t>Z</w:t>
      </w:r>
      <w:proofErr w:type="spellEnd"/>
      <w:r w:rsidRPr="00C93E94">
        <w:rPr>
          <w:rFonts w:ascii="Arial" w:hAnsi="Arial" w:cs="Arial"/>
          <w:szCs w:val="22"/>
        </w:rPr>
        <w:t xml:space="preserve"> na numer komórkowy wskazany we wniosku SMS-a z hasłami do danych uwierzytelniających.</w:t>
      </w:r>
    </w:p>
    <w:p w:rsidRPr="00C93E94" w:rsidR="00E46697" w:rsidP="00243EE1" w:rsidRDefault="00E46697" w14:paraId="23390455" w14:textId="525220B2">
      <w:pPr>
        <w:pStyle w:val="Akapitzlist"/>
        <w:numPr>
          <w:ilvl w:val="0"/>
          <w:numId w:val="19"/>
        </w:numPr>
        <w:spacing w:line="288" w:lineRule="auto"/>
        <w:rPr>
          <w:rFonts w:ascii="Arial" w:hAnsi="Arial" w:cs="Arial"/>
          <w:szCs w:val="22"/>
        </w:rPr>
      </w:pPr>
      <w:r w:rsidRPr="00C93E94">
        <w:rPr>
          <w:rFonts w:ascii="Arial" w:hAnsi="Arial" w:cs="Arial"/>
        </w:rPr>
        <w:t xml:space="preserve">Udostępnienie przez </w:t>
      </w:r>
      <w:proofErr w:type="spellStart"/>
      <w:r w:rsidR="007D5944">
        <w:rPr>
          <w:rFonts w:ascii="Arial" w:hAnsi="Arial" w:cs="Arial"/>
        </w:rPr>
        <w:t>C</w:t>
      </w:r>
      <w:r w:rsidR="00A73964">
        <w:rPr>
          <w:rFonts w:ascii="Arial" w:hAnsi="Arial" w:cs="Arial"/>
        </w:rPr>
        <w:t>e</w:t>
      </w:r>
      <w:r w:rsidR="007D5944">
        <w:rPr>
          <w:rFonts w:ascii="Arial" w:hAnsi="Arial" w:cs="Arial"/>
        </w:rPr>
        <w:t>Z</w:t>
      </w:r>
      <w:proofErr w:type="spellEnd"/>
      <w:r w:rsidRPr="00C93E94">
        <w:rPr>
          <w:rFonts w:ascii="Arial" w:hAnsi="Arial" w:cs="Arial"/>
        </w:rPr>
        <w:t xml:space="preserve"> przykładowych komunikatów żądań i odpowiedzi wraz z zestawem danych testowych.</w:t>
      </w:r>
    </w:p>
    <w:p w:rsidRPr="00C93E94" w:rsidR="00E46697" w:rsidP="00243EE1" w:rsidRDefault="00E46697" w14:paraId="5D67FF07" w14:textId="77777777">
      <w:pPr>
        <w:pStyle w:val="Akapitzlist"/>
        <w:numPr>
          <w:ilvl w:val="0"/>
          <w:numId w:val="19"/>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rsidRPr="004D4AC6" w:rsidR="00E46697" w:rsidP="008F179A" w:rsidRDefault="55E89813" w14:paraId="79AF9AB0" w14:textId="0634667D">
      <w:pPr>
        <w:pStyle w:val="Nagwek2"/>
      </w:pPr>
      <w:bookmarkStart w:name="_Toc501107074" w:id="408"/>
      <w:bookmarkStart w:name="_Toc1402516" w:id="409"/>
      <w:bookmarkStart w:name="_Toc49411687" w:id="410"/>
      <w:bookmarkStart w:name="_Toc113871525" w:id="411"/>
      <w:bookmarkStart w:name="_Toc133496073" w:id="412"/>
      <w:r>
        <w:t>Sposób zgłaszania błędów i zagadnień</w:t>
      </w:r>
      <w:bookmarkEnd w:id="408"/>
      <w:bookmarkEnd w:id="409"/>
      <w:bookmarkEnd w:id="410"/>
      <w:bookmarkEnd w:id="411"/>
      <w:bookmarkEnd w:id="412"/>
    </w:p>
    <w:p w:rsidRPr="00C93E94" w:rsidR="00E46697" w:rsidP="00911709" w:rsidRDefault="00E46697" w14:paraId="60CE4866" w14:textId="7BE5243D">
      <w:pPr>
        <w:spacing w:line="288" w:lineRule="auto"/>
        <w:rPr>
          <w:lang w:eastAsia="pl-PL"/>
        </w:rPr>
      </w:pPr>
      <w:r w:rsidRPr="00C93E94">
        <w:rPr>
          <w:lang w:eastAsia="pl-PL"/>
        </w:rPr>
        <w:t xml:space="preserve">W przypadku problemów z działaniem usług systemu P1 lub potrzebą uzyskania dodatkowych informacji niezbędnych do realizacji integracji, istnieje możliwość zgłoszenia błędu/zagadnienia do </w:t>
      </w:r>
      <w:proofErr w:type="spellStart"/>
      <w:r w:rsidR="007D5944">
        <w:rPr>
          <w:lang w:eastAsia="pl-PL"/>
        </w:rPr>
        <w:t>C</w:t>
      </w:r>
      <w:r w:rsidR="00A73964">
        <w:rPr>
          <w:lang w:eastAsia="pl-PL"/>
        </w:rPr>
        <w:t>e</w:t>
      </w:r>
      <w:r w:rsidR="007D5944">
        <w:rPr>
          <w:lang w:eastAsia="pl-PL"/>
        </w:rPr>
        <w:t>Z</w:t>
      </w:r>
      <w:proofErr w:type="spellEnd"/>
      <w:r w:rsidRPr="00C93E94">
        <w:rPr>
          <w:lang w:eastAsia="pl-PL"/>
        </w:rPr>
        <w:t xml:space="preserve">. W tym celu należy przesłać zgłoszenie drogą elektroniczną na adres: </w:t>
      </w:r>
      <w:r w:rsidRPr="00C93E94">
        <w:rPr>
          <w:b/>
          <w:lang w:eastAsia="pl-PL"/>
        </w:rPr>
        <w:t>integracja_P1@</w:t>
      </w:r>
      <w:r w:rsidR="007D5944">
        <w:rPr>
          <w:b/>
          <w:lang w:eastAsia="pl-PL"/>
        </w:rPr>
        <w:t>cez</w:t>
      </w:r>
      <w:r w:rsidRPr="00C93E94">
        <w:rPr>
          <w:b/>
          <w:lang w:eastAsia="pl-PL"/>
        </w:rPr>
        <w:t>.gov.pl</w:t>
      </w:r>
      <w:r w:rsidRPr="00C93E94">
        <w:rPr>
          <w:lang w:eastAsia="pl-PL"/>
        </w:rPr>
        <w:t>, przy czym zakres zgłoszenia powinien obejmować informacje umożliwiające jego sprawną obsługę, tj. co najmniej:</w:t>
      </w:r>
    </w:p>
    <w:p w:rsidRPr="00C93E94" w:rsidR="00E46697" w:rsidP="00911709" w:rsidRDefault="00E46697" w14:paraId="64BC51A3" w14:textId="77777777">
      <w:pPr>
        <w:spacing w:line="288" w:lineRule="auto"/>
        <w:rPr>
          <w:lang w:eastAsia="pl-PL"/>
        </w:rPr>
      </w:pPr>
      <w:r w:rsidRPr="00C93E94">
        <w:rPr>
          <w:b/>
          <w:lang w:eastAsia="pl-PL"/>
        </w:rPr>
        <w:t>W przypadku zgłoszenia błędu</w:t>
      </w:r>
      <w:r w:rsidRPr="00C93E94">
        <w:rPr>
          <w:lang w:eastAsia="pl-PL"/>
        </w:rPr>
        <w:t>:</w:t>
      </w:r>
    </w:p>
    <w:p w:rsidRPr="00C93E94" w:rsidR="00E46697" w:rsidP="00243EE1" w:rsidRDefault="00E46697" w14:paraId="2794B93A" w14:textId="6C9B3B3C">
      <w:pPr>
        <w:pStyle w:val="Akapitzlist"/>
        <w:numPr>
          <w:ilvl w:val="0"/>
          <w:numId w:val="21"/>
        </w:numPr>
        <w:spacing w:line="288" w:lineRule="auto"/>
        <w:rPr>
          <w:rFonts w:ascii="Arial" w:hAnsi="Arial" w:cs="Arial"/>
          <w:szCs w:val="22"/>
        </w:rPr>
      </w:pPr>
      <w:r w:rsidRPr="00C93E94">
        <w:rPr>
          <w:rFonts w:ascii="Arial" w:hAnsi="Arial" w:cs="Arial"/>
          <w:szCs w:val="22"/>
        </w:rPr>
        <w:t xml:space="preserve">Dane kontaktowe (nazwa podmiotu wraz z otrzymanym z </w:t>
      </w:r>
      <w:proofErr w:type="spellStart"/>
      <w:r w:rsidR="007D5944">
        <w:rPr>
          <w:rFonts w:ascii="Arial" w:hAnsi="Arial" w:cs="Arial"/>
          <w:szCs w:val="22"/>
        </w:rPr>
        <w:t>CeZ</w:t>
      </w:r>
      <w:proofErr w:type="spellEnd"/>
      <w:r w:rsidRPr="00C93E94">
        <w:rPr>
          <w:rFonts w:ascii="Arial" w:hAnsi="Arial" w:cs="Arial"/>
          <w:szCs w:val="22"/>
        </w:rPr>
        <w:t xml:space="preserve"> numerem Wnioskodawcy, imię i nazwisko zgłaszającego oraz adres e-mail, nr telefonu).</w:t>
      </w:r>
    </w:p>
    <w:p w:rsidRPr="00C93E94" w:rsidR="00E46697" w:rsidP="00243EE1" w:rsidRDefault="00E46697" w14:paraId="0F92A5D6" w14:textId="77777777">
      <w:pPr>
        <w:pStyle w:val="Akapitzlist"/>
        <w:numPr>
          <w:ilvl w:val="0"/>
          <w:numId w:val="21"/>
        </w:numPr>
        <w:spacing w:line="288" w:lineRule="auto"/>
        <w:rPr>
          <w:rFonts w:ascii="Arial" w:hAnsi="Arial" w:cs="Arial"/>
          <w:szCs w:val="22"/>
        </w:rPr>
      </w:pPr>
      <w:r w:rsidRPr="00C93E94">
        <w:rPr>
          <w:rFonts w:ascii="Arial" w:hAnsi="Arial" w:cs="Arial"/>
          <w:szCs w:val="22"/>
        </w:rPr>
        <w:t>Czas wystąpienia błędu: datę, godzinę.</w:t>
      </w:r>
    </w:p>
    <w:p w:rsidRPr="00C93E94" w:rsidR="00E46697" w:rsidP="00243EE1" w:rsidRDefault="00E46697" w14:paraId="07F0CC53" w14:textId="77777777">
      <w:pPr>
        <w:pStyle w:val="Akapitzlist"/>
        <w:numPr>
          <w:ilvl w:val="0"/>
          <w:numId w:val="21"/>
        </w:numPr>
        <w:spacing w:line="288" w:lineRule="auto"/>
        <w:rPr>
          <w:rFonts w:ascii="Arial" w:hAnsi="Arial" w:cs="Arial"/>
          <w:szCs w:val="22"/>
        </w:rPr>
      </w:pPr>
      <w:r w:rsidRPr="00C93E94">
        <w:rPr>
          <w:rFonts w:ascii="Arial" w:hAnsi="Arial" w:cs="Arial"/>
          <w:szCs w:val="22"/>
        </w:rPr>
        <w:t>Miejsce wystąpienia błędu (np. nazwa operacji).</w:t>
      </w:r>
    </w:p>
    <w:p w:rsidRPr="00C93E94" w:rsidR="00E46697" w:rsidP="00243EE1" w:rsidRDefault="00E46697" w14:paraId="3BDB4DDD" w14:textId="77777777">
      <w:pPr>
        <w:pStyle w:val="Akapitzlist"/>
        <w:numPr>
          <w:ilvl w:val="0"/>
          <w:numId w:val="21"/>
        </w:numPr>
        <w:spacing w:line="288" w:lineRule="auto"/>
        <w:rPr>
          <w:rFonts w:ascii="Arial" w:hAnsi="Arial" w:cs="Arial"/>
          <w:szCs w:val="22"/>
        </w:rPr>
      </w:pPr>
      <w:r w:rsidRPr="00C93E94">
        <w:rPr>
          <w:rFonts w:ascii="Arial" w:hAnsi="Arial" w:cs="Arial"/>
          <w:szCs w:val="22"/>
        </w:rPr>
        <w:t>Szczegółowy opis sytuacji, która wywołuje błąd.</w:t>
      </w:r>
    </w:p>
    <w:p w:rsidRPr="00C93E94" w:rsidR="00E46697" w:rsidP="00243EE1" w:rsidRDefault="00E46697" w14:paraId="6746FC96" w14:textId="77777777">
      <w:pPr>
        <w:pStyle w:val="Akapitzlist"/>
        <w:numPr>
          <w:ilvl w:val="0"/>
          <w:numId w:val="21"/>
        </w:numPr>
        <w:spacing w:line="288" w:lineRule="auto"/>
        <w:rPr>
          <w:rFonts w:ascii="Arial" w:hAnsi="Arial" w:cs="Arial"/>
          <w:szCs w:val="22"/>
        </w:rPr>
      </w:pPr>
      <w:r w:rsidRPr="00C93E94">
        <w:rPr>
          <w:rFonts w:ascii="Arial" w:hAnsi="Arial" w:cs="Arial"/>
          <w:szCs w:val="22"/>
        </w:rPr>
        <w:t>Załącznik z treścią żądania wysłanego do P1.</w:t>
      </w:r>
    </w:p>
    <w:p w:rsidRPr="00C93E94" w:rsidR="00E46697" w:rsidP="00243EE1" w:rsidRDefault="00E46697" w14:paraId="2954F683" w14:textId="77777777">
      <w:pPr>
        <w:pStyle w:val="Akapitzlist"/>
        <w:numPr>
          <w:ilvl w:val="0"/>
          <w:numId w:val="21"/>
        </w:numPr>
        <w:spacing w:line="288" w:lineRule="auto"/>
        <w:rPr>
          <w:rFonts w:ascii="Arial" w:hAnsi="Arial" w:cs="Arial"/>
          <w:szCs w:val="22"/>
        </w:rPr>
      </w:pPr>
      <w:r w:rsidRPr="00C93E94">
        <w:rPr>
          <w:rFonts w:ascii="Arial" w:hAnsi="Arial" w:cs="Arial"/>
          <w:szCs w:val="22"/>
        </w:rPr>
        <w:t>Załącznik z treścią odpowiedzi otrzymanej od P1.</w:t>
      </w:r>
    </w:p>
    <w:p w:rsidRPr="00243EE1" w:rsidR="00E46697" w:rsidP="00243EE1" w:rsidRDefault="00E46697" w14:paraId="7CECE03F" w14:textId="72AD3D64">
      <w:pPr>
        <w:pStyle w:val="Akapitzlist"/>
        <w:numPr>
          <w:ilvl w:val="0"/>
          <w:numId w:val="21"/>
        </w:numPr>
        <w:spacing w:line="288" w:lineRule="auto"/>
        <w:rPr>
          <w:rFonts w:ascii="Arial" w:hAnsi="Arial" w:cs="Arial"/>
          <w:szCs w:val="22"/>
        </w:rPr>
      </w:pPr>
      <w:r w:rsidRPr="00C93E94">
        <w:rPr>
          <w:rFonts w:ascii="Arial" w:hAnsi="Arial" w:cs="Arial"/>
          <w:szCs w:val="22"/>
        </w:rPr>
        <w:t>Pliki logów, inne załączniki (maksymalna wielkość załączników to 6MB).</w:t>
      </w:r>
    </w:p>
    <w:p w:rsidRPr="00C93E94" w:rsidR="00E46697" w:rsidP="00911709" w:rsidRDefault="00E46697" w14:paraId="2663C148" w14:textId="77777777">
      <w:pPr>
        <w:spacing w:line="288" w:lineRule="auto"/>
        <w:rPr>
          <w:lang w:eastAsia="pl-PL"/>
        </w:rPr>
      </w:pPr>
      <w:r w:rsidRPr="00C93E94">
        <w:rPr>
          <w:b/>
          <w:lang w:eastAsia="pl-PL"/>
        </w:rPr>
        <w:t>W przypadku zgłoszenia zapytania</w:t>
      </w:r>
      <w:r w:rsidRPr="00C93E94">
        <w:rPr>
          <w:lang w:eastAsia="pl-PL"/>
        </w:rPr>
        <w:t>:</w:t>
      </w:r>
    </w:p>
    <w:p w:rsidRPr="00C93E94" w:rsidR="00E46697" w:rsidP="00243EE1" w:rsidRDefault="00E46697" w14:paraId="5BFAAC50" w14:textId="77777777">
      <w:pPr>
        <w:pStyle w:val="Akapitzlist"/>
        <w:numPr>
          <w:ilvl w:val="0"/>
          <w:numId w:val="22"/>
        </w:numPr>
        <w:spacing w:line="288" w:lineRule="auto"/>
        <w:rPr>
          <w:rFonts w:ascii="Arial" w:hAnsi="Arial" w:cs="Arial"/>
          <w:szCs w:val="22"/>
        </w:rPr>
      </w:pPr>
      <w:r w:rsidRPr="00C93E94">
        <w:rPr>
          <w:rFonts w:ascii="Arial" w:hAnsi="Arial" w:cs="Arial"/>
          <w:szCs w:val="22"/>
        </w:rPr>
        <w:t>Dane kontaktowe (nazwa podmiotu, imię i nazwisko zgłaszającego oraz, adres e-mail, nr telefonu).</w:t>
      </w:r>
    </w:p>
    <w:p w:rsidRPr="00C93E94" w:rsidR="00E46697" w:rsidP="00243EE1" w:rsidRDefault="00E46697" w14:paraId="3AB16C01" w14:textId="77777777">
      <w:pPr>
        <w:pStyle w:val="Akapitzlist"/>
        <w:numPr>
          <w:ilvl w:val="0"/>
          <w:numId w:val="22"/>
        </w:numPr>
        <w:spacing w:line="288" w:lineRule="auto"/>
        <w:rPr>
          <w:rFonts w:ascii="Arial" w:hAnsi="Arial" w:cs="Arial"/>
          <w:szCs w:val="22"/>
        </w:rPr>
      </w:pPr>
      <w:r w:rsidRPr="00C93E94">
        <w:rPr>
          <w:rFonts w:ascii="Arial" w:hAnsi="Arial" w:cs="Arial"/>
          <w:szCs w:val="22"/>
        </w:rPr>
        <w:t>Szczegółowy opis zagadnienia.</w:t>
      </w:r>
    </w:p>
    <w:p w:rsidRPr="00243EE1" w:rsidR="00E46697" w:rsidP="00243EE1" w:rsidRDefault="00E46697" w14:paraId="00C0C09F" w14:textId="61C6DF8A">
      <w:pPr>
        <w:pStyle w:val="Akapitzlist"/>
        <w:numPr>
          <w:ilvl w:val="0"/>
          <w:numId w:val="22"/>
        </w:numPr>
        <w:spacing w:line="288" w:lineRule="auto"/>
        <w:rPr>
          <w:rFonts w:ascii="Arial" w:hAnsi="Arial" w:cs="Arial"/>
          <w:szCs w:val="22"/>
        </w:rPr>
      </w:pPr>
      <w:r w:rsidRPr="00C93E94">
        <w:rPr>
          <w:rFonts w:ascii="Arial" w:hAnsi="Arial" w:cs="Arial"/>
          <w:szCs w:val="22"/>
        </w:rPr>
        <w:t>Opcjonalnie załączniki (maksymalna wielkość załączników to 6MB).</w:t>
      </w:r>
    </w:p>
    <w:p w:rsidRPr="00C93E94" w:rsidR="00E46697" w:rsidP="00A83D18" w:rsidRDefault="55E89813" w14:paraId="7DAA4609" w14:textId="3751FA19">
      <w:pPr>
        <w:pStyle w:val="Nagwek1"/>
      </w:pPr>
      <w:bookmarkStart w:name="_Toc501107075" w:id="413"/>
      <w:bookmarkStart w:name="_Toc1402517" w:id="414"/>
      <w:bookmarkStart w:name="_Toc49411688" w:id="415"/>
      <w:bookmarkStart w:name="_Toc113871526" w:id="416"/>
      <w:bookmarkStart w:name="_Toc133496074" w:id="417"/>
      <w:r>
        <w:t>Stosowanie identyfikatorów ISO OID</w:t>
      </w:r>
      <w:bookmarkEnd w:id="413"/>
      <w:bookmarkEnd w:id="414"/>
      <w:bookmarkEnd w:id="415"/>
      <w:bookmarkEnd w:id="416"/>
      <w:bookmarkEnd w:id="417"/>
    </w:p>
    <w:p w:rsidRPr="00C93E94" w:rsidR="00E46697" w:rsidP="00911709" w:rsidRDefault="00E46697" w14:paraId="084DC2E8" w14:textId="77777777">
      <w:pPr>
        <w:spacing w:line="288" w:lineRule="auto"/>
      </w:pPr>
      <w:r>
        <w:t xml:space="preserve">OID (ang. Object </w:t>
      </w:r>
      <w:proofErr w:type="spellStart"/>
      <w:r>
        <w:t>Identifier</w:t>
      </w:r>
      <w:proofErr w:type="spellEnd"/>
      <w:r>
        <w:t xml:space="preserve">) to definiowany przez ISO (standard ISO 9834) sposób stosowania globalnie unikalnych identyfikatorów dowolnych obiektów. Globalna unikalność oznacza, że jeden konkretny identyfikator przypisany jest do jednego konkretnego obiektu w skali świata. Identyfikator taki w konwencji HL7 v3 składa się z dwóch nazwanych wartości, tzw. wartości </w:t>
      </w:r>
      <w:proofErr w:type="spellStart"/>
      <w:r>
        <w:t>root</w:t>
      </w:r>
      <w:proofErr w:type="spellEnd"/>
      <w:r>
        <w:t xml:space="preserve"> i wartości </w:t>
      </w:r>
      <w:proofErr w:type="spellStart"/>
      <w:r>
        <w:t>extension</w:t>
      </w:r>
      <w:proofErr w:type="spellEnd"/>
      <w:r>
        <w:t>. Nazwy te, jako nazwy składowych identyfikatora typu OID, przyjęto w Projekcie P1 dla wszystkich tego typu identyfikatorów, a więc znacznie szerzej niż tylko w obszarze ustandaryzowanym tzw. Polską Implementacją Krajową HL7 CDA.</w:t>
      </w:r>
    </w:p>
    <w:p w:rsidR="00545E14" w:rsidRDefault="00E46697" w14:paraId="64028DDA" w14:textId="503BE3CE">
      <w:pPr>
        <w:pStyle w:val="Spisilustracji"/>
        <w:tabs>
          <w:tab w:val="right" w:leader="dot" w:pos="9062"/>
        </w:tabs>
        <w:rPr>
          <w:rFonts w:asciiTheme="minorHAnsi" w:hAnsiTheme="minorHAnsi" w:eastAsiaTheme="minorEastAsia" w:cstheme="minorBidi"/>
          <w:noProof/>
          <w:szCs w:val="22"/>
          <w:lang w:eastAsia="pl-PL"/>
        </w:rPr>
      </w:pPr>
      <w:r>
        <w:fldChar w:fldCharType="begin"/>
      </w:r>
      <w:r>
        <w:instrText xml:space="preserve"> TOC \h \z \c "Tabela" </w:instrText>
      </w:r>
      <w:r>
        <w:fldChar w:fldCharType="separate"/>
      </w:r>
      <w:bookmarkStart w:name="_Toc487462024" w:id="418"/>
      <w:bookmarkStart w:name="_Toc502752186" w:id="419"/>
      <w:bookmarkStart w:name="_Toc501107079" w:id="420"/>
      <w:r w:rsidRPr="00D53327" w:rsidR="00545E14">
        <w:rPr>
          <w:rStyle w:val="Hipercze"/>
          <w:noProof/>
        </w:rPr>
        <w:fldChar w:fldCharType="begin"/>
      </w:r>
      <w:r w:rsidRPr="00D53327" w:rsidR="00545E14">
        <w:rPr>
          <w:rStyle w:val="Hipercze"/>
          <w:noProof/>
        </w:rPr>
        <w:instrText xml:space="preserve"> </w:instrText>
      </w:r>
      <w:r w:rsidR="00545E14">
        <w:rPr>
          <w:noProof/>
        </w:rPr>
        <w:instrText>HYPERLINK \l "_Toc130477125"</w:instrText>
      </w:r>
      <w:r w:rsidRPr="00D53327" w:rsidR="00545E14">
        <w:rPr>
          <w:rStyle w:val="Hipercze"/>
          <w:noProof/>
        </w:rPr>
        <w:instrText xml:space="preserve"> </w:instrText>
      </w:r>
      <w:r w:rsidRPr="00D53327" w:rsidR="00545E14">
        <w:rPr>
          <w:rStyle w:val="Hipercze"/>
          <w:noProof/>
        </w:rPr>
      </w:r>
      <w:r w:rsidRPr="00D53327" w:rsidR="00545E14">
        <w:rPr>
          <w:rStyle w:val="Hipercze"/>
          <w:noProof/>
        </w:rPr>
        <w:fldChar w:fldCharType="separate"/>
      </w:r>
      <w:r w:rsidRPr="00D53327" w:rsidR="00545E14">
        <w:rPr>
          <w:rStyle w:val="Hipercze"/>
          <w:noProof/>
        </w:rPr>
        <w:t>Tabela 1. Wykorzystywane skróty i terminy</w:t>
      </w:r>
      <w:r w:rsidR="00545E14">
        <w:rPr>
          <w:noProof/>
          <w:webHidden/>
        </w:rPr>
        <w:tab/>
      </w:r>
      <w:r w:rsidR="00545E14">
        <w:rPr>
          <w:noProof/>
          <w:webHidden/>
        </w:rPr>
        <w:fldChar w:fldCharType="begin"/>
      </w:r>
      <w:r w:rsidR="00545E14">
        <w:rPr>
          <w:noProof/>
          <w:webHidden/>
        </w:rPr>
        <w:instrText xml:space="preserve"> PAGEREF _Toc130477125 \h </w:instrText>
      </w:r>
      <w:r w:rsidR="00545E14">
        <w:rPr>
          <w:noProof/>
          <w:webHidden/>
        </w:rPr>
      </w:r>
      <w:r w:rsidR="00545E14">
        <w:rPr>
          <w:noProof/>
          <w:webHidden/>
        </w:rPr>
        <w:fldChar w:fldCharType="separate"/>
      </w:r>
      <w:r w:rsidR="00545E14">
        <w:rPr>
          <w:noProof/>
          <w:webHidden/>
        </w:rPr>
        <w:t>8</w:t>
      </w:r>
      <w:r w:rsidR="00545E14">
        <w:rPr>
          <w:noProof/>
          <w:webHidden/>
        </w:rPr>
        <w:fldChar w:fldCharType="end"/>
      </w:r>
      <w:r w:rsidRPr="00D53327" w:rsidR="00545E14">
        <w:rPr>
          <w:rStyle w:val="Hipercze"/>
          <w:noProof/>
        </w:rPr>
        <w:fldChar w:fldCharType="end"/>
      </w:r>
    </w:p>
    <w:p w:rsidR="00545E14" w:rsidRDefault="00000000" w14:paraId="5108C7B3" w14:textId="2BEE50AC">
      <w:pPr>
        <w:pStyle w:val="Spisilustracji"/>
        <w:tabs>
          <w:tab w:val="right" w:leader="dot" w:pos="9062"/>
        </w:tabs>
        <w:rPr>
          <w:rFonts w:asciiTheme="minorHAnsi" w:hAnsiTheme="minorHAnsi" w:eastAsiaTheme="minorEastAsia" w:cstheme="minorBidi"/>
          <w:noProof/>
          <w:szCs w:val="22"/>
          <w:lang w:eastAsia="pl-PL"/>
        </w:rPr>
      </w:pPr>
      <w:hyperlink w:history="1" w:anchor="_Toc130477126">
        <w:r w:rsidRPr="00D53327" w:rsidR="00545E14">
          <w:rPr>
            <w:rStyle w:val="Hipercze"/>
            <w:noProof/>
          </w:rPr>
          <w:t>Tabela 2. Role podmiotu oraz role biznesowe</w:t>
        </w:r>
        <w:r w:rsidR="00545E14">
          <w:rPr>
            <w:noProof/>
            <w:webHidden/>
          </w:rPr>
          <w:tab/>
        </w:r>
        <w:r w:rsidR="00545E14">
          <w:rPr>
            <w:noProof/>
            <w:webHidden/>
          </w:rPr>
          <w:fldChar w:fldCharType="begin"/>
        </w:r>
        <w:r w:rsidR="00545E14">
          <w:rPr>
            <w:noProof/>
            <w:webHidden/>
          </w:rPr>
          <w:instrText xml:space="preserve"> PAGEREF _Toc130477126 \h </w:instrText>
        </w:r>
        <w:r w:rsidR="00545E14">
          <w:rPr>
            <w:noProof/>
            <w:webHidden/>
          </w:rPr>
        </w:r>
        <w:r w:rsidR="00545E14">
          <w:rPr>
            <w:noProof/>
            <w:webHidden/>
          </w:rPr>
          <w:fldChar w:fldCharType="separate"/>
        </w:r>
        <w:r w:rsidR="00545E14">
          <w:rPr>
            <w:noProof/>
            <w:webHidden/>
          </w:rPr>
          <w:t>21</w:t>
        </w:r>
        <w:r w:rsidR="00545E14">
          <w:rPr>
            <w:noProof/>
            <w:webHidden/>
          </w:rPr>
          <w:fldChar w:fldCharType="end"/>
        </w:r>
      </w:hyperlink>
    </w:p>
    <w:p w:rsidR="00545E14" w:rsidRDefault="00000000" w14:paraId="58E20042" w14:textId="3601FBE6">
      <w:pPr>
        <w:pStyle w:val="Spisilustracji"/>
        <w:tabs>
          <w:tab w:val="right" w:leader="dot" w:pos="9062"/>
        </w:tabs>
        <w:rPr>
          <w:rFonts w:asciiTheme="minorHAnsi" w:hAnsiTheme="minorHAnsi" w:eastAsiaTheme="minorEastAsia" w:cstheme="minorBidi"/>
          <w:noProof/>
          <w:szCs w:val="22"/>
          <w:lang w:eastAsia="pl-PL"/>
        </w:rPr>
      </w:pPr>
      <w:hyperlink w:history="1" w:anchor="_Toc130477127">
        <w:r w:rsidRPr="00D53327" w:rsidR="00545E14">
          <w:rPr>
            <w:rStyle w:val="Hipercze"/>
            <w:noProof/>
          </w:rPr>
          <w:t>Tabela 3 Komunikaty z operacji zapisPlanuOpiekiMedycznej</w:t>
        </w:r>
        <w:r w:rsidR="00545E14">
          <w:rPr>
            <w:noProof/>
            <w:webHidden/>
          </w:rPr>
          <w:tab/>
        </w:r>
        <w:r w:rsidR="00545E14">
          <w:rPr>
            <w:noProof/>
            <w:webHidden/>
          </w:rPr>
          <w:fldChar w:fldCharType="begin"/>
        </w:r>
        <w:r w:rsidR="00545E14">
          <w:rPr>
            <w:noProof/>
            <w:webHidden/>
          </w:rPr>
          <w:instrText xml:space="preserve"> PAGEREF _Toc130477127 \h </w:instrText>
        </w:r>
        <w:r w:rsidR="00545E14">
          <w:rPr>
            <w:noProof/>
            <w:webHidden/>
          </w:rPr>
        </w:r>
        <w:r w:rsidR="00545E14">
          <w:rPr>
            <w:noProof/>
            <w:webHidden/>
          </w:rPr>
          <w:fldChar w:fldCharType="separate"/>
        </w:r>
        <w:r w:rsidR="00545E14">
          <w:rPr>
            <w:noProof/>
            <w:webHidden/>
          </w:rPr>
          <w:t>26</w:t>
        </w:r>
        <w:r w:rsidR="00545E14">
          <w:rPr>
            <w:noProof/>
            <w:webHidden/>
          </w:rPr>
          <w:fldChar w:fldCharType="end"/>
        </w:r>
      </w:hyperlink>
    </w:p>
    <w:p w:rsidR="00545E14" w:rsidRDefault="00000000" w14:paraId="7130C2D5" w14:textId="6AD7F9F1">
      <w:pPr>
        <w:pStyle w:val="Spisilustracji"/>
        <w:tabs>
          <w:tab w:val="right" w:leader="dot" w:pos="9062"/>
        </w:tabs>
        <w:rPr>
          <w:rFonts w:asciiTheme="minorHAnsi" w:hAnsiTheme="minorHAnsi" w:eastAsiaTheme="minorEastAsia" w:cstheme="minorBidi"/>
          <w:noProof/>
          <w:szCs w:val="22"/>
          <w:lang w:eastAsia="pl-PL"/>
        </w:rPr>
      </w:pPr>
      <w:hyperlink w:history="1" w:anchor="_Toc130477128">
        <w:r w:rsidRPr="00D53327" w:rsidR="00545E14">
          <w:rPr>
            <w:rStyle w:val="Hipercze"/>
            <w:noProof/>
          </w:rPr>
          <w:t>Tabela 4 Komunikaty z operacji odczytPlanuOpiekiMedycznej</w:t>
        </w:r>
        <w:r w:rsidR="00545E14">
          <w:rPr>
            <w:noProof/>
            <w:webHidden/>
          </w:rPr>
          <w:tab/>
        </w:r>
        <w:r w:rsidR="00545E14">
          <w:rPr>
            <w:noProof/>
            <w:webHidden/>
          </w:rPr>
          <w:fldChar w:fldCharType="begin"/>
        </w:r>
        <w:r w:rsidR="00545E14">
          <w:rPr>
            <w:noProof/>
            <w:webHidden/>
          </w:rPr>
          <w:instrText xml:space="preserve"> PAGEREF _Toc130477128 \h </w:instrText>
        </w:r>
        <w:r w:rsidR="00545E14">
          <w:rPr>
            <w:noProof/>
            <w:webHidden/>
          </w:rPr>
        </w:r>
        <w:r w:rsidR="00545E14">
          <w:rPr>
            <w:noProof/>
            <w:webHidden/>
          </w:rPr>
          <w:fldChar w:fldCharType="separate"/>
        </w:r>
        <w:r w:rsidR="00545E14">
          <w:rPr>
            <w:noProof/>
            <w:webHidden/>
          </w:rPr>
          <w:t>28</w:t>
        </w:r>
        <w:r w:rsidR="00545E14">
          <w:rPr>
            <w:noProof/>
            <w:webHidden/>
          </w:rPr>
          <w:fldChar w:fldCharType="end"/>
        </w:r>
      </w:hyperlink>
    </w:p>
    <w:p w:rsidR="00545E14" w:rsidRDefault="00000000" w14:paraId="76AF63EE" w14:textId="41107E22">
      <w:pPr>
        <w:pStyle w:val="Spisilustracji"/>
        <w:tabs>
          <w:tab w:val="right" w:leader="dot" w:pos="9062"/>
        </w:tabs>
        <w:rPr>
          <w:rFonts w:asciiTheme="minorHAnsi" w:hAnsiTheme="minorHAnsi" w:eastAsiaTheme="minorEastAsia" w:cstheme="minorBidi"/>
          <w:noProof/>
          <w:szCs w:val="22"/>
          <w:lang w:eastAsia="pl-PL"/>
        </w:rPr>
      </w:pPr>
      <w:hyperlink w:history="1" w:anchor="_Toc130477129">
        <w:r w:rsidRPr="00D53327" w:rsidR="00545E14">
          <w:rPr>
            <w:rStyle w:val="Hipercze"/>
            <w:noProof/>
          </w:rPr>
          <w:t>Tabela 5 Komunikaty z operacji wyszukaniePlanowOpiekiMedycznejUslugobiorcy</w:t>
        </w:r>
        <w:r w:rsidR="00545E14">
          <w:rPr>
            <w:noProof/>
            <w:webHidden/>
          </w:rPr>
          <w:tab/>
        </w:r>
        <w:r w:rsidR="00545E14">
          <w:rPr>
            <w:noProof/>
            <w:webHidden/>
          </w:rPr>
          <w:fldChar w:fldCharType="begin"/>
        </w:r>
        <w:r w:rsidR="00545E14">
          <w:rPr>
            <w:noProof/>
            <w:webHidden/>
          </w:rPr>
          <w:instrText xml:space="preserve"> PAGEREF _Toc130477129 \h </w:instrText>
        </w:r>
        <w:r w:rsidR="00545E14">
          <w:rPr>
            <w:noProof/>
            <w:webHidden/>
          </w:rPr>
        </w:r>
        <w:r w:rsidR="00545E14">
          <w:rPr>
            <w:noProof/>
            <w:webHidden/>
          </w:rPr>
          <w:fldChar w:fldCharType="separate"/>
        </w:r>
        <w:r w:rsidR="00545E14">
          <w:rPr>
            <w:noProof/>
            <w:webHidden/>
          </w:rPr>
          <w:t>30</w:t>
        </w:r>
        <w:r w:rsidR="00545E14">
          <w:rPr>
            <w:noProof/>
            <w:webHidden/>
          </w:rPr>
          <w:fldChar w:fldCharType="end"/>
        </w:r>
      </w:hyperlink>
    </w:p>
    <w:p w:rsidR="00545E14" w:rsidRDefault="00000000" w14:paraId="419999B9" w14:textId="1D6C810E">
      <w:pPr>
        <w:pStyle w:val="Spisilustracji"/>
        <w:tabs>
          <w:tab w:val="right" w:leader="dot" w:pos="9062"/>
        </w:tabs>
        <w:rPr>
          <w:rFonts w:asciiTheme="minorHAnsi" w:hAnsiTheme="minorHAnsi" w:eastAsiaTheme="minorEastAsia" w:cstheme="minorBidi"/>
          <w:noProof/>
          <w:szCs w:val="22"/>
          <w:lang w:eastAsia="pl-PL"/>
        </w:rPr>
      </w:pPr>
      <w:hyperlink w:history="1" w:anchor="_Toc130477130">
        <w:r w:rsidRPr="00D53327" w:rsidR="00545E14">
          <w:rPr>
            <w:rStyle w:val="Hipercze"/>
            <w:noProof/>
          </w:rPr>
          <w:t>Tabela 6 Komunikaty z operacji wyszukaniePlanowOpiekiMedycznejWystawcy</w:t>
        </w:r>
        <w:r w:rsidR="00545E14">
          <w:rPr>
            <w:noProof/>
            <w:webHidden/>
          </w:rPr>
          <w:tab/>
        </w:r>
        <w:r w:rsidR="00545E14">
          <w:rPr>
            <w:noProof/>
            <w:webHidden/>
          </w:rPr>
          <w:fldChar w:fldCharType="begin"/>
        </w:r>
        <w:r w:rsidR="00545E14">
          <w:rPr>
            <w:noProof/>
            <w:webHidden/>
          </w:rPr>
          <w:instrText xml:space="preserve"> PAGEREF _Toc130477130 \h </w:instrText>
        </w:r>
        <w:r w:rsidR="00545E14">
          <w:rPr>
            <w:noProof/>
            <w:webHidden/>
          </w:rPr>
        </w:r>
        <w:r w:rsidR="00545E14">
          <w:rPr>
            <w:noProof/>
            <w:webHidden/>
          </w:rPr>
          <w:fldChar w:fldCharType="separate"/>
        </w:r>
        <w:r w:rsidR="00545E14">
          <w:rPr>
            <w:noProof/>
            <w:webHidden/>
          </w:rPr>
          <w:t>31</w:t>
        </w:r>
        <w:r w:rsidR="00545E14">
          <w:rPr>
            <w:noProof/>
            <w:webHidden/>
          </w:rPr>
          <w:fldChar w:fldCharType="end"/>
        </w:r>
      </w:hyperlink>
    </w:p>
    <w:p w:rsidR="00545E14" w:rsidRDefault="00000000" w14:paraId="3CAB1637" w14:textId="6A13AD6A">
      <w:pPr>
        <w:pStyle w:val="Spisilustracji"/>
        <w:tabs>
          <w:tab w:val="right" w:leader="dot" w:pos="9062"/>
        </w:tabs>
        <w:rPr>
          <w:rFonts w:asciiTheme="minorHAnsi" w:hAnsiTheme="minorHAnsi" w:eastAsiaTheme="minorEastAsia" w:cstheme="minorBidi"/>
          <w:noProof/>
          <w:szCs w:val="22"/>
          <w:lang w:eastAsia="pl-PL"/>
        </w:rPr>
      </w:pPr>
      <w:hyperlink w:history="1" w:anchor="_Toc130477131">
        <w:r w:rsidRPr="00D53327" w:rsidR="00545E14">
          <w:rPr>
            <w:rStyle w:val="Hipercze"/>
            <w:noProof/>
          </w:rPr>
          <w:t>Tabela 7 Komunikaty z operacji zapisAnulowaniaPlanuOpiekiMedycznej</w:t>
        </w:r>
        <w:r w:rsidR="00545E14">
          <w:rPr>
            <w:noProof/>
            <w:webHidden/>
          </w:rPr>
          <w:tab/>
        </w:r>
        <w:r w:rsidR="00545E14">
          <w:rPr>
            <w:noProof/>
            <w:webHidden/>
          </w:rPr>
          <w:fldChar w:fldCharType="begin"/>
        </w:r>
        <w:r w:rsidR="00545E14">
          <w:rPr>
            <w:noProof/>
            <w:webHidden/>
          </w:rPr>
          <w:instrText xml:space="preserve"> PAGEREF _Toc130477131 \h </w:instrText>
        </w:r>
        <w:r w:rsidR="00545E14">
          <w:rPr>
            <w:noProof/>
            <w:webHidden/>
          </w:rPr>
        </w:r>
        <w:r w:rsidR="00545E14">
          <w:rPr>
            <w:noProof/>
            <w:webHidden/>
          </w:rPr>
          <w:fldChar w:fldCharType="separate"/>
        </w:r>
        <w:r w:rsidR="00545E14">
          <w:rPr>
            <w:noProof/>
            <w:webHidden/>
          </w:rPr>
          <w:t>32</w:t>
        </w:r>
        <w:r w:rsidR="00545E14">
          <w:rPr>
            <w:noProof/>
            <w:webHidden/>
          </w:rPr>
          <w:fldChar w:fldCharType="end"/>
        </w:r>
      </w:hyperlink>
    </w:p>
    <w:p w:rsidR="00545E14" w:rsidRDefault="00000000" w14:paraId="0A8004D0" w14:textId="4B6C400E">
      <w:pPr>
        <w:pStyle w:val="Spisilustracji"/>
        <w:tabs>
          <w:tab w:val="right" w:leader="dot" w:pos="9062"/>
        </w:tabs>
        <w:rPr>
          <w:rFonts w:asciiTheme="minorHAnsi" w:hAnsiTheme="minorHAnsi" w:eastAsiaTheme="minorEastAsia" w:cstheme="minorBidi"/>
          <w:noProof/>
          <w:szCs w:val="22"/>
          <w:lang w:eastAsia="pl-PL"/>
        </w:rPr>
      </w:pPr>
      <w:hyperlink w:history="1" w:anchor="_Toc130477132">
        <w:r w:rsidRPr="00D53327" w:rsidR="00545E14">
          <w:rPr>
            <w:rStyle w:val="Hipercze"/>
            <w:noProof/>
          </w:rPr>
          <w:t>Tabela 8 Komunikaty z operacji pobranieListyWersjiHistorycznychPlanuOpiekiMedycznej</w:t>
        </w:r>
        <w:r w:rsidR="00545E14">
          <w:rPr>
            <w:noProof/>
            <w:webHidden/>
          </w:rPr>
          <w:tab/>
        </w:r>
        <w:r w:rsidR="00545E14">
          <w:rPr>
            <w:noProof/>
            <w:webHidden/>
          </w:rPr>
          <w:fldChar w:fldCharType="begin"/>
        </w:r>
        <w:r w:rsidR="00545E14">
          <w:rPr>
            <w:noProof/>
            <w:webHidden/>
          </w:rPr>
          <w:instrText xml:space="preserve"> PAGEREF _Toc130477132 \h </w:instrText>
        </w:r>
        <w:r w:rsidR="00545E14">
          <w:rPr>
            <w:noProof/>
            <w:webHidden/>
          </w:rPr>
        </w:r>
        <w:r w:rsidR="00545E14">
          <w:rPr>
            <w:noProof/>
            <w:webHidden/>
          </w:rPr>
          <w:fldChar w:fldCharType="separate"/>
        </w:r>
        <w:r w:rsidR="00545E14">
          <w:rPr>
            <w:noProof/>
            <w:webHidden/>
          </w:rPr>
          <w:t>35</w:t>
        </w:r>
        <w:r w:rsidR="00545E14">
          <w:rPr>
            <w:noProof/>
            <w:webHidden/>
          </w:rPr>
          <w:fldChar w:fldCharType="end"/>
        </w:r>
      </w:hyperlink>
    </w:p>
    <w:p w:rsidR="00545E14" w:rsidRDefault="00000000" w14:paraId="6C456851" w14:textId="44904567">
      <w:pPr>
        <w:pStyle w:val="Spisilustracji"/>
        <w:tabs>
          <w:tab w:val="right" w:leader="dot" w:pos="9062"/>
        </w:tabs>
        <w:rPr>
          <w:rFonts w:asciiTheme="minorHAnsi" w:hAnsiTheme="minorHAnsi" w:eastAsiaTheme="minorEastAsia" w:cstheme="minorBidi"/>
          <w:noProof/>
          <w:szCs w:val="22"/>
          <w:lang w:eastAsia="pl-PL"/>
        </w:rPr>
      </w:pPr>
      <w:hyperlink w:history="1" w:anchor="_Toc130477133">
        <w:r w:rsidRPr="00D53327" w:rsidR="00545E14">
          <w:rPr>
            <w:rStyle w:val="Hipercze"/>
            <w:noProof/>
          </w:rPr>
          <w:t>Tabela 9 Komunikaty z operacji odczytWersjiHistorycznejPlanuOpiekiMedycznej</w:t>
        </w:r>
        <w:r w:rsidR="00545E14">
          <w:rPr>
            <w:noProof/>
            <w:webHidden/>
          </w:rPr>
          <w:tab/>
        </w:r>
        <w:r w:rsidR="00545E14">
          <w:rPr>
            <w:noProof/>
            <w:webHidden/>
          </w:rPr>
          <w:fldChar w:fldCharType="begin"/>
        </w:r>
        <w:r w:rsidR="00545E14">
          <w:rPr>
            <w:noProof/>
            <w:webHidden/>
          </w:rPr>
          <w:instrText xml:space="preserve"> PAGEREF _Toc130477133 \h </w:instrText>
        </w:r>
        <w:r w:rsidR="00545E14">
          <w:rPr>
            <w:noProof/>
            <w:webHidden/>
          </w:rPr>
        </w:r>
        <w:r w:rsidR="00545E14">
          <w:rPr>
            <w:noProof/>
            <w:webHidden/>
          </w:rPr>
          <w:fldChar w:fldCharType="separate"/>
        </w:r>
        <w:r w:rsidR="00545E14">
          <w:rPr>
            <w:noProof/>
            <w:webHidden/>
          </w:rPr>
          <w:t>36</w:t>
        </w:r>
        <w:r w:rsidR="00545E14">
          <w:rPr>
            <w:noProof/>
            <w:webHidden/>
          </w:rPr>
          <w:fldChar w:fldCharType="end"/>
        </w:r>
      </w:hyperlink>
    </w:p>
    <w:p w:rsidR="00545E14" w:rsidRDefault="00000000" w14:paraId="3DBFD394" w14:textId="6B5A48E6">
      <w:pPr>
        <w:pStyle w:val="Spisilustracji"/>
        <w:tabs>
          <w:tab w:val="right" w:leader="dot" w:pos="9062"/>
        </w:tabs>
        <w:rPr>
          <w:rFonts w:asciiTheme="minorHAnsi" w:hAnsiTheme="minorHAnsi" w:eastAsiaTheme="minorEastAsia" w:cstheme="minorBidi"/>
          <w:noProof/>
          <w:szCs w:val="22"/>
          <w:lang w:eastAsia="pl-PL"/>
        </w:rPr>
      </w:pPr>
      <w:hyperlink w:history="1" w:anchor="_Toc130477134">
        <w:r w:rsidRPr="00D53327" w:rsidR="00545E14">
          <w:rPr>
            <w:rStyle w:val="Hipercze"/>
            <w:noProof/>
          </w:rPr>
          <w:t>Tabela 8 Komunikaty z operacji pobranieListyWersjiHistorycznychHarmonogramuPlanuOpiekiMedycznej</w:t>
        </w:r>
        <w:r w:rsidR="00545E14">
          <w:rPr>
            <w:noProof/>
            <w:webHidden/>
          </w:rPr>
          <w:tab/>
        </w:r>
        <w:r w:rsidR="00545E14">
          <w:rPr>
            <w:noProof/>
            <w:webHidden/>
          </w:rPr>
          <w:fldChar w:fldCharType="begin"/>
        </w:r>
        <w:r w:rsidR="00545E14">
          <w:rPr>
            <w:noProof/>
            <w:webHidden/>
          </w:rPr>
          <w:instrText xml:space="preserve"> PAGEREF _Toc130477134 \h </w:instrText>
        </w:r>
        <w:r w:rsidR="00545E14">
          <w:rPr>
            <w:noProof/>
            <w:webHidden/>
          </w:rPr>
        </w:r>
        <w:r w:rsidR="00545E14">
          <w:rPr>
            <w:noProof/>
            <w:webHidden/>
          </w:rPr>
          <w:fldChar w:fldCharType="separate"/>
        </w:r>
        <w:r w:rsidR="00545E14">
          <w:rPr>
            <w:noProof/>
            <w:webHidden/>
          </w:rPr>
          <w:t>38</w:t>
        </w:r>
        <w:r w:rsidR="00545E14">
          <w:rPr>
            <w:noProof/>
            <w:webHidden/>
          </w:rPr>
          <w:fldChar w:fldCharType="end"/>
        </w:r>
      </w:hyperlink>
    </w:p>
    <w:p w:rsidR="00545E14" w:rsidRDefault="00000000" w14:paraId="03249AD4" w14:textId="66781F6E">
      <w:pPr>
        <w:pStyle w:val="Spisilustracji"/>
        <w:tabs>
          <w:tab w:val="right" w:leader="dot" w:pos="9062"/>
        </w:tabs>
        <w:rPr>
          <w:rFonts w:asciiTheme="minorHAnsi" w:hAnsiTheme="minorHAnsi" w:eastAsiaTheme="minorEastAsia" w:cstheme="minorBidi"/>
          <w:noProof/>
          <w:szCs w:val="22"/>
          <w:lang w:eastAsia="pl-PL"/>
        </w:rPr>
      </w:pPr>
      <w:hyperlink w:history="1" w:anchor="_Toc130477135">
        <w:r w:rsidRPr="00D53327" w:rsidR="00545E14">
          <w:rPr>
            <w:rStyle w:val="Hipercze"/>
            <w:noProof/>
          </w:rPr>
          <w:t>Tabela 9 Komunikaty z operacji odczytWersjiHistorycznejHarmonogramuPlanuOpiekiMedycznej</w:t>
        </w:r>
        <w:r w:rsidR="00545E14">
          <w:rPr>
            <w:noProof/>
            <w:webHidden/>
          </w:rPr>
          <w:tab/>
        </w:r>
        <w:r w:rsidR="00545E14">
          <w:rPr>
            <w:noProof/>
            <w:webHidden/>
          </w:rPr>
          <w:fldChar w:fldCharType="begin"/>
        </w:r>
        <w:r w:rsidR="00545E14">
          <w:rPr>
            <w:noProof/>
            <w:webHidden/>
          </w:rPr>
          <w:instrText xml:space="preserve"> PAGEREF _Toc130477135 \h </w:instrText>
        </w:r>
        <w:r w:rsidR="00545E14">
          <w:rPr>
            <w:noProof/>
            <w:webHidden/>
          </w:rPr>
        </w:r>
        <w:r w:rsidR="00545E14">
          <w:rPr>
            <w:noProof/>
            <w:webHidden/>
          </w:rPr>
          <w:fldChar w:fldCharType="separate"/>
        </w:r>
        <w:r w:rsidR="00545E14">
          <w:rPr>
            <w:noProof/>
            <w:webHidden/>
          </w:rPr>
          <w:t>39</w:t>
        </w:r>
        <w:r w:rsidR="00545E14">
          <w:rPr>
            <w:noProof/>
            <w:webHidden/>
          </w:rPr>
          <w:fldChar w:fldCharType="end"/>
        </w:r>
      </w:hyperlink>
    </w:p>
    <w:p w:rsidR="00545E14" w:rsidRDefault="00000000" w14:paraId="2E546420" w14:textId="72D2851D">
      <w:pPr>
        <w:pStyle w:val="Spisilustracji"/>
        <w:tabs>
          <w:tab w:val="right" w:leader="dot" w:pos="9062"/>
        </w:tabs>
        <w:rPr>
          <w:rFonts w:asciiTheme="minorHAnsi" w:hAnsiTheme="minorHAnsi" w:eastAsiaTheme="minorEastAsia" w:cstheme="minorBidi"/>
          <w:noProof/>
          <w:szCs w:val="22"/>
          <w:lang w:eastAsia="pl-PL"/>
        </w:rPr>
      </w:pPr>
      <w:hyperlink w:history="1" w:anchor="_Toc130477136">
        <w:r w:rsidRPr="00D53327" w:rsidR="00545E14">
          <w:rPr>
            <w:rStyle w:val="Hipercze"/>
            <w:noProof/>
          </w:rPr>
          <w:t>Tabela 3 Komunikaty z operacji zapisHarmonogramuPlanuOpiekiMedycznej</w:t>
        </w:r>
        <w:r w:rsidR="00545E14">
          <w:rPr>
            <w:noProof/>
            <w:webHidden/>
          </w:rPr>
          <w:tab/>
        </w:r>
        <w:r w:rsidR="00545E14">
          <w:rPr>
            <w:noProof/>
            <w:webHidden/>
          </w:rPr>
          <w:fldChar w:fldCharType="begin"/>
        </w:r>
        <w:r w:rsidR="00545E14">
          <w:rPr>
            <w:noProof/>
            <w:webHidden/>
          </w:rPr>
          <w:instrText xml:space="preserve"> PAGEREF _Toc130477136 \h </w:instrText>
        </w:r>
        <w:r w:rsidR="00545E14">
          <w:rPr>
            <w:noProof/>
            <w:webHidden/>
          </w:rPr>
        </w:r>
        <w:r w:rsidR="00545E14">
          <w:rPr>
            <w:noProof/>
            <w:webHidden/>
          </w:rPr>
          <w:fldChar w:fldCharType="separate"/>
        </w:r>
        <w:r w:rsidR="00545E14">
          <w:rPr>
            <w:noProof/>
            <w:webHidden/>
          </w:rPr>
          <w:t>40</w:t>
        </w:r>
        <w:r w:rsidR="00545E14">
          <w:rPr>
            <w:noProof/>
            <w:webHidden/>
          </w:rPr>
          <w:fldChar w:fldCharType="end"/>
        </w:r>
      </w:hyperlink>
    </w:p>
    <w:p w:rsidR="00545E14" w:rsidRDefault="00000000" w14:paraId="7691E070" w14:textId="5BBC7568">
      <w:pPr>
        <w:pStyle w:val="Spisilustracji"/>
        <w:tabs>
          <w:tab w:val="right" w:leader="dot" w:pos="9062"/>
        </w:tabs>
        <w:rPr>
          <w:rFonts w:asciiTheme="minorHAnsi" w:hAnsiTheme="minorHAnsi" w:eastAsiaTheme="minorEastAsia" w:cstheme="minorBidi"/>
          <w:noProof/>
          <w:szCs w:val="22"/>
          <w:lang w:eastAsia="pl-PL"/>
        </w:rPr>
      </w:pPr>
      <w:hyperlink w:history="1" w:anchor="_Toc130477137">
        <w:r w:rsidRPr="00D53327" w:rsidR="00545E14">
          <w:rPr>
            <w:rStyle w:val="Hipercze"/>
            <w:noProof/>
          </w:rPr>
          <w:t>Tabela 4 Komunikaty z operacji odczytAktualnegoHarmonogramuPlanuOpiekiMedycznej</w:t>
        </w:r>
        <w:r w:rsidR="00545E14">
          <w:rPr>
            <w:noProof/>
            <w:webHidden/>
          </w:rPr>
          <w:tab/>
        </w:r>
        <w:r w:rsidR="00545E14">
          <w:rPr>
            <w:noProof/>
            <w:webHidden/>
          </w:rPr>
          <w:fldChar w:fldCharType="begin"/>
        </w:r>
        <w:r w:rsidR="00545E14">
          <w:rPr>
            <w:noProof/>
            <w:webHidden/>
          </w:rPr>
          <w:instrText xml:space="preserve"> PAGEREF _Toc130477137 \h </w:instrText>
        </w:r>
        <w:r w:rsidR="00545E14">
          <w:rPr>
            <w:noProof/>
            <w:webHidden/>
          </w:rPr>
        </w:r>
        <w:r w:rsidR="00545E14">
          <w:rPr>
            <w:noProof/>
            <w:webHidden/>
          </w:rPr>
          <w:fldChar w:fldCharType="separate"/>
        </w:r>
        <w:r w:rsidR="00545E14">
          <w:rPr>
            <w:noProof/>
            <w:webHidden/>
          </w:rPr>
          <w:t>43</w:t>
        </w:r>
        <w:r w:rsidR="00545E14">
          <w:rPr>
            <w:noProof/>
            <w:webHidden/>
          </w:rPr>
          <w:fldChar w:fldCharType="end"/>
        </w:r>
      </w:hyperlink>
    </w:p>
    <w:p w:rsidR="00545E14" w:rsidRDefault="00000000" w14:paraId="555C1E19" w14:textId="5D7C4317">
      <w:pPr>
        <w:pStyle w:val="Spisilustracji"/>
        <w:tabs>
          <w:tab w:val="right" w:leader="dot" w:pos="9062"/>
        </w:tabs>
        <w:rPr>
          <w:rFonts w:asciiTheme="minorHAnsi" w:hAnsiTheme="minorHAnsi" w:eastAsiaTheme="minorEastAsia" w:cstheme="minorBidi"/>
          <w:noProof/>
          <w:szCs w:val="22"/>
          <w:lang w:eastAsia="pl-PL"/>
        </w:rPr>
      </w:pPr>
      <w:hyperlink w:history="1" w:anchor="_Toc130477138">
        <w:r w:rsidRPr="00D53327" w:rsidR="00545E14">
          <w:rPr>
            <w:rStyle w:val="Hipercze"/>
            <w:noProof/>
          </w:rPr>
          <w:t>Tabela 7 Komunikaty z operacji zapisAnulowaniaHarmonogramuPlanuOpiekiMedycznej</w:t>
        </w:r>
        <w:r w:rsidR="00545E14">
          <w:rPr>
            <w:noProof/>
            <w:webHidden/>
          </w:rPr>
          <w:tab/>
        </w:r>
        <w:r w:rsidR="00545E14">
          <w:rPr>
            <w:noProof/>
            <w:webHidden/>
          </w:rPr>
          <w:fldChar w:fldCharType="begin"/>
        </w:r>
        <w:r w:rsidR="00545E14">
          <w:rPr>
            <w:noProof/>
            <w:webHidden/>
          </w:rPr>
          <w:instrText xml:space="preserve"> PAGEREF _Toc130477138 \h </w:instrText>
        </w:r>
        <w:r w:rsidR="00545E14">
          <w:rPr>
            <w:noProof/>
            <w:webHidden/>
          </w:rPr>
        </w:r>
        <w:r w:rsidR="00545E14">
          <w:rPr>
            <w:noProof/>
            <w:webHidden/>
          </w:rPr>
          <w:fldChar w:fldCharType="separate"/>
        </w:r>
        <w:r w:rsidR="00545E14">
          <w:rPr>
            <w:noProof/>
            <w:webHidden/>
          </w:rPr>
          <w:t>44</w:t>
        </w:r>
        <w:r w:rsidR="00545E14">
          <w:rPr>
            <w:noProof/>
            <w:webHidden/>
          </w:rPr>
          <w:fldChar w:fldCharType="end"/>
        </w:r>
      </w:hyperlink>
    </w:p>
    <w:p w:rsidR="00545E14" w:rsidRDefault="00000000" w14:paraId="49FB9733" w14:textId="56587BF9">
      <w:pPr>
        <w:pStyle w:val="Spisilustracji"/>
        <w:tabs>
          <w:tab w:val="right" w:leader="dot" w:pos="9062"/>
        </w:tabs>
        <w:rPr>
          <w:rFonts w:asciiTheme="minorHAnsi" w:hAnsiTheme="minorHAnsi" w:eastAsiaTheme="minorEastAsia" w:cstheme="minorBidi"/>
          <w:noProof/>
          <w:szCs w:val="22"/>
          <w:lang w:eastAsia="pl-PL"/>
        </w:rPr>
      </w:pPr>
      <w:hyperlink w:history="1" w:anchor="_Toc130477139">
        <w:r w:rsidRPr="00D53327" w:rsidR="00545E14">
          <w:rPr>
            <w:rStyle w:val="Hipercze"/>
            <w:noProof/>
          </w:rPr>
          <w:t>Tabela 10 Błędy techniczne weryfikacji podpisu dokumentu</w:t>
        </w:r>
        <w:r w:rsidR="00545E14">
          <w:rPr>
            <w:noProof/>
            <w:webHidden/>
          </w:rPr>
          <w:tab/>
        </w:r>
        <w:r w:rsidR="00545E14">
          <w:rPr>
            <w:noProof/>
            <w:webHidden/>
          </w:rPr>
          <w:fldChar w:fldCharType="begin"/>
        </w:r>
        <w:r w:rsidR="00545E14">
          <w:rPr>
            <w:noProof/>
            <w:webHidden/>
          </w:rPr>
          <w:instrText xml:space="preserve"> PAGEREF _Toc130477139 \h </w:instrText>
        </w:r>
        <w:r w:rsidR="00545E14">
          <w:rPr>
            <w:noProof/>
            <w:webHidden/>
          </w:rPr>
        </w:r>
        <w:r w:rsidR="00545E14">
          <w:rPr>
            <w:noProof/>
            <w:webHidden/>
          </w:rPr>
          <w:fldChar w:fldCharType="separate"/>
        </w:r>
        <w:r w:rsidR="00545E14">
          <w:rPr>
            <w:noProof/>
            <w:webHidden/>
          </w:rPr>
          <w:t>46</w:t>
        </w:r>
        <w:r w:rsidR="00545E14">
          <w:rPr>
            <w:noProof/>
            <w:webHidden/>
          </w:rPr>
          <w:fldChar w:fldCharType="end"/>
        </w:r>
      </w:hyperlink>
    </w:p>
    <w:p w:rsidR="00545E14" w:rsidRDefault="00000000" w14:paraId="53E44B81" w14:textId="0C85A4F5">
      <w:pPr>
        <w:pStyle w:val="Spisilustracji"/>
        <w:tabs>
          <w:tab w:val="right" w:leader="dot" w:pos="9062"/>
        </w:tabs>
        <w:rPr>
          <w:rFonts w:asciiTheme="minorHAnsi" w:hAnsiTheme="minorHAnsi" w:eastAsiaTheme="minorEastAsia" w:cstheme="minorBidi"/>
          <w:noProof/>
          <w:szCs w:val="22"/>
          <w:lang w:eastAsia="pl-PL"/>
        </w:rPr>
      </w:pPr>
      <w:hyperlink w:history="1" w:anchor="_Toc130477140">
        <w:r w:rsidRPr="00D53327" w:rsidR="00545E14">
          <w:rPr>
            <w:rStyle w:val="Hipercze"/>
            <w:noProof/>
          </w:rPr>
          <w:t>Tabela 11 Błędy techniczne uwierzytelnienia i autoryzacji</w:t>
        </w:r>
        <w:r w:rsidR="00545E14">
          <w:rPr>
            <w:noProof/>
            <w:webHidden/>
          </w:rPr>
          <w:tab/>
        </w:r>
        <w:r w:rsidR="00545E14">
          <w:rPr>
            <w:noProof/>
            <w:webHidden/>
          </w:rPr>
          <w:fldChar w:fldCharType="begin"/>
        </w:r>
        <w:r w:rsidR="00545E14">
          <w:rPr>
            <w:noProof/>
            <w:webHidden/>
          </w:rPr>
          <w:instrText xml:space="preserve"> PAGEREF _Toc130477140 \h </w:instrText>
        </w:r>
        <w:r w:rsidR="00545E14">
          <w:rPr>
            <w:noProof/>
            <w:webHidden/>
          </w:rPr>
        </w:r>
        <w:r w:rsidR="00545E14">
          <w:rPr>
            <w:noProof/>
            <w:webHidden/>
          </w:rPr>
          <w:fldChar w:fldCharType="separate"/>
        </w:r>
        <w:r w:rsidR="00545E14">
          <w:rPr>
            <w:noProof/>
            <w:webHidden/>
          </w:rPr>
          <w:t>47</w:t>
        </w:r>
        <w:r w:rsidR="00545E14">
          <w:rPr>
            <w:noProof/>
            <w:webHidden/>
          </w:rPr>
          <w:fldChar w:fldCharType="end"/>
        </w:r>
      </w:hyperlink>
    </w:p>
    <w:p w:rsidR="00545E14" w:rsidRDefault="00000000" w14:paraId="783174BE" w14:textId="07DFEA83">
      <w:pPr>
        <w:pStyle w:val="Spisilustracji"/>
        <w:tabs>
          <w:tab w:val="right" w:leader="dot" w:pos="9062"/>
        </w:tabs>
        <w:rPr>
          <w:rFonts w:asciiTheme="minorHAnsi" w:hAnsiTheme="minorHAnsi" w:eastAsiaTheme="minorEastAsia" w:cstheme="minorBidi"/>
          <w:noProof/>
          <w:szCs w:val="22"/>
          <w:lang w:eastAsia="pl-PL"/>
        </w:rPr>
      </w:pPr>
      <w:hyperlink w:history="1" w:anchor="_Toc130477141">
        <w:r w:rsidRPr="00D53327" w:rsidR="00545E14">
          <w:rPr>
            <w:rStyle w:val="Hipercze"/>
            <w:noProof/>
          </w:rPr>
          <w:t>Tabela 12 Opis</w:t>
        </w:r>
        <w:r w:rsidRPr="00D53327" w:rsidR="00545E14">
          <w:rPr>
            <w:rStyle w:val="Hipercze"/>
            <w:noProof/>
          </w:rPr>
          <w:t xml:space="preserve"> </w:t>
        </w:r>
        <w:r w:rsidRPr="00D53327" w:rsidR="00545E14">
          <w:rPr>
            <w:rStyle w:val="Hipercze"/>
            <w:noProof/>
          </w:rPr>
          <w:t>zawartości plików WSDL i XSD</w:t>
        </w:r>
        <w:r w:rsidR="00545E14">
          <w:rPr>
            <w:noProof/>
            <w:webHidden/>
          </w:rPr>
          <w:tab/>
        </w:r>
        <w:r w:rsidR="00545E14">
          <w:rPr>
            <w:noProof/>
            <w:webHidden/>
          </w:rPr>
          <w:fldChar w:fldCharType="begin"/>
        </w:r>
        <w:r w:rsidR="00545E14">
          <w:rPr>
            <w:noProof/>
            <w:webHidden/>
          </w:rPr>
          <w:instrText xml:space="preserve"> PAGEREF _Toc130477141 \h </w:instrText>
        </w:r>
        <w:r w:rsidR="00545E14">
          <w:rPr>
            <w:noProof/>
            <w:webHidden/>
          </w:rPr>
        </w:r>
        <w:r w:rsidR="00545E14">
          <w:rPr>
            <w:noProof/>
            <w:webHidden/>
          </w:rPr>
          <w:fldChar w:fldCharType="separate"/>
        </w:r>
        <w:r w:rsidR="00545E14">
          <w:rPr>
            <w:noProof/>
            <w:webHidden/>
          </w:rPr>
          <w:t>52</w:t>
        </w:r>
        <w:r w:rsidR="00545E14">
          <w:rPr>
            <w:noProof/>
            <w:webHidden/>
          </w:rPr>
          <w:fldChar w:fldCharType="end"/>
        </w:r>
      </w:hyperlink>
    </w:p>
    <w:bookmarkEnd w:id="418"/>
    <w:bookmarkEnd w:id="419"/>
    <w:bookmarkEnd w:id="420"/>
    <w:p w:rsidRPr="00C93E94" w:rsidR="00E46697" w:rsidP="00862F07" w:rsidRDefault="00E46697" w14:paraId="7528BC0E" w14:textId="5155A4D4">
      <w:pPr>
        <w:pStyle w:val="Spistrecinagwek"/>
        <w:spacing w:line="288" w:lineRule="auto"/>
        <w:rPr>
          <w:b w:val="0"/>
        </w:rPr>
      </w:pPr>
      <w:r>
        <w:fldChar w:fldCharType="end"/>
      </w:r>
    </w:p>
    <w:sectPr w:rsidRPr="00C93E94" w:rsidR="00E46697" w:rsidSect="00475CAC">
      <w:headerReference w:type="even" r:id="rId15"/>
      <w:headerReference w:type="default" r:id="rId16"/>
      <w:footerReference w:type="even" r:id="rId17"/>
      <w:footerReference w:type="default" r:id="rId18"/>
      <w:headerReference w:type="first" r:id="rId19"/>
      <w:footerReference w:type="first" r:id="rId20"/>
      <w:pgSz w:w="11906" w:h="16838" w:orient="portrait"/>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5CAC" w:rsidP="008060AD" w:rsidRDefault="00475CAC" w14:paraId="3DDD68FB" w14:textId="77777777">
      <w:r>
        <w:separator/>
      </w:r>
    </w:p>
  </w:endnote>
  <w:endnote w:type="continuationSeparator" w:id="0">
    <w:p w:rsidR="00475CAC" w:rsidP="008060AD" w:rsidRDefault="00475CAC" w14:paraId="1A30006A" w14:textId="77777777">
      <w:r>
        <w:continuationSeparator/>
      </w:r>
    </w:p>
  </w:endnote>
  <w:endnote w:type="continuationNotice" w:id="1">
    <w:p w:rsidR="00475CAC" w:rsidRDefault="00475CAC" w14:paraId="35E38DDF"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2107" w:rsidRDefault="007E2107" w14:paraId="4CB32C0B"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16sdtdh wp14">
  <w:p w:rsidR="007E2107" w:rsidP="003676F1" w:rsidRDefault="007E2107" w14:paraId="2E49E1BF" w14:textId="6FAFAA10">
    <w:pPr>
      <w:spacing w:after="137" w:line="275" w:lineRule="auto"/>
      <w:ind w:left="1378" w:right="1356"/>
      <w:jc w:val="center"/>
      <w:rPr>
        <w:color w:val="00628B"/>
        <w:sz w:val="12"/>
      </w:rPr>
    </w:pPr>
    <w:r>
      <w:rPr>
        <w:noProof/>
        <w:color w:val="0B5DAA"/>
        <w:sz w:val="16"/>
        <w:szCs w:val="16"/>
      </w:rPr>
      <w:drawing>
        <wp:anchor distT="0" distB="0" distL="114300" distR="114300" simplePos="0" relativeHeight="251658242" behindDoc="0" locked="0" layoutInCell="1" allowOverlap="1" wp14:anchorId="554944E2" wp14:editId="7C2786E7">
          <wp:simplePos x="0" y="0"/>
          <wp:positionH relativeFrom="column">
            <wp:posOffset>5815330</wp:posOffset>
          </wp:positionH>
          <wp:positionV relativeFrom="paragraph">
            <wp:posOffset>200025</wp:posOffset>
          </wp:positionV>
          <wp:extent cx="171450" cy="377825"/>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rsidRPr="00350AB0" w:rsidR="007E2107" w:rsidP="00036E27" w:rsidRDefault="007E2107" w14:paraId="7EA06E82" w14:textId="7C1C95E7">
        <w:pPr>
          <w:pStyle w:val="Stopka"/>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0" behindDoc="0" locked="0" layoutInCell="1" allowOverlap="1" wp14:anchorId="37102B90" wp14:editId="026414F3">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1614C9D">
                <v:rect id="Prostokąt 9" style="position:absolute;margin-left:46.35pt;margin-top:716.65pt;width:276.0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75F450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1" behindDoc="0" locked="0" layoutInCell="1" allowOverlap="1" wp14:anchorId="54845564" wp14:editId="73CCB020">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1C0B319">
                <v:rect id="Prostokąt 10" style="position:absolute;margin-left:321.8pt;margin-top:716.65pt;width:155.9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3125FC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Pr>
            <w:b w:val="0"/>
            <w:bCs/>
            <w:color w:val="0B5DAA"/>
            <w:sz w:val="16"/>
            <w:szCs w:val="16"/>
          </w:rPr>
          <w:t>1</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24</w:t>
        </w:r>
        <w:r w:rsidRPr="00350AB0">
          <w:rPr>
            <w:color w:val="0B5DAA"/>
            <w:sz w:val="16"/>
            <w:szCs w:val="16"/>
          </w:rPr>
          <w:fldChar w:fldCharType="end"/>
        </w:r>
      </w:p>
    </w:sdtContent>
  </w:sdt>
  <w:p w:rsidRPr="00DC37A4" w:rsidR="007E2107" w:rsidP="00036E27" w:rsidRDefault="007E2107" w14:paraId="6BBC66A3" w14:textId="77777777">
    <w:pPr>
      <w:pStyle w:val="Stopka"/>
      <w:tabs>
        <w:tab w:val="left" w:pos="2450"/>
        <w:tab w:val="left" w:pos="2694"/>
        <w:tab w:val="left" w:pos="5502"/>
      </w:tabs>
      <w:jc w:val="both"/>
      <w:rPr>
        <w:rFonts w:cs="Calibri" w:eastAsiaTheme="minorHAnsi"/>
        <w:sz w:val="16"/>
        <w:szCs w:val="16"/>
      </w:rPr>
    </w:pPr>
    <w:r w:rsidRPr="00DC37A4">
      <w:rPr>
        <w:sz w:val="16"/>
        <w:szCs w:val="16"/>
      </w:rPr>
      <w:t>Centrum e-Zdrowia</w:t>
    </w:r>
    <w:r w:rsidRPr="00DC37A4">
      <w:rPr>
        <w:sz w:val="16"/>
        <w:szCs w:val="16"/>
      </w:rPr>
      <w:tab/>
    </w:r>
    <w:r w:rsidRPr="00DC37A4">
      <w:rPr>
        <w:sz w:val="16"/>
        <w:szCs w:val="16"/>
      </w:rPr>
      <w:t xml:space="preserve">tel.: </w:t>
    </w:r>
    <w:r w:rsidRPr="00DC37A4">
      <w:rPr>
        <w:rFonts w:cs="Calibri" w:eastAsiaTheme="minorHAnsi"/>
        <w:sz w:val="16"/>
        <w:szCs w:val="16"/>
      </w:rPr>
      <w:t>+48 22 597-09-27</w:t>
    </w:r>
    <w:r w:rsidRPr="00DC37A4">
      <w:rPr>
        <w:rFonts w:cs="Calibri" w:eastAsiaTheme="minorHAnsi"/>
        <w:sz w:val="16"/>
        <w:szCs w:val="16"/>
      </w:rPr>
      <w:tab/>
    </w:r>
  </w:p>
  <w:p w:rsidRPr="00DC37A4" w:rsidR="007E2107" w:rsidP="00036E27" w:rsidRDefault="007E2107" w14:paraId="35BA6D55" w14:textId="77777777">
    <w:pPr>
      <w:pStyle w:val="Stopka"/>
      <w:tabs>
        <w:tab w:val="left" w:pos="2450"/>
        <w:tab w:val="left" w:pos="5502"/>
      </w:tabs>
      <w:jc w:val="both"/>
      <w:rPr>
        <w:rFonts w:cs="Calibri" w:eastAsiaTheme="minorHAnsi"/>
        <w:sz w:val="16"/>
        <w:szCs w:val="16"/>
      </w:rPr>
    </w:pPr>
    <w:r w:rsidRPr="00DC37A4">
      <w:rPr>
        <w:sz w:val="16"/>
        <w:szCs w:val="16"/>
      </w:rPr>
      <w:t>ul. Stanisława Dubois 5A</w:t>
    </w:r>
    <w:r w:rsidRPr="00DC37A4">
      <w:rPr>
        <w:sz w:val="16"/>
        <w:szCs w:val="16"/>
      </w:rPr>
      <w:tab/>
    </w:r>
    <w:r w:rsidRPr="00DC37A4">
      <w:rPr>
        <w:rFonts w:cs="Calibri" w:eastAsiaTheme="minorHAnsi"/>
        <w:sz w:val="16"/>
        <w:szCs w:val="16"/>
      </w:rPr>
      <w:t>fax: +48 22 597-09-37</w:t>
    </w:r>
    <w:r w:rsidRPr="00DC37A4">
      <w:rPr>
        <w:rFonts w:cs="Calibri" w:eastAsiaTheme="minorHAnsi"/>
        <w:sz w:val="16"/>
        <w:szCs w:val="16"/>
      </w:rPr>
      <w:tab/>
    </w:r>
    <w:r w:rsidRPr="00DC37A4">
      <w:rPr>
        <w:rFonts w:cs="Calibri" w:eastAsiaTheme="minorHAnsi"/>
        <w:sz w:val="16"/>
        <w:szCs w:val="16"/>
      </w:rPr>
      <w:t>NIP: 5251575309</w:t>
    </w:r>
  </w:p>
  <w:p w:rsidR="007E2107" w:rsidP="00036E27" w:rsidRDefault="007E2107" w14:paraId="4C0121EE" w14:textId="77777777">
    <w:pPr>
      <w:pStyle w:val="Stopka"/>
      <w:tabs>
        <w:tab w:val="left" w:pos="2450"/>
        <w:tab w:val="left" w:pos="5502"/>
      </w:tabs>
      <w:jc w:val="both"/>
    </w:pPr>
    <w:r w:rsidRPr="00DC37A4">
      <w:rPr>
        <w:sz w:val="20"/>
      </w:rPr>
      <w:drawing>
        <wp:anchor distT="0" distB="0" distL="114300" distR="114300" simplePos="0" relativeHeight="251658243" behindDoc="0" locked="0" layoutInCell="1" allowOverlap="1" wp14:anchorId="0E8DA175" wp14:editId="6A77B348">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4" behindDoc="0" locked="0" layoutInCell="1" allowOverlap="1" wp14:anchorId="0D25D0B0" wp14:editId="7EC3A941">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33412118" wp14:editId="649F6092">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cs="Calibri" w:eastAsiaTheme="minorHAnsi"/>
        <w:sz w:val="16"/>
        <w:szCs w:val="16"/>
      </w:rPr>
      <w:t>00-184 Warszawa</w:t>
    </w:r>
    <w:r w:rsidRPr="00DC37A4">
      <w:rPr>
        <w:rFonts w:cs="Calibri" w:eastAsiaTheme="minorHAnsi"/>
        <w:sz w:val="16"/>
        <w:szCs w:val="16"/>
      </w:rPr>
      <w:tab/>
    </w:r>
    <w:r w:rsidRPr="00DC37A4">
      <w:rPr>
        <w:rFonts w:cs="Calibri" w:eastAsiaTheme="minorHAnsi"/>
        <w:sz w:val="16"/>
        <w:szCs w:val="16"/>
      </w:rPr>
      <w:t>biuro@cez.gov.pl | www.cez.gov.pl</w:t>
    </w:r>
    <w:r w:rsidRPr="00DC37A4">
      <w:rPr>
        <w:rFonts w:cs="Calibri" w:eastAsiaTheme="minorHAnsi"/>
        <w:sz w:val="16"/>
        <w:szCs w:val="16"/>
      </w:rPr>
      <w:tab/>
    </w:r>
    <w:r w:rsidRPr="00DC37A4">
      <w:rPr>
        <w:rFonts w:cs="Calibri" w:eastAsiaTheme="minorHAnsi"/>
        <w:sz w:val="16"/>
        <w:szCs w:val="16"/>
      </w:rPr>
      <w:t>REGON: 001377706</w:t>
    </w:r>
  </w:p>
  <w:p w:rsidR="007E2107" w:rsidP="00036E27" w:rsidRDefault="007E2107" w14:paraId="627F8F4F" w14:textId="77777777">
    <w:pPr>
      <w:spacing w:after="137" w:line="275" w:lineRule="auto"/>
      <w:ind w:right="1356"/>
      <w:rPr>
        <w:color w:val="00628B"/>
        <w:sz w:val="12"/>
      </w:rPr>
    </w:pPr>
  </w:p>
  <w:p w:rsidR="007E2107" w:rsidP="00036E27" w:rsidRDefault="007E2107" w14:paraId="52A9C076" w14:textId="77777777">
    <w:pPr>
      <w:spacing w:after="137" w:line="275" w:lineRule="auto"/>
      <w:ind w:right="1356"/>
      <w:rPr>
        <w:color w:val="00628B"/>
        <w:sz w:val="12"/>
      </w:rPr>
    </w:pPr>
  </w:p>
  <w:p w:rsidRPr="00B02E5A" w:rsidR="007E2107" w:rsidP="00B02E5A" w:rsidRDefault="007E2107" w14:paraId="410B6710"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2107" w:rsidP="00036E27" w:rsidRDefault="007E2107" w14:paraId="5D244AD2" w14:textId="77777777">
    <w:pPr>
      <w:spacing w:after="137" w:line="275" w:lineRule="auto"/>
      <w:ind w:right="1356"/>
      <w:rPr>
        <w:color w:val="00628B"/>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5CAC" w:rsidP="008060AD" w:rsidRDefault="00475CAC" w14:paraId="710DDCD6" w14:textId="77777777">
      <w:r>
        <w:separator/>
      </w:r>
    </w:p>
  </w:footnote>
  <w:footnote w:type="continuationSeparator" w:id="0">
    <w:p w:rsidR="00475CAC" w:rsidP="008060AD" w:rsidRDefault="00475CAC" w14:paraId="4EAEBB4C" w14:textId="77777777">
      <w:r>
        <w:continuationSeparator/>
      </w:r>
    </w:p>
  </w:footnote>
  <w:footnote w:type="continuationNotice" w:id="1">
    <w:p w:rsidR="00475CAC" w:rsidRDefault="00475CAC" w14:paraId="5A64D07D" w14:textId="77777777">
      <w:pPr>
        <w:spacing w:before="0" w:after="0" w:line="240" w:lineRule="auto"/>
      </w:pPr>
    </w:p>
  </w:footnote>
  <w:footnote w:id="2">
    <w:p w:rsidR="007E2107" w:rsidP="00E46697" w:rsidRDefault="007E2107" w14:paraId="0D561E68" w14:textId="77777777">
      <w:pPr>
        <w:pStyle w:val="Tekstprzypisudolnego"/>
      </w:pPr>
      <w:r>
        <w:rPr>
          <w:rStyle w:val="Odwoanieprzypisudolnego"/>
        </w:rPr>
        <w:footnoteRef/>
      </w:r>
      <w:r>
        <w:t xml:space="preserve"> </w:t>
      </w:r>
      <w:r w:rsidRPr="00917E40">
        <w:rPr>
          <w:sz w:val="18"/>
          <w:szCs w:val="18"/>
        </w:rPr>
        <w:t xml:space="preserve">Jeżeli Wnioskodawca wnioskuje o jednoczesne nadanie </w:t>
      </w:r>
      <w:r>
        <w:rPr>
          <w:sz w:val="18"/>
          <w:szCs w:val="18"/>
        </w:rPr>
        <w:t xml:space="preserve">obu ról wówczas otrzyma dwa oddzielne konta podmiotu </w:t>
      </w:r>
      <w:r>
        <w:rPr>
          <w:sz w:val="18"/>
          <w:szCs w:val="18"/>
        </w:rPr>
        <w:br/>
      </w:r>
      <w:r>
        <w:rPr>
          <w:sz w:val="18"/>
          <w:szCs w:val="18"/>
        </w:rPr>
        <w:t>z dedykowanymi uprawnieniami, certyfikatami i kompletem danych.</w:t>
      </w:r>
    </w:p>
  </w:footnote>
  <w:footnote w:id="3">
    <w:p w:rsidRPr="00FD635C" w:rsidR="007E2107" w:rsidP="00E46697" w:rsidRDefault="007E2107" w14:paraId="3BD93733" w14:textId="77777777">
      <w:pPr>
        <w:pStyle w:val="Tekstprzypisudolnego"/>
        <w:rPr>
          <w:sz w:val="18"/>
          <w:szCs w:val="18"/>
        </w:rPr>
      </w:pPr>
      <w:r w:rsidRPr="0007546A">
        <w:rPr>
          <w:sz w:val="18"/>
          <w:szCs w:val="18"/>
          <w:vertAlign w:val="superscript"/>
        </w:rPr>
        <w:footnoteRef/>
      </w:r>
      <w:r w:rsidRPr="0007546A">
        <w:rPr>
          <w:sz w:val="18"/>
          <w:szCs w:val="18"/>
          <w:vertAlign w:val="superscript"/>
        </w:rPr>
        <w:t xml:space="preserve"> </w:t>
      </w:r>
      <w:r w:rsidRPr="00FD635C">
        <w:rPr>
          <w:sz w:val="18"/>
          <w:szCs w:val="18"/>
        </w:rPr>
        <w:t xml:space="preserve">System obsługujący apteki lub punkty apteczne. </w:t>
      </w:r>
    </w:p>
  </w:footnote>
  <w:footnote w:id="4">
    <w:p w:rsidR="007E2107" w:rsidP="00E46697" w:rsidRDefault="007E2107" w14:paraId="17277AF1" w14:textId="77777777">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p>
  </w:footnote>
  <w:footnote w:id="5">
    <w:p w:rsidR="007E2107" w:rsidP="00E46697" w:rsidRDefault="007E2107" w14:paraId="60A43A1A" w14:textId="2144B466">
      <w:pPr>
        <w:pStyle w:val="Tekstprzypisudolnego"/>
      </w:pPr>
      <w:r>
        <w:rPr>
          <w:rStyle w:val="Odwoanieprzypisudolnego"/>
        </w:rPr>
        <w:footnoteRef/>
      </w:r>
      <w:r>
        <w:t xml:space="preserve"> </w:t>
      </w:r>
      <w:r w:rsidRPr="005B00E0">
        <w:t xml:space="preserve">Numer </w:t>
      </w:r>
      <w:r>
        <w:t xml:space="preserve">PWZ </w:t>
      </w:r>
      <w:r w:rsidRPr="005B00E0">
        <w:t>pracowników medycznych jest zapisany w arkuszu CWPM(medyczni).xlsx umieszczony</w:t>
      </w:r>
      <w:r>
        <w:t>m</w:t>
      </w:r>
      <w:r w:rsidRPr="005B00E0">
        <w:t xml:space="preserve"> w </w:t>
      </w:r>
      <w:r>
        <w:t>d</w:t>
      </w:r>
      <w:r w:rsidRPr="005B00E0">
        <w:t xml:space="preserve">anych testowych </w:t>
      </w:r>
      <w:r>
        <w:t xml:space="preserve">na </w:t>
      </w:r>
      <w:hyperlink w:tgtFrame="_blank" w:history="1" r:id="rId1">
        <w:r>
          <w:rPr>
            <w:rStyle w:val="Hipercze"/>
            <w:rFonts w:ascii="Segoe UI" w:hAnsi="Segoe UI" w:cs="Segoe UI"/>
            <w:color w:val="003963"/>
            <w:sz w:val="20"/>
            <w:szCs w:val="20"/>
          </w:rPr>
          <w:t>https://isus.ezdrowie.gov.pl</w:t>
        </w:r>
      </w:hyperlink>
      <w:r>
        <w:rPr>
          <w:color w:val="000000"/>
        </w:rPr>
        <w:t xml:space="preserve"> </w:t>
      </w:r>
    </w:p>
  </w:footnote>
  <w:footnote w:id="6">
    <w:p w:rsidRPr="00B068E8" w:rsidR="007E2107" w:rsidP="00E46697" w:rsidRDefault="007E2107" w14:paraId="57453ED1" w14:textId="77777777">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2107" w:rsidRDefault="007E2107" w14:paraId="7E44C388"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64AC" w:rsidR="007E2107" w:rsidP="003464AC" w:rsidRDefault="007E2107" w14:paraId="4BAE6A09" w14:textId="77777777">
    <w:pPr>
      <w:pStyle w:val="Nagwek"/>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02E5A" w:rsidR="007E2107" w:rsidP="00B02E5A" w:rsidRDefault="007E2107" w14:paraId="0B13C2CE" w14:textId="758B8F4C">
    <w:pPr>
      <w:pStyle w:val="Nagwek"/>
      <w:spacing w:after="240"/>
      <w:rPr>
        <w:szCs w:val="22"/>
      </w:rPr>
    </w:pPr>
    <w:r w:rsidRPr="0087455B">
      <w:rPr>
        <w:noProof/>
        <w:color w:val="00628B"/>
        <w:sz w:val="12"/>
      </w:rPr>
      <w:drawing>
        <wp:anchor distT="0" distB="0" distL="114300" distR="114300" simplePos="0" relativeHeight="251658246" behindDoc="0" locked="0" layoutInCell="1" allowOverlap="1" wp14:anchorId="10CAA01A" wp14:editId="06054342">
          <wp:simplePos x="0" y="0"/>
          <wp:positionH relativeFrom="margin">
            <wp:posOffset>0</wp:posOffset>
          </wp:positionH>
          <wp:positionV relativeFrom="paragraph">
            <wp:posOffset>-635</wp:posOffset>
          </wp:positionV>
          <wp:extent cx="1836817" cy="506708"/>
          <wp:effectExtent l="0" t="0" r="0" b="825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4281876"/>
    <w:multiLevelType w:val="hybridMultilevel"/>
    <w:tmpl w:val="4976AE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11DD6"/>
    <w:multiLevelType w:val="hybridMultilevel"/>
    <w:tmpl w:val="C6403BC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D939E7"/>
    <w:multiLevelType w:val="hybridMultilevel"/>
    <w:tmpl w:val="24D2EBEC"/>
    <w:lvl w:ilvl="0" w:tplc="82289E66">
      <w:start w:val="1"/>
      <w:numFmt w:val="decimal"/>
      <w:lvlText w:val="%1."/>
      <w:lvlJc w:val="left"/>
      <w:pPr>
        <w:ind w:left="720" w:hanging="360"/>
      </w:pPr>
    </w:lvl>
    <w:lvl w:ilvl="1" w:tplc="2A8C9E6A">
      <w:start w:val="1"/>
      <w:numFmt w:val="lowerLetter"/>
      <w:lvlText w:val="%2."/>
      <w:lvlJc w:val="left"/>
      <w:pPr>
        <w:ind w:left="1440" w:hanging="360"/>
      </w:pPr>
    </w:lvl>
    <w:lvl w:ilvl="2" w:tplc="DC30C846">
      <w:start w:val="1"/>
      <w:numFmt w:val="lowerRoman"/>
      <w:lvlText w:val="%3."/>
      <w:lvlJc w:val="right"/>
      <w:pPr>
        <w:ind w:left="2160" w:hanging="180"/>
      </w:pPr>
    </w:lvl>
    <w:lvl w:ilvl="3" w:tplc="D95424E4">
      <w:start w:val="1"/>
      <w:numFmt w:val="decimal"/>
      <w:lvlText w:val="%4."/>
      <w:lvlJc w:val="left"/>
      <w:pPr>
        <w:ind w:left="2880" w:hanging="360"/>
      </w:pPr>
    </w:lvl>
    <w:lvl w:ilvl="4" w:tplc="BC849518">
      <w:start w:val="1"/>
      <w:numFmt w:val="lowerLetter"/>
      <w:lvlText w:val="%5."/>
      <w:lvlJc w:val="left"/>
      <w:pPr>
        <w:ind w:left="3600" w:hanging="360"/>
      </w:pPr>
    </w:lvl>
    <w:lvl w:ilvl="5" w:tplc="2020EBD6">
      <w:start w:val="1"/>
      <w:numFmt w:val="lowerRoman"/>
      <w:lvlText w:val="%6."/>
      <w:lvlJc w:val="right"/>
      <w:pPr>
        <w:ind w:left="4320" w:hanging="180"/>
      </w:pPr>
    </w:lvl>
    <w:lvl w:ilvl="6" w:tplc="360A9E88">
      <w:start w:val="1"/>
      <w:numFmt w:val="decimal"/>
      <w:lvlText w:val="%7."/>
      <w:lvlJc w:val="left"/>
      <w:pPr>
        <w:ind w:left="5040" w:hanging="360"/>
      </w:pPr>
    </w:lvl>
    <w:lvl w:ilvl="7" w:tplc="30522C8A">
      <w:start w:val="1"/>
      <w:numFmt w:val="lowerLetter"/>
      <w:lvlText w:val="%8."/>
      <w:lvlJc w:val="left"/>
      <w:pPr>
        <w:ind w:left="5760" w:hanging="360"/>
      </w:pPr>
    </w:lvl>
    <w:lvl w:ilvl="8" w:tplc="2CF2AE70">
      <w:start w:val="1"/>
      <w:numFmt w:val="lowerRoman"/>
      <w:lvlText w:val="%9."/>
      <w:lvlJc w:val="right"/>
      <w:pPr>
        <w:ind w:left="6480" w:hanging="180"/>
      </w:pPr>
    </w:lvl>
  </w:abstractNum>
  <w:abstractNum w:abstractNumId="8" w15:restartNumberingAfterBreak="0">
    <w:nsid w:val="139277FE"/>
    <w:multiLevelType w:val="hybridMultilevel"/>
    <w:tmpl w:val="9C2E1E9A"/>
    <w:lvl w:ilvl="0" w:tplc="BA7CC46C">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14B77738"/>
    <w:multiLevelType w:val="hybridMultilevel"/>
    <w:tmpl w:val="EAC89ABE"/>
    <w:lvl w:ilvl="0" w:tplc="0415000F">
      <w:start w:val="1"/>
      <w:numFmt w:val="decimal"/>
      <w:lvlText w:val="%1."/>
      <w:lvlJc w:val="left"/>
      <w:pPr>
        <w:ind w:left="720" w:hanging="360"/>
      </w:pPr>
      <w:rPr>
        <w:rFonts w:hint="default"/>
      </w:rPr>
    </w:lvl>
    <w:lvl w:ilvl="1" w:tplc="FB72D8C8">
      <w:start w:val="1"/>
      <w:numFmt w:val="lowerLetter"/>
      <w:lvlText w:val="%2."/>
      <w:lvlJc w:val="left"/>
      <w:pPr>
        <w:ind w:left="1440" w:hanging="360"/>
      </w:pPr>
      <w:rPr>
        <w:b w:val="0"/>
        <w:bCs w:val="0"/>
      </w:r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hint="default" w:ascii="Calibri" w:hAnsi="Calibri" w:eastAsia="Times New Roman"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3BA85D"/>
    <w:multiLevelType w:val="multilevel"/>
    <w:tmpl w:val="3DE86BF0"/>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193BA86C"/>
    <w:multiLevelType w:val="multilevel"/>
    <w:tmpl w:val="62C0BA3C"/>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1B483E92"/>
    <w:multiLevelType w:val="hybridMultilevel"/>
    <w:tmpl w:val="7594314C"/>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3"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4"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31E18"/>
    <w:multiLevelType w:val="hybridMultilevel"/>
    <w:tmpl w:val="FFFFFFFF"/>
    <w:lvl w:ilvl="0" w:tplc="FFFFFFFF">
      <w:start w:val="1"/>
      <w:numFmt w:val="lowerLetter"/>
      <w:lvlText w:val="%1."/>
      <w:lvlJc w:val="left"/>
      <w:pPr>
        <w:ind w:left="1068" w:hanging="360"/>
      </w:pPr>
    </w:lvl>
    <w:lvl w:ilvl="1" w:tplc="480A0B2A">
      <w:start w:val="1"/>
      <w:numFmt w:val="lowerLetter"/>
      <w:lvlText w:val="%2."/>
      <w:lvlJc w:val="left"/>
      <w:pPr>
        <w:ind w:left="1788" w:hanging="360"/>
      </w:pPr>
    </w:lvl>
    <w:lvl w:ilvl="2" w:tplc="ADFACCCA">
      <w:start w:val="1"/>
      <w:numFmt w:val="lowerRoman"/>
      <w:lvlText w:val="%3."/>
      <w:lvlJc w:val="right"/>
      <w:pPr>
        <w:ind w:left="2508" w:hanging="180"/>
      </w:pPr>
    </w:lvl>
    <w:lvl w:ilvl="3" w:tplc="0EEE03C8">
      <w:start w:val="1"/>
      <w:numFmt w:val="decimal"/>
      <w:lvlText w:val="%4."/>
      <w:lvlJc w:val="left"/>
      <w:pPr>
        <w:ind w:left="3228" w:hanging="360"/>
      </w:pPr>
    </w:lvl>
    <w:lvl w:ilvl="4" w:tplc="8E7CB4F8">
      <w:start w:val="1"/>
      <w:numFmt w:val="lowerLetter"/>
      <w:lvlText w:val="%5."/>
      <w:lvlJc w:val="left"/>
      <w:pPr>
        <w:ind w:left="3948" w:hanging="360"/>
      </w:pPr>
    </w:lvl>
    <w:lvl w:ilvl="5" w:tplc="3C029FA8">
      <w:start w:val="1"/>
      <w:numFmt w:val="lowerRoman"/>
      <w:lvlText w:val="%6."/>
      <w:lvlJc w:val="right"/>
      <w:pPr>
        <w:ind w:left="4668" w:hanging="180"/>
      </w:pPr>
    </w:lvl>
    <w:lvl w:ilvl="6" w:tplc="93DCEB16">
      <w:start w:val="1"/>
      <w:numFmt w:val="decimal"/>
      <w:lvlText w:val="%7."/>
      <w:lvlJc w:val="left"/>
      <w:pPr>
        <w:ind w:left="5388" w:hanging="360"/>
      </w:pPr>
    </w:lvl>
    <w:lvl w:ilvl="7" w:tplc="468E1CDC">
      <w:start w:val="1"/>
      <w:numFmt w:val="lowerLetter"/>
      <w:lvlText w:val="%8."/>
      <w:lvlJc w:val="left"/>
      <w:pPr>
        <w:ind w:left="6108" w:hanging="360"/>
      </w:pPr>
    </w:lvl>
    <w:lvl w:ilvl="8" w:tplc="A72E0FAA">
      <w:start w:val="1"/>
      <w:numFmt w:val="lowerRoman"/>
      <w:lvlText w:val="%9."/>
      <w:lvlJc w:val="right"/>
      <w:pPr>
        <w:ind w:left="6828" w:hanging="180"/>
      </w:pPr>
    </w:lvl>
  </w:abstractNum>
  <w:abstractNum w:abstractNumId="16" w15:restartNumberingAfterBreak="0">
    <w:nsid w:val="24230192"/>
    <w:multiLevelType w:val="hybridMultilevel"/>
    <w:tmpl w:val="34642F1C"/>
    <w:lvl w:ilvl="0" w:tplc="8EE67D5A">
      <w:numFmt w:val="bullet"/>
      <w:pStyle w:val="Tabelapunktowanie1"/>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17"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18" w15:restartNumberingAfterBreak="0">
    <w:nsid w:val="2E7555C1"/>
    <w:multiLevelType w:val="hybridMultilevel"/>
    <w:tmpl w:val="FFFFFFFF"/>
    <w:lvl w:ilvl="0" w:tplc="92601424">
      <w:start w:val="1"/>
      <w:numFmt w:val="decimal"/>
      <w:lvlText w:val="%1."/>
      <w:lvlJc w:val="left"/>
      <w:pPr>
        <w:ind w:left="720" w:hanging="360"/>
      </w:pPr>
    </w:lvl>
    <w:lvl w:ilvl="1" w:tplc="1AD6DE90">
      <w:start w:val="1"/>
      <w:numFmt w:val="lowerLetter"/>
      <w:lvlText w:val="%2."/>
      <w:lvlJc w:val="left"/>
      <w:pPr>
        <w:ind w:left="1440" w:hanging="360"/>
      </w:pPr>
    </w:lvl>
    <w:lvl w:ilvl="2" w:tplc="BA2EE84C">
      <w:start w:val="1"/>
      <w:numFmt w:val="lowerRoman"/>
      <w:lvlText w:val="%3."/>
      <w:lvlJc w:val="right"/>
      <w:pPr>
        <w:ind w:left="2160" w:hanging="180"/>
      </w:pPr>
    </w:lvl>
    <w:lvl w:ilvl="3" w:tplc="3274EDD2">
      <w:start w:val="1"/>
      <w:numFmt w:val="decimal"/>
      <w:lvlText w:val="%4."/>
      <w:lvlJc w:val="left"/>
      <w:pPr>
        <w:ind w:left="2880" w:hanging="360"/>
      </w:pPr>
    </w:lvl>
    <w:lvl w:ilvl="4" w:tplc="41DC2B60">
      <w:start w:val="1"/>
      <w:numFmt w:val="lowerLetter"/>
      <w:lvlText w:val="%5."/>
      <w:lvlJc w:val="left"/>
      <w:pPr>
        <w:ind w:left="3600" w:hanging="360"/>
      </w:pPr>
    </w:lvl>
    <w:lvl w:ilvl="5" w:tplc="543CF37E">
      <w:start w:val="1"/>
      <w:numFmt w:val="lowerRoman"/>
      <w:lvlText w:val="%6."/>
      <w:lvlJc w:val="right"/>
      <w:pPr>
        <w:ind w:left="4320" w:hanging="180"/>
      </w:pPr>
    </w:lvl>
    <w:lvl w:ilvl="6" w:tplc="CFCEB5A6">
      <w:start w:val="1"/>
      <w:numFmt w:val="decimal"/>
      <w:lvlText w:val="%7."/>
      <w:lvlJc w:val="left"/>
      <w:pPr>
        <w:ind w:left="5040" w:hanging="360"/>
      </w:pPr>
    </w:lvl>
    <w:lvl w:ilvl="7" w:tplc="11868388">
      <w:start w:val="1"/>
      <w:numFmt w:val="lowerLetter"/>
      <w:lvlText w:val="%8."/>
      <w:lvlJc w:val="left"/>
      <w:pPr>
        <w:ind w:left="5760" w:hanging="360"/>
      </w:pPr>
    </w:lvl>
    <w:lvl w:ilvl="8" w:tplc="91CCD3BE">
      <w:start w:val="1"/>
      <w:numFmt w:val="lowerRoman"/>
      <w:lvlText w:val="%9."/>
      <w:lvlJc w:val="right"/>
      <w:pPr>
        <w:ind w:left="6480" w:hanging="180"/>
      </w:pPr>
    </w:lvl>
  </w:abstractNum>
  <w:abstractNum w:abstractNumId="19" w15:restartNumberingAfterBreak="0">
    <w:nsid w:val="34561486"/>
    <w:multiLevelType w:val="hybridMultilevel"/>
    <w:tmpl w:val="3A180B6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0" w15:restartNumberingAfterBreak="0">
    <w:nsid w:val="359317D0"/>
    <w:multiLevelType w:val="hybridMultilevel"/>
    <w:tmpl w:val="6586502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36122203"/>
    <w:multiLevelType w:val="hybridMultilevel"/>
    <w:tmpl w:val="FFFFFFFF"/>
    <w:lvl w:ilvl="0" w:tplc="0C741FC6">
      <w:start w:val="1"/>
      <w:numFmt w:val="bullet"/>
      <w:lvlText w:val=""/>
      <w:lvlJc w:val="left"/>
      <w:pPr>
        <w:ind w:left="720" w:hanging="360"/>
      </w:pPr>
      <w:rPr>
        <w:rFonts w:hint="default" w:ascii="Symbol" w:hAnsi="Symbol"/>
      </w:rPr>
    </w:lvl>
    <w:lvl w:ilvl="1" w:tplc="7318F4A0">
      <w:start w:val="1"/>
      <w:numFmt w:val="bullet"/>
      <w:lvlText w:val="o"/>
      <w:lvlJc w:val="left"/>
      <w:pPr>
        <w:ind w:left="1440" w:hanging="360"/>
      </w:pPr>
      <w:rPr>
        <w:rFonts w:hint="default" w:ascii="Courier New" w:hAnsi="Courier New"/>
      </w:rPr>
    </w:lvl>
    <w:lvl w:ilvl="2" w:tplc="27761C6A">
      <w:start w:val="1"/>
      <w:numFmt w:val="bullet"/>
      <w:lvlText w:val=""/>
      <w:lvlJc w:val="left"/>
      <w:pPr>
        <w:ind w:left="2160" w:hanging="360"/>
      </w:pPr>
      <w:rPr>
        <w:rFonts w:hint="default" w:ascii="Wingdings" w:hAnsi="Wingdings"/>
      </w:rPr>
    </w:lvl>
    <w:lvl w:ilvl="3" w:tplc="97621FDA">
      <w:start w:val="1"/>
      <w:numFmt w:val="bullet"/>
      <w:lvlText w:val=""/>
      <w:lvlJc w:val="left"/>
      <w:pPr>
        <w:ind w:left="2880" w:hanging="360"/>
      </w:pPr>
      <w:rPr>
        <w:rFonts w:hint="default" w:ascii="Symbol" w:hAnsi="Symbol"/>
      </w:rPr>
    </w:lvl>
    <w:lvl w:ilvl="4" w:tplc="31E0ED7E">
      <w:start w:val="1"/>
      <w:numFmt w:val="bullet"/>
      <w:lvlText w:val="o"/>
      <w:lvlJc w:val="left"/>
      <w:pPr>
        <w:ind w:left="3600" w:hanging="360"/>
      </w:pPr>
      <w:rPr>
        <w:rFonts w:hint="default" w:ascii="Courier New" w:hAnsi="Courier New"/>
      </w:rPr>
    </w:lvl>
    <w:lvl w:ilvl="5" w:tplc="8D5A3BBA">
      <w:start w:val="1"/>
      <w:numFmt w:val="bullet"/>
      <w:lvlText w:val=""/>
      <w:lvlJc w:val="left"/>
      <w:pPr>
        <w:ind w:left="4320" w:hanging="360"/>
      </w:pPr>
      <w:rPr>
        <w:rFonts w:hint="default" w:ascii="Wingdings" w:hAnsi="Wingdings"/>
      </w:rPr>
    </w:lvl>
    <w:lvl w:ilvl="6" w:tplc="9E46834E">
      <w:start w:val="1"/>
      <w:numFmt w:val="bullet"/>
      <w:lvlText w:val=""/>
      <w:lvlJc w:val="left"/>
      <w:pPr>
        <w:ind w:left="5040" w:hanging="360"/>
      </w:pPr>
      <w:rPr>
        <w:rFonts w:hint="default" w:ascii="Symbol" w:hAnsi="Symbol"/>
      </w:rPr>
    </w:lvl>
    <w:lvl w:ilvl="7" w:tplc="B8A4DD8C">
      <w:start w:val="1"/>
      <w:numFmt w:val="bullet"/>
      <w:lvlText w:val="o"/>
      <w:lvlJc w:val="left"/>
      <w:pPr>
        <w:ind w:left="5760" w:hanging="360"/>
      </w:pPr>
      <w:rPr>
        <w:rFonts w:hint="default" w:ascii="Courier New" w:hAnsi="Courier New"/>
      </w:rPr>
    </w:lvl>
    <w:lvl w:ilvl="8" w:tplc="CA662DF6">
      <w:start w:val="1"/>
      <w:numFmt w:val="bullet"/>
      <w:lvlText w:val=""/>
      <w:lvlJc w:val="left"/>
      <w:pPr>
        <w:ind w:left="6480" w:hanging="360"/>
      </w:pPr>
      <w:rPr>
        <w:rFonts w:hint="default" w:ascii="Wingdings" w:hAnsi="Wingdings"/>
      </w:rPr>
    </w:lvl>
  </w:abstractNum>
  <w:abstractNum w:abstractNumId="22" w15:restartNumberingAfterBreak="0">
    <w:nsid w:val="36CF72C7"/>
    <w:multiLevelType w:val="hybridMultilevel"/>
    <w:tmpl w:val="24F643B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3" w15:restartNumberingAfterBreak="0">
    <w:nsid w:val="38915AC3"/>
    <w:multiLevelType w:val="multilevel"/>
    <w:tmpl w:val="FE48DE22"/>
    <w:lvl w:ilvl="0">
      <w:start w:val="1"/>
      <w:numFmt w:val="decimal"/>
      <w:lvlText w:val="%1."/>
      <w:lvlJc w:val="left"/>
      <w:pPr>
        <w:tabs>
          <w:tab w:val="num" w:pos="851"/>
        </w:tabs>
        <w:ind w:left="851" w:hanging="851"/>
      </w:pPr>
      <w:rPr>
        <w:rFonts w:hint="default"/>
        <w:b/>
        <w:i w:val="0"/>
        <w:color w:val="002776"/>
        <w:sz w:val="52"/>
        <w:szCs w:val="52"/>
      </w:rPr>
    </w:lvl>
    <w:lvl w:ilvl="1">
      <w:start w:val="1"/>
      <w:numFmt w:val="decimal"/>
      <w:lvlRestart w:val="0"/>
      <w:lvlText w:val="%1.%2."/>
      <w:lvlJc w:val="left"/>
      <w:pPr>
        <w:tabs>
          <w:tab w:val="num" w:pos="1843"/>
        </w:tabs>
        <w:ind w:left="1843" w:hanging="851"/>
      </w:pPr>
      <w:rPr>
        <w:rFonts w:hint="default"/>
        <w:b/>
        <w:i w:val="0"/>
        <w:color w:val="1F497D" w:themeColor="text2"/>
        <w:sz w:val="32"/>
        <w:szCs w:val="32"/>
      </w:rPr>
    </w:lvl>
    <w:lvl w:ilvl="2">
      <w:start w:val="1"/>
      <w:numFmt w:val="decimal"/>
      <w:lvlText w:val="%1.%2.%3."/>
      <w:lvlJc w:val="left"/>
      <w:pPr>
        <w:tabs>
          <w:tab w:val="num" w:pos="851"/>
        </w:tabs>
        <w:ind w:left="851" w:hanging="851"/>
      </w:pPr>
      <w:rPr>
        <w:rFonts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lvlText w:val="%1.%2.%3.%4."/>
      <w:lvlJc w:val="left"/>
      <w:pPr>
        <w:tabs>
          <w:tab w:val="num" w:pos="851"/>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24"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451152BF"/>
    <w:multiLevelType w:val="hybridMultilevel"/>
    <w:tmpl w:val="3C2274C8"/>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6"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B72B5F"/>
    <w:multiLevelType w:val="hybridMultilevel"/>
    <w:tmpl w:val="29005C8E"/>
    <w:lvl w:ilvl="0" w:tplc="2F58A1E4">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515F69"/>
    <w:multiLevelType w:val="hybridMultilevel"/>
    <w:tmpl w:val="2EB4353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9" w15:restartNumberingAfterBreak="0">
    <w:nsid w:val="5DF00157"/>
    <w:multiLevelType w:val="hybridMultilevel"/>
    <w:tmpl w:val="1C869636"/>
    <w:lvl w:ilvl="0" w:tplc="FFFFFFFF">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31" w15:restartNumberingAfterBreak="0">
    <w:nsid w:val="62576CB6"/>
    <w:multiLevelType w:val="hybridMultilevel"/>
    <w:tmpl w:val="AB08C8A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2" w15:restartNumberingAfterBreak="0">
    <w:nsid w:val="63C13726"/>
    <w:multiLevelType w:val="multilevel"/>
    <w:tmpl w:val="FA120F1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50B2EF1"/>
    <w:multiLevelType w:val="hybridMultilevel"/>
    <w:tmpl w:val="0CB6252C"/>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35" w15:restartNumberingAfterBreak="0">
    <w:nsid w:val="6655A7FD"/>
    <w:multiLevelType w:val="hybridMultilevel"/>
    <w:tmpl w:val="FFFFFFFF"/>
    <w:lvl w:ilvl="0" w:tplc="DFE29306">
      <w:start w:val="1"/>
      <w:numFmt w:val="decimal"/>
      <w:lvlText w:val="%1."/>
      <w:lvlJc w:val="left"/>
      <w:pPr>
        <w:ind w:left="720" w:hanging="360"/>
      </w:pPr>
    </w:lvl>
    <w:lvl w:ilvl="1" w:tplc="C19CF9AC">
      <w:start w:val="1"/>
      <w:numFmt w:val="lowerLetter"/>
      <w:lvlText w:val="%2."/>
      <w:lvlJc w:val="left"/>
      <w:pPr>
        <w:ind w:left="1440" w:hanging="360"/>
      </w:pPr>
    </w:lvl>
    <w:lvl w:ilvl="2" w:tplc="E878F328">
      <w:start w:val="1"/>
      <w:numFmt w:val="lowerRoman"/>
      <w:lvlText w:val="%3."/>
      <w:lvlJc w:val="right"/>
      <w:pPr>
        <w:ind w:left="2160" w:hanging="180"/>
      </w:pPr>
    </w:lvl>
    <w:lvl w:ilvl="3" w:tplc="FAFAEE18">
      <w:start w:val="1"/>
      <w:numFmt w:val="decimal"/>
      <w:lvlText w:val="%4."/>
      <w:lvlJc w:val="left"/>
      <w:pPr>
        <w:ind w:left="2880" w:hanging="360"/>
      </w:pPr>
    </w:lvl>
    <w:lvl w:ilvl="4" w:tplc="C284F47E">
      <w:start w:val="1"/>
      <w:numFmt w:val="lowerLetter"/>
      <w:lvlText w:val="%5."/>
      <w:lvlJc w:val="left"/>
      <w:pPr>
        <w:ind w:left="3600" w:hanging="360"/>
      </w:pPr>
    </w:lvl>
    <w:lvl w:ilvl="5" w:tplc="30E08A22">
      <w:start w:val="1"/>
      <w:numFmt w:val="lowerRoman"/>
      <w:lvlText w:val="%6."/>
      <w:lvlJc w:val="right"/>
      <w:pPr>
        <w:ind w:left="4320" w:hanging="180"/>
      </w:pPr>
    </w:lvl>
    <w:lvl w:ilvl="6" w:tplc="A036BB0C">
      <w:start w:val="1"/>
      <w:numFmt w:val="decimal"/>
      <w:lvlText w:val="%7."/>
      <w:lvlJc w:val="left"/>
      <w:pPr>
        <w:ind w:left="5040" w:hanging="360"/>
      </w:pPr>
    </w:lvl>
    <w:lvl w:ilvl="7" w:tplc="3D540924">
      <w:start w:val="1"/>
      <w:numFmt w:val="lowerLetter"/>
      <w:lvlText w:val="%8."/>
      <w:lvlJc w:val="left"/>
      <w:pPr>
        <w:ind w:left="5760" w:hanging="360"/>
      </w:pPr>
    </w:lvl>
    <w:lvl w:ilvl="8" w:tplc="25D841AA">
      <w:start w:val="1"/>
      <w:numFmt w:val="lowerRoman"/>
      <w:lvlText w:val="%9."/>
      <w:lvlJc w:val="right"/>
      <w:pPr>
        <w:ind w:left="6480" w:hanging="180"/>
      </w:pPr>
    </w:lvl>
  </w:abstractNum>
  <w:abstractNum w:abstractNumId="36" w15:restartNumberingAfterBreak="0">
    <w:nsid w:val="79BA1FEC"/>
    <w:multiLevelType w:val="hybridMultilevel"/>
    <w:tmpl w:val="B0CE3B1C"/>
    <w:lvl w:ilvl="0" w:tplc="04150001">
      <w:start w:val="1"/>
      <w:numFmt w:val="bullet"/>
      <w:lvlText w:val=""/>
      <w:lvlJc w:val="left"/>
      <w:pPr>
        <w:ind w:left="720" w:hanging="360"/>
      </w:pPr>
      <w:rPr>
        <w:rFonts w:hint="default" w:ascii="Symbol" w:hAnsi="Symbo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742346"/>
    <w:multiLevelType w:val="multilevel"/>
    <w:tmpl w:val="1C8699B8"/>
    <w:lvl w:ilvl="0">
      <w:start w:val="1"/>
      <w:numFmt w:val="decimal"/>
      <w:pStyle w:val="Nagwek1"/>
      <w:lvlText w:val="%1."/>
      <w:lvlJc w:val="left"/>
      <w:pPr>
        <w:ind w:left="360" w:hanging="360"/>
      </w:pPr>
    </w:lvl>
    <w:lvl w:ilvl="1">
      <w:start w:val="1"/>
      <w:numFmt w:val="decimal"/>
      <w:pStyle w:val="Nagwek2"/>
      <w:lvlText w:val="%1.%2."/>
      <w:lvlJc w:val="left"/>
      <w:pPr>
        <w:ind w:left="792" w:hanging="432"/>
      </w:pPr>
      <w:rPr>
        <w:rFonts w:hint="default"/>
      </w:rPr>
    </w:lvl>
    <w:lvl w:ilvl="2">
      <w:start w:val="1"/>
      <w:numFmt w:val="decimal"/>
      <w:pStyle w:val="Nagwek3"/>
      <w:lvlText w:val="%1.%2.%3."/>
      <w:lvlJc w:val="left"/>
      <w:pPr>
        <w:ind w:left="1224" w:hanging="504"/>
      </w:pPr>
      <w:rPr>
        <w:rFonts w:hint="default"/>
      </w:rPr>
    </w:lvl>
    <w:lvl w:ilvl="3">
      <w:start w:val="1"/>
      <w:numFmt w:val="decimal"/>
      <w:pStyle w:val="Nagwek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28086719">
    <w:abstractNumId w:val="18"/>
  </w:num>
  <w:num w:numId="2" w16cid:durableId="1904370962">
    <w:abstractNumId w:val="35"/>
  </w:num>
  <w:num w:numId="3" w16cid:durableId="264464265">
    <w:abstractNumId w:val="7"/>
  </w:num>
  <w:num w:numId="4" w16cid:durableId="302468254">
    <w:abstractNumId w:val="23"/>
  </w:num>
  <w:num w:numId="5" w16cid:durableId="626745072">
    <w:abstractNumId w:val="27"/>
  </w:num>
  <w:num w:numId="6" w16cid:durableId="1997952990">
    <w:abstractNumId w:val="27"/>
    <w:lvlOverride w:ilvl="0">
      <w:startOverride w:val="1"/>
    </w:lvlOverride>
  </w:num>
  <w:num w:numId="7" w16cid:durableId="350953489">
    <w:abstractNumId w:val="23"/>
  </w:num>
  <w:num w:numId="8" w16cid:durableId="1065564674">
    <w:abstractNumId w:val="32"/>
  </w:num>
  <w:num w:numId="9" w16cid:durableId="434447228">
    <w:abstractNumId w:val="17"/>
  </w:num>
  <w:num w:numId="10" w16cid:durableId="779684725">
    <w:abstractNumId w:val="34"/>
  </w:num>
  <w:num w:numId="11" w16cid:durableId="165679044">
    <w:abstractNumId w:val="30"/>
  </w:num>
  <w:num w:numId="12" w16cid:durableId="18750658">
    <w:abstractNumId w:val="24"/>
  </w:num>
  <w:num w:numId="13" w16cid:durableId="31729792">
    <w:abstractNumId w:val="16"/>
  </w:num>
  <w:num w:numId="14" w16cid:durableId="2077584646">
    <w:abstractNumId w:val="26"/>
  </w:num>
  <w:num w:numId="15" w16cid:durableId="1001590293">
    <w:abstractNumId w:val="2"/>
  </w:num>
  <w:num w:numId="16" w16cid:durableId="923760874">
    <w:abstractNumId w:val="0"/>
  </w:num>
  <w:num w:numId="17" w16cid:durableId="572397540">
    <w:abstractNumId w:val="13"/>
  </w:num>
  <w:num w:numId="18" w16cid:durableId="1337883169">
    <w:abstractNumId w:val="4"/>
  </w:num>
  <w:num w:numId="19" w16cid:durableId="1347634408">
    <w:abstractNumId w:val="6"/>
  </w:num>
  <w:num w:numId="20" w16cid:durableId="1902213536">
    <w:abstractNumId w:val="29"/>
  </w:num>
  <w:num w:numId="21" w16cid:durableId="1814910960">
    <w:abstractNumId w:val="5"/>
  </w:num>
  <w:num w:numId="22" w16cid:durableId="688675243">
    <w:abstractNumId w:val="14"/>
  </w:num>
  <w:num w:numId="23" w16cid:durableId="11734356">
    <w:abstractNumId w:val="31"/>
  </w:num>
  <w:num w:numId="24" w16cid:durableId="51464164">
    <w:abstractNumId w:val="36"/>
  </w:num>
  <w:num w:numId="25" w16cid:durableId="1894853680">
    <w:abstractNumId w:val="33"/>
  </w:num>
  <w:num w:numId="26" w16cid:durableId="58598353">
    <w:abstractNumId w:val="3"/>
  </w:num>
  <w:num w:numId="27" w16cid:durableId="1030451903">
    <w:abstractNumId w:val="21"/>
  </w:num>
  <w:num w:numId="28" w16cid:durableId="405760289">
    <w:abstractNumId w:val="15"/>
  </w:num>
  <w:num w:numId="29" w16cid:durableId="1869953646">
    <w:abstractNumId w:val="22"/>
  </w:num>
  <w:num w:numId="30" w16cid:durableId="728264576">
    <w:abstractNumId w:val="12"/>
  </w:num>
  <w:num w:numId="31" w16cid:durableId="1236940990">
    <w:abstractNumId w:val="1"/>
  </w:num>
  <w:num w:numId="32" w16cid:durableId="155850874">
    <w:abstractNumId w:val="28"/>
  </w:num>
  <w:num w:numId="33" w16cid:durableId="103960200">
    <w:abstractNumId w:val="25"/>
  </w:num>
  <w:num w:numId="34" w16cid:durableId="44379362">
    <w:abstractNumId w:val="25"/>
  </w:num>
  <w:num w:numId="35" w16cid:durableId="135606689">
    <w:abstractNumId w:val="9"/>
  </w:num>
  <w:num w:numId="36" w16cid:durableId="1344090345">
    <w:abstractNumId w:val="8"/>
  </w:num>
  <w:num w:numId="37" w16cid:durableId="4798556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46855260">
    <w:abstractNumId w:val="23"/>
  </w:num>
  <w:num w:numId="39" w16cid:durableId="600794668">
    <w:abstractNumId w:val="37"/>
  </w:num>
  <w:num w:numId="40" w16cid:durableId="18403877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2111673">
    <w:abstractNumId w:val="19"/>
  </w:num>
  <w:num w:numId="42" w16cid:durableId="944847636">
    <w:abstractNumId w:val="27"/>
    <w:lvlOverride w:ilvl="0">
      <w:startOverride w:val="1"/>
    </w:lvlOverride>
  </w:num>
  <w:num w:numId="43" w16cid:durableId="749542174">
    <w:abstractNumId w:val="27"/>
    <w:lvlOverride w:ilvl="0">
      <w:startOverride w:val="1"/>
    </w:lvlOverride>
  </w:num>
  <w:num w:numId="44" w16cid:durableId="1576550674">
    <w:abstractNumId w:val="27"/>
    <w:lvlOverride w:ilvl="0">
      <w:startOverride w:val="1"/>
    </w:lvlOverride>
  </w:num>
  <w:num w:numId="45" w16cid:durableId="1278413068">
    <w:abstractNumId w:val="20"/>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removePersonalInformation/>
  <w:removeDateAndTime/>
  <w:activeWritingStyle w:lang="pl-PL" w:vendorID="12" w:dllVersion="512" w:checkStyle="1" w:appName="MSWord"/>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000"/>
    <w:rsid w:val="00000019"/>
    <w:rsid w:val="00001C87"/>
    <w:rsid w:val="00004DA2"/>
    <w:rsid w:val="00006B97"/>
    <w:rsid w:val="00007D50"/>
    <w:rsid w:val="0001441E"/>
    <w:rsid w:val="0001492F"/>
    <w:rsid w:val="00014B02"/>
    <w:rsid w:val="00014FD7"/>
    <w:rsid w:val="00015863"/>
    <w:rsid w:val="000161F9"/>
    <w:rsid w:val="00017B71"/>
    <w:rsid w:val="00017F1B"/>
    <w:rsid w:val="0002099F"/>
    <w:rsid w:val="000227A6"/>
    <w:rsid w:val="00025E37"/>
    <w:rsid w:val="00027390"/>
    <w:rsid w:val="000306E6"/>
    <w:rsid w:val="000330EB"/>
    <w:rsid w:val="000366C5"/>
    <w:rsid w:val="00036E27"/>
    <w:rsid w:val="00042709"/>
    <w:rsid w:val="00042726"/>
    <w:rsid w:val="00047EFC"/>
    <w:rsid w:val="000514A0"/>
    <w:rsid w:val="0005212B"/>
    <w:rsid w:val="000528F3"/>
    <w:rsid w:val="00055B85"/>
    <w:rsid w:val="00060040"/>
    <w:rsid w:val="00061A87"/>
    <w:rsid w:val="0006237F"/>
    <w:rsid w:val="00062707"/>
    <w:rsid w:val="00063952"/>
    <w:rsid w:val="000653A7"/>
    <w:rsid w:val="00067862"/>
    <w:rsid w:val="00070288"/>
    <w:rsid w:val="00071602"/>
    <w:rsid w:val="00076CA7"/>
    <w:rsid w:val="00077CA5"/>
    <w:rsid w:val="00077FC1"/>
    <w:rsid w:val="000862E1"/>
    <w:rsid w:val="0009693A"/>
    <w:rsid w:val="000A0C38"/>
    <w:rsid w:val="000A145B"/>
    <w:rsid w:val="000A1D87"/>
    <w:rsid w:val="000A23F0"/>
    <w:rsid w:val="000A2B4F"/>
    <w:rsid w:val="000A453F"/>
    <w:rsid w:val="000A5FE2"/>
    <w:rsid w:val="000A6329"/>
    <w:rsid w:val="000A7EFF"/>
    <w:rsid w:val="000B01D6"/>
    <w:rsid w:val="000B16F2"/>
    <w:rsid w:val="000B20C1"/>
    <w:rsid w:val="000B3E75"/>
    <w:rsid w:val="000B5C0E"/>
    <w:rsid w:val="000B5C16"/>
    <w:rsid w:val="000B60A5"/>
    <w:rsid w:val="000C2328"/>
    <w:rsid w:val="000C3533"/>
    <w:rsid w:val="000C6450"/>
    <w:rsid w:val="000D2A37"/>
    <w:rsid w:val="000D364C"/>
    <w:rsid w:val="000D66D9"/>
    <w:rsid w:val="000D6D2F"/>
    <w:rsid w:val="000E08FB"/>
    <w:rsid w:val="000E20DF"/>
    <w:rsid w:val="000E4FA4"/>
    <w:rsid w:val="000E598A"/>
    <w:rsid w:val="000E7074"/>
    <w:rsid w:val="000E7E0B"/>
    <w:rsid w:val="000F4412"/>
    <w:rsid w:val="000F61AF"/>
    <w:rsid w:val="000F6394"/>
    <w:rsid w:val="001006BF"/>
    <w:rsid w:val="0011055A"/>
    <w:rsid w:val="00110FA8"/>
    <w:rsid w:val="00111E53"/>
    <w:rsid w:val="00112DE2"/>
    <w:rsid w:val="001142E4"/>
    <w:rsid w:val="001149DD"/>
    <w:rsid w:val="00115787"/>
    <w:rsid w:val="001164FA"/>
    <w:rsid w:val="00117D3E"/>
    <w:rsid w:val="001209C8"/>
    <w:rsid w:val="00121B73"/>
    <w:rsid w:val="00122335"/>
    <w:rsid w:val="001245A5"/>
    <w:rsid w:val="00126274"/>
    <w:rsid w:val="00126516"/>
    <w:rsid w:val="00126597"/>
    <w:rsid w:val="00131A0F"/>
    <w:rsid w:val="00134A77"/>
    <w:rsid w:val="00134B07"/>
    <w:rsid w:val="00142373"/>
    <w:rsid w:val="00143893"/>
    <w:rsid w:val="00143C96"/>
    <w:rsid w:val="00143D38"/>
    <w:rsid w:val="00144105"/>
    <w:rsid w:val="001443E1"/>
    <w:rsid w:val="001452DB"/>
    <w:rsid w:val="00145EC7"/>
    <w:rsid w:val="00145F13"/>
    <w:rsid w:val="00145F2B"/>
    <w:rsid w:val="00146172"/>
    <w:rsid w:val="00146224"/>
    <w:rsid w:val="00147F45"/>
    <w:rsid w:val="00151351"/>
    <w:rsid w:val="001515BA"/>
    <w:rsid w:val="00151DE1"/>
    <w:rsid w:val="001537E8"/>
    <w:rsid w:val="001637D8"/>
    <w:rsid w:val="00163B1A"/>
    <w:rsid w:val="001642B3"/>
    <w:rsid w:val="00167AC0"/>
    <w:rsid w:val="00167AF1"/>
    <w:rsid w:val="00167BFF"/>
    <w:rsid w:val="00170590"/>
    <w:rsid w:val="00180226"/>
    <w:rsid w:val="00180232"/>
    <w:rsid w:val="001807FB"/>
    <w:rsid w:val="001833B6"/>
    <w:rsid w:val="0018543A"/>
    <w:rsid w:val="0018707C"/>
    <w:rsid w:val="00190A34"/>
    <w:rsid w:val="00192BA2"/>
    <w:rsid w:val="00193703"/>
    <w:rsid w:val="00195873"/>
    <w:rsid w:val="001A20FA"/>
    <w:rsid w:val="001A55E6"/>
    <w:rsid w:val="001B17BD"/>
    <w:rsid w:val="001B1829"/>
    <w:rsid w:val="001B2DF7"/>
    <w:rsid w:val="001B59E9"/>
    <w:rsid w:val="001B606B"/>
    <w:rsid w:val="001B7187"/>
    <w:rsid w:val="001C0E09"/>
    <w:rsid w:val="001C499C"/>
    <w:rsid w:val="001C5C9B"/>
    <w:rsid w:val="001D1958"/>
    <w:rsid w:val="001D1B72"/>
    <w:rsid w:val="001D2178"/>
    <w:rsid w:val="001D4672"/>
    <w:rsid w:val="001D51FE"/>
    <w:rsid w:val="001D6F1C"/>
    <w:rsid w:val="001E16C3"/>
    <w:rsid w:val="001E5FFB"/>
    <w:rsid w:val="001E6FAA"/>
    <w:rsid w:val="001E78A1"/>
    <w:rsid w:val="001E7D95"/>
    <w:rsid w:val="001F0EBE"/>
    <w:rsid w:val="001F2C1E"/>
    <w:rsid w:val="001F51E6"/>
    <w:rsid w:val="001F6C3B"/>
    <w:rsid w:val="001F6F45"/>
    <w:rsid w:val="00200AEA"/>
    <w:rsid w:val="00207858"/>
    <w:rsid w:val="00207E4B"/>
    <w:rsid w:val="00210446"/>
    <w:rsid w:val="00213E71"/>
    <w:rsid w:val="00213FB8"/>
    <w:rsid w:val="00215F6E"/>
    <w:rsid w:val="00217CA4"/>
    <w:rsid w:val="0022322E"/>
    <w:rsid w:val="00224EBB"/>
    <w:rsid w:val="00230C06"/>
    <w:rsid w:val="0023247C"/>
    <w:rsid w:val="002375BB"/>
    <w:rsid w:val="0023790D"/>
    <w:rsid w:val="00241ED1"/>
    <w:rsid w:val="002426D4"/>
    <w:rsid w:val="00243EE1"/>
    <w:rsid w:val="0025282B"/>
    <w:rsid w:val="0025387B"/>
    <w:rsid w:val="002538EA"/>
    <w:rsid w:val="0025393C"/>
    <w:rsid w:val="0025614A"/>
    <w:rsid w:val="00256DFB"/>
    <w:rsid w:val="002625C7"/>
    <w:rsid w:val="002645B6"/>
    <w:rsid w:val="002664EA"/>
    <w:rsid w:val="002712BD"/>
    <w:rsid w:val="00275ECD"/>
    <w:rsid w:val="00277E6D"/>
    <w:rsid w:val="00277ED9"/>
    <w:rsid w:val="00282FDF"/>
    <w:rsid w:val="0028301F"/>
    <w:rsid w:val="002839E4"/>
    <w:rsid w:val="00283BCE"/>
    <w:rsid w:val="002A1C92"/>
    <w:rsid w:val="002A6C48"/>
    <w:rsid w:val="002A7950"/>
    <w:rsid w:val="002B0FA0"/>
    <w:rsid w:val="002B1E33"/>
    <w:rsid w:val="002B3133"/>
    <w:rsid w:val="002B3599"/>
    <w:rsid w:val="002B4691"/>
    <w:rsid w:val="002B5118"/>
    <w:rsid w:val="002B62F5"/>
    <w:rsid w:val="002B7F1A"/>
    <w:rsid w:val="002C2FEE"/>
    <w:rsid w:val="002C2FEF"/>
    <w:rsid w:val="002C57D3"/>
    <w:rsid w:val="002C5D4F"/>
    <w:rsid w:val="002C769E"/>
    <w:rsid w:val="002D05C4"/>
    <w:rsid w:val="002D3E67"/>
    <w:rsid w:val="002E07BF"/>
    <w:rsid w:val="002E3748"/>
    <w:rsid w:val="002E550D"/>
    <w:rsid w:val="002E670A"/>
    <w:rsid w:val="002E7432"/>
    <w:rsid w:val="002E762C"/>
    <w:rsid w:val="002F00E1"/>
    <w:rsid w:val="002F14B3"/>
    <w:rsid w:val="002F376E"/>
    <w:rsid w:val="002F43D7"/>
    <w:rsid w:val="002F76F6"/>
    <w:rsid w:val="002F77FE"/>
    <w:rsid w:val="00300BBC"/>
    <w:rsid w:val="00301A17"/>
    <w:rsid w:val="00302E32"/>
    <w:rsid w:val="003049A3"/>
    <w:rsid w:val="00306104"/>
    <w:rsid w:val="003110DD"/>
    <w:rsid w:val="0031155A"/>
    <w:rsid w:val="00313560"/>
    <w:rsid w:val="00314A8E"/>
    <w:rsid w:val="00317926"/>
    <w:rsid w:val="003216DF"/>
    <w:rsid w:val="0032348A"/>
    <w:rsid w:val="00323599"/>
    <w:rsid w:val="0032519F"/>
    <w:rsid w:val="00325651"/>
    <w:rsid w:val="00325C91"/>
    <w:rsid w:val="00330DC2"/>
    <w:rsid w:val="00331283"/>
    <w:rsid w:val="00334997"/>
    <w:rsid w:val="003363E5"/>
    <w:rsid w:val="003373BE"/>
    <w:rsid w:val="00341F5F"/>
    <w:rsid w:val="003464AC"/>
    <w:rsid w:val="0034724F"/>
    <w:rsid w:val="00347ED7"/>
    <w:rsid w:val="00352941"/>
    <w:rsid w:val="00352A7C"/>
    <w:rsid w:val="00353749"/>
    <w:rsid w:val="00353B54"/>
    <w:rsid w:val="003563F3"/>
    <w:rsid w:val="0035701C"/>
    <w:rsid w:val="0035741F"/>
    <w:rsid w:val="00357599"/>
    <w:rsid w:val="00357F9B"/>
    <w:rsid w:val="003628BD"/>
    <w:rsid w:val="003638DA"/>
    <w:rsid w:val="003658F5"/>
    <w:rsid w:val="00365F72"/>
    <w:rsid w:val="003667E7"/>
    <w:rsid w:val="003676F1"/>
    <w:rsid w:val="0037136F"/>
    <w:rsid w:val="00373DB5"/>
    <w:rsid w:val="003762D9"/>
    <w:rsid w:val="0037702C"/>
    <w:rsid w:val="003801A3"/>
    <w:rsid w:val="00382A89"/>
    <w:rsid w:val="00383A1E"/>
    <w:rsid w:val="00383AEA"/>
    <w:rsid w:val="00383E1D"/>
    <w:rsid w:val="00385E91"/>
    <w:rsid w:val="00390C2A"/>
    <w:rsid w:val="00391444"/>
    <w:rsid w:val="00393DBA"/>
    <w:rsid w:val="00394173"/>
    <w:rsid w:val="00395645"/>
    <w:rsid w:val="003975EB"/>
    <w:rsid w:val="00397D6B"/>
    <w:rsid w:val="00397F9B"/>
    <w:rsid w:val="003A1530"/>
    <w:rsid w:val="003A3726"/>
    <w:rsid w:val="003A376A"/>
    <w:rsid w:val="003B28FB"/>
    <w:rsid w:val="003B76AF"/>
    <w:rsid w:val="003B7A6E"/>
    <w:rsid w:val="003C1AE1"/>
    <w:rsid w:val="003C2388"/>
    <w:rsid w:val="003C425F"/>
    <w:rsid w:val="003C479F"/>
    <w:rsid w:val="003C69E4"/>
    <w:rsid w:val="003C7E6E"/>
    <w:rsid w:val="003D1DE5"/>
    <w:rsid w:val="003D47FF"/>
    <w:rsid w:val="003D5BF6"/>
    <w:rsid w:val="003D7BB3"/>
    <w:rsid w:val="003E03F4"/>
    <w:rsid w:val="003E12C9"/>
    <w:rsid w:val="003E15EF"/>
    <w:rsid w:val="003E2167"/>
    <w:rsid w:val="003E48E1"/>
    <w:rsid w:val="003E591F"/>
    <w:rsid w:val="003F0C07"/>
    <w:rsid w:val="003F2697"/>
    <w:rsid w:val="003F2F4C"/>
    <w:rsid w:val="003F3B19"/>
    <w:rsid w:val="003F3D05"/>
    <w:rsid w:val="003F5D9C"/>
    <w:rsid w:val="003F5E30"/>
    <w:rsid w:val="004010FE"/>
    <w:rsid w:val="00402D8F"/>
    <w:rsid w:val="00405591"/>
    <w:rsid w:val="004057C4"/>
    <w:rsid w:val="004105CA"/>
    <w:rsid w:val="00412BBB"/>
    <w:rsid w:val="00416AF0"/>
    <w:rsid w:val="00416BBF"/>
    <w:rsid w:val="00420282"/>
    <w:rsid w:val="004207CF"/>
    <w:rsid w:val="0042209A"/>
    <w:rsid w:val="00423A5A"/>
    <w:rsid w:val="00424456"/>
    <w:rsid w:val="004259CC"/>
    <w:rsid w:val="00425E74"/>
    <w:rsid w:val="004271E9"/>
    <w:rsid w:val="00431368"/>
    <w:rsid w:val="0043275E"/>
    <w:rsid w:val="00433992"/>
    <w:rsid w:val="00436CE8"/>
    <w:rsid w:val="00440389"/>
    <w:rsid w:val="0044141A"/>
    <w:rsid w:val="00442A7F"/>
    <w:rsid w:val="004441DD"/>
    <w:rsid w:val="004471C1"/>
    <w:rsid w:val="00451803"/>
    <w:rsid w:val="00453549"/>
    <w:rsid w:val="00454508"/>
    <w:rsid w:val="00456215"/>
    <w:rsid w:val="0045786C"/>
    <w:rsid w:val="00457CD5"/>
    <w:rsid w:val="00460996"/>
    <w:rsid w:val="00461E46"/>
    <w:rsid w:val="0046557C"/>
    <w:rsid w:val="004670FC"/>
    <w:rsid w:val="00473559"/>
    <w:rsid w:val="00475CAC"/>
    <w:rsid w:val="00483CF3"/>
    <w:rsid w:val="00486048"/>
    <w:rsid w:val="00487FD5"/>
    <w:rsid w:val="0049061F"/>
    <w:rsid w:val="00490893"/>
    <w:rsid w:val="0049251D"/>
    <w:rsid w:val="00493309"/>
    <w:rsid w:val="00493EBD"/>
    <w:rsid w:val="0049430A"/>
    <w:rsid w:val="00494412"/>
    <w:rsid w:val="00496D64"/>
    <w:rsid w:val="004A615F"/>
    <w:rsid w:val="004B00D1"/>
    <w:rsid w:val="004B099B"/>
    <w:rsid w:val="004B1FF0"/>
    <w:rsid w:val="004B2948"/>
    <w:rsid w:val="004B4DBF"/>
    <w:rsid w:val="004C2B4D"/>
    <w:rsid w:val="004C33E4"/>
    <w:rsid w:val="004C34C9"/>
    <w:rsid w:val="004C5067"/>
    <w:rsid w:val="004C61F1"/>
    <w:rsid w:val="004D036B"/>
    <w:rsid w:val="004D1A47"/>
    <w:rsid w:val="004D3170"/>
    <w:rsid w:val="004D49F5"/>
    <w:rsid w:val="004D4AC6"/>
    <w:rsid w:val="004D4C90"/>
    <w:rsid w:val="004D5617"/>
    <w:rsid w:val="004D5D23"/>
    <w:rsid w:val="004D657C"/>
    <w:rsid w:val="004D6B5C"/>
    <w:rsid w:val="004D704A"/>
    <w:rsid w:val="004E1F10"/>
    <w:rsid w:val="004E35D3"/>
    <w:rsid w:val="004E7135"/>
    <w:rsid w:val="004F4D2E"/>
    <w:rsid w:val="005033F0"/>
    <w:rsid w:val="00506CA4"/>
    <w:rsid w:val="0050733C"/>
    <w:rsid w:val="00511611"/>
    <w:rsid w:val="00512347"/>
    <w:rsid w:val="00513053"/>
    <w:rsid w:val="005143FD"/>
    <w:rsid w:val="0052073C"/>
    <w:rsid w:val="00520B6F"/>
    <w:rsid w:val="005245EF"/>
    <w:rsid w:val="00530B36"/>
    <w:rsid w:val="00534CF6"/>
    <w:rsid w:val="00534E32"/>
    <w:rsid w:val="0053594A"/>
    <w:rsid w:val="0053676D"/>
    <w:rsid w:val="0054125C"/>
    <w:rsid w:val="005422A1"/>
    <w:rsid w:val="00542F0A"/>
    <w:rsid w:val="005447B3"/>
    <w:rsid w:val="00545E14"/>
    <w:rsid w:val="00546B69"/>
    <w:rsid w:val="00553C95"/>
    <w:rsid w:val="0055498C"/>
    <w:rsid w:val="00555663"/>
    <w:rsid w:val="00555C51"/>
    <w:rsid w:val="00561B5C"/>
    <w:rsid w:val="005673ED"/>
    <w:rsid w:val="00570EED"/>
    <w:rsid w:val="005712E2"/>
    <w:rsid w:val="00576297"/>
    <w:rsid w:val="005762AA"/>
    <w:rsid w:val="00577135"/>
    <w:rsid w:val="0057720F"/>
    <w:rsid w:val="005774E0"/>
    <w:rsid w:val="0058096A"/>
    <w:rsid w:val="00582B5D"/>
    <w:rsid w:val="005832AA"/>
    <w:rsid w:val="005836DD"/>
    <w:rsid w:val="005871C9"/>
    <w:rsid w:val="0059229B"/>
    <w:rsid w:val="00592545"/>
    <w:rsid w:val="00593E02"/>
    <w:rsid w:val="00594381"/>
    <w:rsid w:val="00594BAE"/>
    <w:rsid w:val="00594E1B"/>
    <w:rsid w:val="00595DDA"/>
    <w:rsid w:val="005A0023"/>
    <w:rsid w:val="005A006A"/>
    <w:rsid w:val="005A08FF"/>
    <w:rsid w:val="005A11A1"/>
    <w:rsid w:val="005A2E82"/>
    <w:rsid w:val="005A7BAA"/>
    <w:rsid w:val="005B02F4"/>
    <w:rsid w:val="005B2046"/>
    <w:rsid w:val="005B2758"/>
    <w:rsid w:val="005B450A"/>
    <w:rsid w:val="005B4AA9"/>
    <w:rsid w:val="005B77AB"/>
    <w:rsid w:val="005C29B1"/>
    <w:rsid w:val="005CCBB5"/>
    <w:rsid w:val="005D4873"/>
    <w:rsid w:val="005D4A9D"/>
    <w:rsid w:val="005D4E44"/>
    <w:rsid w:val="005D67DF"/>
    <w:rsid w:val="005D7B5A"/>
    <w:rsid w:val="005F14D2"/>
    <w:rsid w:val="005F47F1"/>
    <w:rsid w:val="005F7CD7"/>
    <w:rsid w:val="00600237"/>
    <w:rsid w:val="00600B77"/>
    <w:rsid w:val="00600BFC"/>
    <w:rsid w:val="00601497"/>
    <w:rsid w:val="00603DEF"/>
    <w:rsid w:val="00603EF9"/>
    <w:rsid w:val="006074C3"/>
    <w:rsid w:val="00614AB9"/>
    <w:rsid w:val="0061573C"/>
    <w:rsid w:val="006247E7"/>
    <w:rsid w:val="00625AF9"/>
    <w:rsid w:val="00625C16"/>
    <w:rsid w:val="00627BDB"/>
    <w:rsid w:val="00630068"/>
    <w:rsid w:val="00630937"/>
    <w:rsid w:val="00631BAA"/>
    <w:rsid w:val="006336F8"/>
    <w:rsid w:val="006363B6"/>
    <w:rsid w:val="00641702"/>
    <w:rsid w:val="00642300"/>
    <w:rsid w:val="00643731"/>
    <w:rsid w:val="00646006"/>
    <w:rsid w:val="00651BE9"/>
    <w:rsid w:val="00652A6C"/>
    <w:rsid w:val="00652AB5"/>
    <w:rsid w:val="00653666"/>
    <w:rsid w:val="00660608"/>
    <w:rsid w:val="00661267"/>
    <w:rsid w:val="00663EE5"/>
    <w:rsid w:val="006669C5"/>
    <w:rsid w:val="006672D9"/>
    <w:rsid w:val="006703EA"/>
    <w:rsid w:val="00670600"/>
    <w:rsid w:val="0067514A"/>
    <w:rsid w:val="00675B51"/>
    <w:rsid w:val="00676C0E"/>
    <w:rsid w:val="00676FAE"/>
    <w:rsid w:val="00680F2E"/>
    <w:rsid w:val="00683AA2"/>
    <w:rsid w:val="0068462C"/>
    <w:rsid w:val="00685132"/>
    <w:rsid w:val="00686895"/>
    <w:rsid w:val="006872D0"/>
    <w:rsid w:val="006876F5"/>
    <w:rsid w:val="00690436"/>
    <w:rsid w:val="0069265F"/>
    <w:rsid w:val="00692A5B"/>
    <w:rsid w:val="00693249"/>
    <w:rsid w:val="00694A86"/>
    <w:rsid w:val="00696903"/>
    <w:rsid w:val="006A19FA"/>
    <w:rsid w:val="006A1EBF"/>
    <w:rsid w:val="006A51B9"/>
    <w:rsid w:val="006A5780"/>
    <w:rsid w:val="006A6692"/>
    <w:rsid w:val="006A77D6"/>
    <w:rsid w:val="006B5412"/>
    <w:rsid w:val="006B7F2F"/>
    <w:rsid w:val="006C04A6"/>
    <w:rsid w:val="006C18E9"/>
    <w:rsid w:val="006C70DC"/>
    <w:rsid w:val="006D059E"/>
    <w:rsid w:val="006D3C8D"/>
    <w:rsid w:val="006D5043"/>
    <w:rsid w:val="006D529C"/>
    <w:rsid w:val="006D5C08"/>
    <w:rsid w:val="006D65FA"/>
    <w:rsid w:val="006E345E"/>
    <w:rsid w:val="006E3D9B"/>
    <w:rsid w:val="006E601D"/>
    <w:rsid w:val="006E635D"/>
    <w:rsid w:val="006E7942"/>
    <w:rsid w:val="006E7AAA"/>
    <w:rsid w:val="006F2C0C"/>
    <w:rsid w:val="006F371C"/>
    <w:rsid w:val="006F56DD"/>
    <w:rsid w:val="006F571B"/>
    <w:rsid w:val="006F59ED"/>
    <w:rsid w:val="006F5FEE"/>
    <w:rsid w:val="006F6936"/>
    <w:rsid w:val="006F73F2"/>
    <w:rsid w:val="00700DE9"/>
    <w:rsid w:val="007018AC"/>
    <w:rsid w:val="007026C7"/>
    <w:rsid w:val="0070435A"/>
    <w:rsid w:val="007050E0"/>
    <w:rsid w:val="00707B62"/>
    <w:rsid w:val="00711352"/>
    <w:rsid w:val="00713125"/>
    <w:rsid w:val="00714A3F"/>
    <w:rsid w:val="007150A7"/>
    <w:rsid w:val="007158A2"/>
    <w:rsid w:val="00715E10"/>
    <w:rsid w:val="00722C99"/>
    <w:rsid w:val="007304FA"/>
    <w:rsid w:val="007304FB"/>
    <w:rsid w:val="00730F1E"/>
    <w:rsid w:val="00731499"/>
    <w:rsid w:val="00731E1A"/>
    <w:rsid w:val="0073210D"/>
    <w:rsid w:val="00732CE2"/>
    <w:rsid w:val="00734D4A"/>
    <w:rsid w:val="007360E7"/>
    <w:rsid w:val="007400AD"/>
    <w:rsid w:val="007408DA"/>
    <w:rsid w:val="0074134D"/>
    <w:rsid w:val="007414F1"/>
    <w:rsid w:val="00745A2A"/>
    <w:rsid w:val="0075193A"/>
    <w:rsid w:val="00754591"/>
    <w:rsid w:val="00755E45"/>
    <w:rsid w:val="00757EEB"/>
    <w:rsid w:val="007630AD"/>
    <w:rsid w:val="00763361"/>
    <w:rsid w:val="00764AB7"/>
    <w:rsid w:val="0076590D"/>
    <w:rsid w:val="00765B02"/>
    <w:rsid w:val="00767E09"/>
    <w:rsid w:val="007740EE"/>
    <w:rsid w:val="007837BC"/>
    <w:rsid w:val="0078469C"/>
    <w:rsid w:val="00790FF7"/>
    <w:rsid w:val="00791E50"/>
    <w:rsid w:val="007960C7"/>
    <w:rsid w:val="007A1B82"/>
    <w:rsid w:val="007A6C97"/>
    <w:rsid w:val="007A73F5"/>
    <w:rsid w:val="007A7FBC"/>
    <w:rsid w:val="007B3E49"/>
    <w:rsid w:val="007B569C"/>
    <w:rsid w:val="007B7230"/>
    <w:rsid w:val="007C16FA"/>
    <w:rsid w:val="007C18BF"/>
    <w:rsid w:val="007C1B0A"/>
    <w:rsid w:val="007C33BF"/>
    <w:rsid w:val="007C3ED1"/>
    <w:rsid w:val="007C6026"/>
    <w:rsid w:val="007C68A1"/>
    <w:rsid w:val="007C755C"/>
    <w:rsid w:val="007D1368"/>
    <w:rsid w:val="007D5944"/>
    <w:rsid w:val="007D768C"/>
    <w:rsid w:val="007E2107"/>
    <w:rsid w:val="007E23A6"/>
    <w:rsid w:val="007E353D"/>
    <w:rsid w:val="007E66C6"/>
    <w:rsid w:val="007F1A06"/>
    <w:rsid w:val="007F274A"/>
    <w:rsid w:val="007F2D24"/>
    <w:rsid w:val="007F6059"/>
    <w:rsid w:val="008003FA"/>
    <w:rsid w:val="00801923"/>
    <w:rsid w:val="00803A6E"/>
    <w:rsid w:val="0080434A"/>
    <w:rsid w:val="00804D62"/>
    <w:rsid w:val="0080538B"/>
    <w:rsid w:val="008060AD"/>
    <w:rsid w:val="008071EE"/>
    <w:rsid w:val="008074EF"/>
    <w:rsid w:val="008106C7"/>
    <w:rsid w:val="00811011"/>
    <w:rsid w:val="00811889"/>
    <w:rsid w:val="0081197B"/>
    <w:rsid w:val="00811ABE"/>
    <w:rsid w:val="008122DF"/>
    <w:rsid w:val="008136DA"/>
    <w:rsid w:val="008143C4"/>
    <w:rsid w:val="00816335"/>
    <w:rsid w:val="008167F1"/>
    <w:rsid w:val="00816DC9"/>
    <w:rsid w:val="00820308"/>
    <w:rsid w:val="00835E48"/>
    <w:rsid w:val="00837612"/>
    <w:rsid w:val="008418DB"/>
    <w:rsid w:val="008425BA"/>
    <w:rsid w:val="00842BE0"/>
    <w:rsid w:val="008442BF"/>
    <w:rsid w:val="00845F69"/>
    <w:rsid w:val="00847C92"/>
    <w:rsid w:val="00851F5B"/>
    <w:rsid w:val="0085240C"/>
    <w:rsid w:val="00855A46"/>
    <w:rsid w:val="00856774"/>
    <w:rsid w:val="00860697"/>
    <w:rsid w:val="008609E1"/>
    <w:rsid w:val="00862164"/>
    <w:rsid w:val="00862F07"/>
    <w:rsid w:val="00864988"/>
    <w:rsid w:val="00870987"/>
    <w:rsid w:val="00873A55"/>
    <w:rsid w:val="008766F7"/>
    <w:rsid w:val="00876837"/>
    <w:rsid w:val="00876AE8"/>
    <w:rsid w:val="00882361"/>
    <w:rsid w:val="00883516"/>
    <w:rsid w:val="008844D3"/>
    <w:rsid w:val="008856E3"/>
    <w:rsid w:val="00885FE7"/>
    <w:rsid w:val="00887CCD"/>
    <w:rsid w:val="008902B0"/>
    <w:rsid w:val="00890475"/>
    <w:rsid w:val="00891124"/>
    <w:rsid w:val="008921A3"/>
    <w:rsid w:val="008923F1"/>
    <w:rsid w:val="00892464"/>
    <w:rsid w:val="00892AC6"/>
    <w:rsid w:val="00893D50"/>
    <w:rsid w:val="008944BC"/>
    <w:rsid w:val="00894813"/>
    <w:rsid w:val="00897486"/>
    <w:rsid w:val="008A67C0"/>
    <w:rsid w:val="008A6B29"/>
    <w:rsid w:val="008A7F35"/>
    <w:rsid w:val="008B0D0E"/>
    <w:rsid w:val="008B0F3F"/>
    <w:rsid w:val="008B2CA3"/>
    <w:rsid w:val="008B3B1F"/>
    <w:rsid w:val="008B6482"/>
    <w:rsid w:val="008C069D"/>
    <w:rsid w:val="008C1C45"/>
    <w:rsid w:val="008C3543"/>
    <w:rsid w:val="008C54BF"/>
    <w:rsid w:val="008D111D"/>
    <w:rsid w:val="008D27B9"/>
    <w:rsid w:val="008D3151"/>
    <w:rsid w:val="008D371B"/>
    <w:rsid w:val="008D3AB8"/>
    <w:rsid w:val="008D5229"/>
    <w:rsid w:val="008E311B"/>
    <w:rsid w:val="008E662C"/>
    <w:rsid w:val="008E6E8D"/>
    <w:rsid w:val="008F149C"/>
    <w:rsid w:val="008F179A"/>
    <w:rsid w:val="008F1A89"/>
    <w:rsid w:val="008F4FF3"/>
    <w:rsid w:val="00901BF4"/>
    <w:rsid w:val="00906361"/>
    <w:rsid w:val="00906D3C"/>
    <w:rsid w:val="00911677"/>
    <w:rsid w:val="00911709"/>
    <w:rsid w:val="00911B39"/>
    <w:rsid w:val="009126AC"/>
    <w:rsid w:val="009158F2"/>
    <w:rsid w:val="00917883"/>
    <w:rsid w:val="00921EC8"/>
    <w:rsid w:val="009234D6"/>
    <w:rsid w:val="00924EED"/>
    <w:rsid w:val="00924FF6"/>
    <w:rsid w:val="009270A5"/>
    <w:rsid w:val="009271B4"/>
    <w:rsid w:val="00931099"/>
    <w:rsid w:val="009313C7"/>
    <w:rsid w:val="009315C2"/>
    <w:rsid w:val="009327D7"/>
    <w:rsid w:val="00932FC0"/>
    <w:rsid w:val="009336FF"/>
    <w:rsid w:val="00936592"/>
    <w:rsid w:val="0093711A"/>
    <w:rsid w:val="00940A77"/>
    <w:rsid w:val="00943DD7"/>
    <w:rsid w:val="009443EF"/>
    <w:rsid w:val="00946AF7"/>
    <w:rsid w:val="00947069"/>
    <w:rsid w:val="00947B3E"/>
    <w:rsid w:val="00952376"/>
    <w:rsid w:val="00952E3C"/>
    <w:rsid w:val="009565AD"/>
    <w:rsid w:val="00960C40"/>
    <w:rsid w:val="00962FFF"/>
    <w:rsid w:val="00974F3A"/>
    <w:rsid w:val="0097A4FF"/>
    <w:rsid w:val="009808DE"/>
    <w:rsid w:val="009840F2"/>
    <w:rsid w:val="00984BC5"/>
    <w:rsid w:val="00995CB0"/>
    <w:rsid w:val="009A0464"/>
    <w:rsid w:val="009A1B8E"/>
    <w:rsid w:val="009A4DC3"/>
    <w:rsid w:val="009A5AB3"/>
    <w:rsid w:val="009B33A9"/>
    <w:rsid w:val="009B6811"/>
    <w:rsid w:val="009BFA0D"/>
    <w:rsid w:val="009C176F"/>
    <w:rsid w:val="009C284F"/>
    <w:rsid w:val="009C2AAF"/>
    <w:rsid w:val="009C2F34"/>
    <w:rsid w:val="009C3339"/>
    <w:rsid w:val="009C4A74"/>
    <w:rsid w:val="009C65EE"/>
    <w:rsid w:val="009CB55D"/>
    <w:rsid w:val="009D017C"/>
    <w:rsid w:val="009D1B6A"/>
    <w:rsid w:val="009D3325"/>
    <w:rsid w:val="009D3A71"/>
    <w:rsid w:val="009D4956"/>
    <w:rsid w:val="009D5445"/>
    <w:rsid w:val="009D5992"/>
    <w:rsid w:val="009D69F2"/>
    <w:rsid w:val="009E228D"/>
    <w:rsid w:val="009E3098"/>
    <w:rsid w:val="009E37E0"/>
    <w:rsid w:val="009E51EA"/>
    <w:rsid w:val="009E573C"/>
    <w:rsid w:val="009F158C"/>
    <w:rsid w:val="009F15F3"/>
    <w:rsid w:val="009F32A7"/>
    <w:rsid w:val="009F511D"/>
    <w:rsid w:val="009F5CCA"/>
    <w:rsid w:val="00A01D7C"/>
    <w:rsid w:val="00A04D37"/>
    <w:rsid w:val="00A04E9D"/>
    <w:rsid w:val="00A100C1"/>
    <w:rsid w:val="00A1214F"/>
    <w:rsid w:val="00A127B8"/>
    <w:rsid w:val="00A12C5C"/>
    <w:rsid w:val="00A15472"/>
    <w:rsid w:val="00A172FA"/>
    <w:rsid w:val="00A17713"/>
    <w:rsid w:val="00A211C8"/>
    <w:rsid w:val="00A2201F"/>
    <w:rsid w:val="00A24126"/>
    <w:rsid w:val="00A275FA"/>
    <w:rsid w:val="00A31212"/>
    <w:rsid w:val="00A32175"/>
    <w:rsid w:val="00A35958"/>
    <w:rsid w:val="00A37F9B"/>
    <w:rsid w:val="00A40D65"/>
    <w:rsid w:val="00A458A4"/>
    <w:rsid w:val="00A4675C"/>
    <w:rsid w:val="00A46B55"/>
    <w:rsid w:val="00A476DF"/>
    <w:rsid w:val="00A47DE6"/>
    <w:rsid w:val="00A51279"/>
    <w:rsid w:val="00A54A5D"/>
    <w:rsid w:val="00A6701D"/>
    <w:rsid w:val="00A67DD7"/>
    <w:rsid w:val="00A71FD7"/>
    <w:rsid w:val="00A73964"/>
    <w:rsid w:val="00A77941"/>
    <w:rsid w:val="00A81018"/>
    <w:rsid w:val="00A81335"/>
    <w:rsid w:val="00A81A84"/>
    <w:rsid w:val="00A83D18"/>
    <w:rsid w:val="00A84703"/>
    <w:rsid w:val="00A84D6E"/>
    <w:rsid w:val="00A84ED4"/>
    <w:rsid w:val="00A85D63"/>
    <w:rsid w:val="00A871D1"/>
    <w:rsid w:val="00A878F3"/>
    <w:rsid w:val="00A901CD"/>
    <w:rsid w:val="00A90D77"/>
    <w:rsid w:val="00A91D49"/>
    <w:rsid w:val="00A92203"/>
    <w:rsid w:val="00A9319C"/>
    <w:rsid w:val="00A93BA7"/>
    <w:rsid w:val="00A9429E"/>
    <w:rsid w:val="00A96D65"/>
    <w:rsid w:val="00AA0042"/>
    <w:rsid w:val="00AA179B"/>
    <w:rsid w:val="00AA2267"/>
    <w:rsid w:val="00AA2E8E"/>
    <w:rsid w:val="00AA2FF6"/>
    <w:rsid w:val="00AA3C94"/>
    <w:rsid w:val="00AA7232"/>
    <w:rsid w:val="00AA78DC"/>
    <w:rsid w:val="00AB0324"/>
    <w:rsid w:val="00AB4BDB"/>
    <w:rsid w:val="00AB58F8"/>
    <w:rsid w:val="00AB67AA"/>
    <w:rsid w:val="00AC2C95"/>
    <w:rsid w:val="00AC31BF"/>
    <w:rsid w:val="00AC4CF5"/>
    <w:rsid w:val="00AC5DA5"/>
    <w:rsid w:val="00AD0D4D"/>
    <w:rsid w:val="00AD198B"/>
    <w:rsid w:val="00AD53C1"/>
    <w:rsid w:val="00AD58A4"/>
    <w:rsid w:val="00AD6A4F"/>
    <w:rsid w:val="00AE12A6"/>
    <w:rsid w:val="00AE36E0"/>
    <w:rsid w:val="00AE39B4"/>
    <w:rsid w:val="00AE427C"/>
    <w:rsid w:val="00AE523E"/>
    <w:rsid w:val="00AF2C4D"/>
    <w:rsid w:val="00AF6441"/>
    <w:rsid w:val="00AF7AC4"/>
    <w:rsid w:val="00B02E5A"/>
    <w:rsid w:val="00B032FB"/>
    <w:rsid w:val="00B04694"/>
    <w:rsid w:val="00B10688"/>
    <w:rsid w:val="00B119E1"/>
    <w:rsid w:val="00B13D82"/>
    <w:rsid w:val="00B14A69"/>
    <w:rsid w:val="00B21EEF"/>
    <w:rsid w:val="00B2501E"/>
    <w:rsid w:val="00B25251"/>
    <w:rsid w:val="00B25F1E"/>
    <w:rsid w:val="00B3369F"/>
    <w:rsid w:val="00B3376F"/>
    <w:rsid w:val="00B338C1"/>
    <w:rsid w:val="00B356EC"/>
    <w:rsid w:val="00B373A5"/>
    <w:rsid w:val="00B37BA7"/>
    <w:rsid w:val="00B40C32"/>
    <w:rsid w:val="00B40D7D"/>
    <w:rsid w:val="00B4325A"/>
    <w:rsid w:val="00B43DEA"/>
    <w:rsid w:val="00B4409D"/>
    <w:rsid w:val="00B4488F"/>
    <w:rsid w:val="00B46FA9"/>
    <w:rsid w:val="00B51BAF"/>
    <w:rsid w:val="00B52558"/>
    <w:rsid w:val="00B53E74"/>
    <w:rsid w:val="00B56BFE"/>
    <w:rsid w:val="00B57192"/>
    <w:rsid w:val="00B579A0"/>
    <w:rsid w:val="00B6053B"/>
    <w:rsid w:val="00B660D7"/>
    <w:rsid w:val="00B70882"/>
    <w:rsid w:val="00B71294"/>
    <w:rsid w:val="00B71B31"/>
    <w:rsid w:val="00B74379"/>
    <w:rsid w:val="00B74E1B"/>
    <w:rsid w:val="00B75CAF"/>
    <w:rsid w:val="00B841F0"/>
    <w:rsid w:val="00B85EAE"/>
    <w:rsid w:val="00B86B97"/>
    <w:rsid w:val="00B873EE"/>
    <w:rsid w:val="00B906A1"/>
    <w:rsid w:val="00B90892"/>
    <w:rsid w:val="00B915C6"/>
    <w:rsid w:val="00B9401E"/>
    <w:rsid w:val="00B94F06"/>
    <w:rsid w:val="00BA0406"/>
    <w:rsid w:val="00BA4E44"/>
    <w:rsid w:val="00BA51D9"/>
    <w:rsid w:val="00BA6AFF"/>
    <w:rsid w:val="00BB236F"/>
    <w:rsid w:val="00BB33F0"/>
    <w:rsid w:val="00BB3A9B"/>
    <w:rsid w:val="00BB663E"/>
    <w:rsid w:val="00BB6976"/>
    <w:rsid w:val="00BC3A1F"/>
    <w:rsid w:val="00BC4821"/>
    <w:rsid w:val="00BC6493"/>
    <w:rsid w:val="00BC6EE5"/>
    <w:rsid w:val="00BD5EB0"/>
    <w:rsid w:val="00BD6444"/>
    <w:rsid w:val="00BD6690"/>
    <w:rsid w:val="00BE14FD"/>
    <w:rsid w:val="00BE2A1F"/>
    <w:rsid w:val="00BE4D1D"/>
    <w:rsid w:val="00BE5CB0"/>
    <w:rsid w:val="00BF295D"/>
    <w:rsid w:val="00BF4A14"/>
    <w:rsid w:val="00BF4CF2"/>
    <w:rsid w:val="00C0080B"/>
    <w:rsid w:val="00C03184"/>
    <w:rsid w:val="00C0352F"/>
    <w:rsid w:val="00C051DE"/>
    <w:rsid w:val="00C05FB6"/>
    <w:rsid w:val="00C06FDB"/>
    <w:rsid w:val="00C12D42"/>
    <w:rsid w:val="00C12E97"/>
    <w:rsid w:val="00C15978"/>
    <w:rsid w:val="00C16E29"/>
    <w:rsid w:val="00C17767"/>
    <w:rsid w:val="00C17CB4"/>
    <w:rsid w:val="00C22482"/>
    <w:rsid w:val="00C23D0A"/>
    <w:rsid w:val="00C24617"/>
    <w:rsid w:val="00C257B1"/>
    <w:rsid w:val="00C27955"/>
    <w:rsid w:val="00C30363"/>
    <w:rsid w:val="00C3308C"/>
    <w:rsid w:val="00C35534"/>
    <w:rsid w:val="00C35AD0"/>
    <w:rsid w:val="00C40F8C"/>
    <w:rsid w:val="00C431F0"/>
    <w:rsid w:val="00C433C6"/>
    <w:rsid w:val="00C443CE"/>
    <w:rsid w:val="00C474DD"/>
    <w:rsid w:val="00C57A11"/>
    <w:rsid w:val="00C6256D"/>
    <w:rsid w:val="00C67391"/>
    <w:rsid w:val="00C70B49"/>
    <w:rsid w:val="00C72461"/>
    <w:rsid w:val="00C76073"/>
    <w:rsid w:val="00C76857"/>
    <w:rsid w:val="00C81351"/>
    <w:rsid w:val="00C82F25"/>
    <w:rsid w:val="00C8423D"/>
    <w:rsid w:val="00C91A3E"/>
    <w:rsid w:val="00C921F1"/>
    <w:rsid w:val="00C93E94"/>
    <w:rsid w:val="00C94175"/>
    <w:rsid w:val="00CA25D8"/>
    <w:rsid w:val="00CA2BAC"/>
    <w:rsid w:val="00CA6697"/>
    <w:rsid w:val="00CA67CD"/>
    <w:rsid w:val="00CB016F"/>
    <w:rsid w:val="00CB124D"/>
    <w:rsid w:val="00CB22D2"/>
    <w:rsid w:val="00CB2739"/>
    <w:rsid w:val="00CB2B3B"/>
    <w:rsid w:val="00CB340A"/>
    <w:rsid w:val="00CB43D3"/>
    <w:rsid w:val="00CB5352"/>
    <w:rsid w:val="00CC1E38"/>
    <w:rsid w:val="00CC2EDC"/>
    <w:rsid w:val="00CC3570"/>
    <w:rsid w:val="00CC4222"/>
    <w:rsid w:val="00CC4B28"/>
    <w:rsid w:val="00CD52E1"/>
    <w:rsid w:val="00CD5912"/>
    <w:rsid w:val="00CD6E75"/>
    <w:rsid w:val="00CE24FF"/>
    <w:rsid w:val="00CE2EAC"/>
    <w:rsid w:val="00CF0D73"/>
    <w:rsid w:val="00CF3134"/>
    <w:rsid w:val="00CF4028"/>
    <w:rsid w:val="00CF54B1"/>
    <w:rsid w:val="00CF5A2E"/>
    <w:rsid w:val="00D027D0"/>
    <w:rsid w:val="00D03758"/>
    <w:rsid w:val="00D03BD6"/>
    <w:rsid w:val="00D04902"/>
    <w:rsid w:val="00D0496E"/>
    <w:rsid w:val="00D066A1"/>
    <w:rsid w:val="00D071C3"/>
    <w:rsid w:val="00D12618"/>
    <w:rsid w:val="00D13338"/>
    <w:rsid w:val="00D15FD5"/>
    <w:rsid w:val="00D2063F"/>
    <w:rsid w:val="00D21169"/>
    <w:rsid w:val="00D222A1"/>
    <w:rsid w:val="00D2320C"/>
    <w:rsid w:val="00D23558"/>
    <w:rsid w:val="00D268B4"/>
    <w:rsid w:val="00D30D0F"/>
    <w:rsid w:val="00D30E37"/>
    <w:rsid w:val="00D34249"/>
    <w:rsid w:val="00D36253"/>
    <w:rsid w:val="00D40EF8"/>
    <w:rsid w:val="00D4265A"/>
    <w:rsid w:val="00D4317D"/>
    <w:rsid w:val="00D4326A"/>
    <w:rsid w:val="00D45D2D"/>
    <w:rsid w:val="00D573E7"/>
    <w:rsid w:val="00D5754E"/>
    <w:rsid w:val="00D60EE3"/>
    <w:rsid w:val="00D61EA3"/>
    <w:rsid w:val="00D623CF"/>
    <w:rsid w:val="00D6382B"/>
    <w:rsid w:val="00D652BC"/>
    <w:rsid w:val="00D652FD"/>
    <w:rsid w:val="00D673F8"/>
    <w:rsid w:val="00D70A4C"/>
    <w:rsid w:val="00D71FE0"/>
    <w:rsid w:val="00D73AD1"/>
    <w:rsid w:val="00D762B6"/>
    <w:rsid w:val="00D777B1"/>
    <w:rsid w:val="00D77F5B"/>
    <w:rsid w:val="00D81C53"/>
    <w:rsid w:val="00D822EA"/>
    <w:rsid w:val="00D82742"/>
    <w:rsid w:val="00D82A2A"/>
    <w:rsid w:val="00D84641"/>
    <w:rsid w:val="00D853F9"/>
    <w:rsid w:val="00D85454"/>
    <w:rsid w:val="00D875A2"/>
    <w:rsid w:val="00D9096F"/>
    <w:rsid w:val="00D9375C"/>
    <w:rsid w:val="00D95DC3"/>
    <w:rsid w:val="00DA17A1"/>
    <w:rsid w:val="00DA2ACE"/>
    <w:rsid w:val="00DA359A"/>
    <w:rsid w:val="00DA3AD8"/>
    <w:rsid w:val="00DA3D25"/>
    <w:rsid w:val="00DB0B4A"/>
    <w:rsid w:val="00DB56EE"/>
    <w:rsid w:val="00DB7A65"/>
    <w:rsid w:val="00DC018E"/>
    <w:rsid w:val="00DC26A7"/>
    <w:rsid w:val="00DC2DA7"/>
    <w:rsid w:val="00DC46E7"/>
    <w:rsid w:val="00DC476C"/>
    <w:rsid w:val="00DC696C"/>
    <w:rsid w:val="00DC73E6"/>
    <w:rsid w:val="00DD071B"/>
    <w:rsid w:val="00DD1B18"/>
    <w:rsid w:val="00DD1FED"/>
    <w:rsid w:val="00DD402C"/>
    <w:rsid w:val="00DD4A9B"/>
    <w:rsid w:val="00DD775F"/>
    <w:rsid w:val="00DE1B42"/>
    <w:rsid w:val="00DE3923"/>
    <w:rsid w:val="00DE580D"/>
    <w:rsid w:val="00DE5CA6"/>
    <w:rsid w:val="00DE79D9"/>
    <w:rsid w:val="00DF6A61"/>
    <w:rsid w:val="00DF73C8"/>
    <w:rsid w:val="00E008F4"/>
    <w:rsid w:val="00E07E2C"/>
    <w:rsid w:val="00E10B49"/>
    <w:rsid w:val="00E130CF"/>
    <w:rsid w:val="00E1429E"/>
    <w:rsid w:val="00E1558D"/>
    <w:rsid w:val="00E16503"/>
    <w:rsid w:val="00E1B6FB"/>
    <w:rsid w:val="00E2062C"/>
    <w:rsid w:val="00E214FD"/>
    <w:rsid w:val="00E243F6"/>
    <w:rsid w:val="00E25024"/>
    <w:rsid w:val="00E25281"/>
    <w:rsid w:val="00E26396"/>
    <w:rsid w:val="00E2770B"/>
    <w:rsid w:val="00E30C36"/>
    <w:rsid w:val="00E31EC8"/>
    <w:rsid w:val="00E32643"/>
    <w:rsid w:val="00E329C2"/>
    <w:rsid w:val="00E3485B"/>
    <w:rsid w:val="00E35994"/>
    <w:rsid w:val="00E4047B"/>
    <w:rsid w:val="00E420BE"/>
    <w:rsid w:val="00E42586"/>
    <w:rsid w:val="00E43B23"/>
    <w:rsid w:val="00E45C0D"/>
    <w:rsid w:val="00E46697"/>
    <w:rsid w:val="00E51711"/>
    <w:rsid w:val="00E51CDC"/>
    <w:rsid w:val="00E53923"/>
    <w:rsid w:val="00E53C16"/>
    <w:rsid w:val="00E5432B"/>
    <w:rsid w:val="00E544C8"/>
    <w:rsid w:val="00E5581B"/>
    <w:rsid w:val="00E60887"/>
    <w:rsid w:val="00E61159"/>
    <w:rsid w:val="00E61DD0"/>
    <w:rsid w:val="00E61E8A"/>
    <w:rsid w:val="00E6533E"/>
    <w:rsid w:val="00E65656"/>
    <w:rsid w:val="00E65D95"/>
    <w:rsid w:val="00E666B6"/>
    <w:rsid w:val="00E67E5B"/>
    <w:rsid w:val="00E7116F"/>
    <w:rsid w:val="00E73011"/>
    <w:rsid w:val="00E74BA5"/>
    <w:rsid w:val="00E74BD5"/>
    <w:rsid w:val="00E7741B"/>
    <w:rsid w:val="00E77920"/>
    <w:rsid w:val="00E807D0"/>
    <w:rsid w:val="00E83462"/>
    <w:rsid w:val="00E8376C"/>
    <w:rsid w:val="00E847AB"/>
    <w:rsid w:val="00E84E27"/>
    <w:rsid w:val="00E876E0"/>
    <w:rsid w:val="00E91760"/>
    <w:rsid w:val="00E92F39"/>
    <w:rsid w:val="00E93401"/>
    <w:rsid w:val="00E93EF4"/>
    <w:rsid w:val="00E948BB"/>
    <w:rsid w:val="00E95344"/>
    <w:rsid w:val="00E96342"/>
    <w:rsid w:val="00E979FF"/>
    <w:rsid w:val="00EA0569"/>
    <w:rsid w:val="00EA1E87"/>
    <w:rsid w:val="00EA27AD"/>
    <w:rsid w:val="00EB02A2"/>
    <w:rsid w:val="00EB494D"/>
    <w:rsid w:val="00EB5FEF"/>
    <w:rsid w:val="00EB6110"/>
    <w:rsid w:val="00EC081C"/>
    <w:rsid w:val="00EC2ABB"/>
    <w:rsid w:val="00EC4C99"/>
    <w:rsid w:val="00EC6263"/>
    <w:rsid w:val="00EC6419"/>
    <w:rsid w:val="00EC643B"/>
    <w:rsid w:val="00ED06D2"/>
    <w:rsid w:val="00ED0F0C"/>
    <w:rsid w:val="00ED2467"/>
    <w:rsid w:val="00ED6EBA"/>
    <w:rsid w:val="00EE2409"/>
    <w:rsid w:val="00EE3FCA"/>
    <w:rsid w:val="00EE59B9"/>
    <w:rsid w:val="00EE65D2"/>
    <w:rsid w:val="00EF5A03"/>
    <w:rsid w:val="00EF63C8"/>
    <w:rsid w:val="00EF6490"/>
    <w:rsid w:val="00F03791"/>
    <w:rsid w:val="00F04192"/>
    <w:rsid w:val="00F055BE"/>
    <w:rsid w:val="00F079BE"/>
    <w:rsid w:val="00F1174D"/>
    <w:rsid w:val="00F137A7"/>
    <w:rsid w:val="00F1436A"/>
    <w:rsid w:val="00F1478A"/>
    <w:rsid w:val="00F14FB0"/>
    <w:rsid w:val="00F17E04"/>
    <w:rsid w:val="00F22859"/>
    <w:rsid w:val="00F24A2F"/>
    <w:rsid w:val="00F25241"/>
    <w:rsid w:val="00F26BCB"/>
    <w:rsid w:val="00F318CA"/>
    <w:rsid w:val="00F3503A"/>
    <w:rsid w:val="00F35AC6"/>
    <w:rsid w:val="00F361AE"/>
    <w:rsid w:val="00F41171"/>
    <w:rsid w:val="00F431B7"/>
    <w:rsid w:val="00F439C8"/>
    <w:rsid w:val="00F43EBB"/>
    <w:rsid w:val="00F47609"/>
    <w:rsid w:val="00F50FC4"/>
    <w:rsid w:val="00F51F9A"/>
    <w:rsid w:val="00F561FE"/>
    <w:rsid w:val="00F577E8"/>
    <w:rsid w:val="00F57B14"/>
    <w:rsid w:val="00F613B6"/>
    <w:rsid w:val="00F62B42"/>
    <w:rsid w:val="00F63587"/>
    <w:rsid w:val="00F6442F"/>
    <w:rsid w:val="00F6467C"/>
    <w:rsid w:val="00F66707"/>
    <w:rsid w:val="00F70B5B"/>
    <w:rsid w:val="00F71B7C"/>
    <w:rsid w:val="00F72301"/>
    <w:rsid w:val="00F724E3"/>
    <w:rsid w:val="00F72BEB"/>
    <w:rsid w:val="00F72F9F"/>
    <w:rsid w:val="00F7455D"/>
    <w:rsid w:val="00F745D7"/>
    <w:rsid w:val="00F810E8"/>
    <w:rsid w:val="00F866B7"/>
    <w:rsid w:val="00F86784"/>
    <w:rsid w:val="00F90CEA"/>
    <w:rsid w:val="00F91587"/>
    <w:rsid w:val="00F91615"/>
    <w:rsid w:val="00F91633"/>
    <w:rsid w:val="00F94370"/>
    <w:rsid w:val="00F97330"/>
    <w:rsid w:val="00F97A74"/>
    <w:rsid w:val="00FA172C"/>
    <w:rsid w:val="00FA41F0"/>
    <w:rsid w:val="00FA41F6"/>
    <w:rsid w:val="00FA611E"/>
    <w:rsid w:val="00FA640B"/>
    <w:rsid w:val="00FA6E1E"/>
    <w:rsid w:val="00FB0DAE"/>
    <w:rsid w:val="00FB103E"/>
    <w:rsid w:val="00FB1F04"/>
    <w:rsid w:val="00FB27FB"/>
    <w:rsid w:val="00FB2BBD"/>
    <w:rsid w:val="00FB51B4"/>
    <w:rsid w:val="00FC26A3"/>
    <w:rsid w:val="00FC2F75"/>
    <w:rsid w:val="00FC3671"/>
    <w:rsid w:val="00FC5E9F"/>
    <w:rsid w:val="00FD1594"/>
    <w:rsid w:val="00FD668E"/>
    <w:rsid w:val="00FD732A"/>
    <w:rsid w:val="00FE1908"/>
    <w:rsid w:val="00FE33F6"/>
    <w:rsid w:val="00FE748A"/>
    <w:rsid w:val="00FE7598"/>
    <w:rsid w:val="00FF6B51"/>
    <w:rsid w:val="00FF7ECA"/>
    <w:rsid w:val="0100C434"/>
    <w:rsid w:val="010CA16D"/>
    <w:rsid w:val="012941FC"/>
    <w:rsid w:val="014625D7"/>
    <w:rsid w:val="014F56B9"/>
    <w:rsid w:val="01516373"/>
    <w:rsid w:val="0159808A"/>
    <w:rsid w:val="01862ABB"/>
    <w:rsid w:val="018A13C3"/>
    <w:rsid w:val="019D2A67"/>
    <w:rsid w:val="01A020DC"/>
    <w:rsid w:val="01BDC586"/>
    <w:rsid w:val="01C39F49"/>
    <w:rsid w:val="01C440D5"/>
    <w:rsid w:val="01CA1D7B"/>
    <w:rsid w:val="01CB4286"/>
    <w:rsid w:val="01D1F543"/>
    <w:rsid w:val="01D23EF2"/>
    <w:rsid w:val="020E2AFE"/>
    <w:rsid w:val="020FF256"/>
    <w:rsid w:val="023C015C"/>
    <w:rsid w:val="023EDDA9"/>
    <w:rsid w:val="027C6BB1"/>
    <w:rsid w:val="027E6555"/>
    <w:rsid w:val="029B3AB7"/>
    <w:rsid w:val="029F9AC0"/>
    <w:rsid w:val="02B1AA78"/>
    <w:rsid w:val="02BA3010"/>
    <w:rsid w:val="02CB9E37"/>
    <w:rsid w:val="02F77010"/>
    <w:rsid w:val="030E87ED"/>
    <w:rsid w:val="03184B69"/>
    <w:rsid w:val="03361ADE"/>
    <w:rsid w:val="03842195"/>
    <w:rsid w:val="0399763B"/>
    <w:rsid w:val="03CE0BD9"/>
    <w:rsid w:val="03E5EDB9"/>
    <w:rsid w:val="03E780E6"/>
    <w:rsid w:val="03F99475"/>
    <w:rsid w:val="0400AA63"/>
    <w:rsid w:val="0409611B"/>
    <w:rsid w:val="04229530"/>
    <w:rsid w:val="0424A5D4"/>
    <w:rsid w:val="0452D49A"/>
    <w:rsid w:val="0456B8A6"/>
    <w:rsid w:val="0460ABEC"/>
    <w:rsid w:val="04694A7A"/>
    <w:rsid w:val="04A22FE0"/>
    <w:rsid w:val="04BA0F35"/>
    <w:rsid w:val="04C0B6D4"/>
    <w:rsid w:val="04C7E657"/>
    <w:rsid w:val="04DDEBE5"/>
    <w:rsid w:val="04E30F48"/>
    <w:rsid w:val="04E3FD43"/>
    <w:rsid w:val="04F3DC40"/>
    <w:rsid w:val="04F73B31"/>
    <w:rsid w:val="051322C9"/>
    <w:rsid w:val="0518E16A"/>
    <w:rsid w:val="0577DC33"/>
    <w:rsid w:val="057AE09C"/>
    <w:rsid w:val="05B76415"/>
    <w:rsid w:val="05B8FCE7"/>
    <w:rsid w:val="05CA03A2"/>
    <w:rsid w:val="061C6912"/>
    <w:rsid w:val="06223EAE"/>
    <w:rsid w:val="06283E46"/>
    <w:rsid w:val="062D4B06"/>
    <w:rsid w:val="06494CAF"/>
    <w:rsid w:val="064BDDC3"/>
    <w:rsid w:val="067992D5"/>
    <w:rsid w:val="067BED8E"/>
    <w:rsid w:val="067FC352"/>
    <w:rsid w:val="0692DA25"/>
    <w:rsid w:val="06A47003"/>
    <w:rsid w:val="06B5ECBC"/>
    <w:rsid w:val="06B7D5A1"/>
    <w:rsid w:val="06BC604A"/>
    <w:rsid w:val="06F7931E"/>
    <w:rsid w:val="0702E0B1"/>
    <w:rsid w:val="0705569C"/>
    <w:rsid w:val="0705DA8A"/>
    <w:rsid w:val="070B9035"/>
    <w:rsid w:val="0724EC67"/>
    <w:rsid w:val="072F56CF"/>
    <w:rsid w:val="073B1F1F"/>
    <w:rsid w:val="0748BFA3"/>
    <w:rsid w:val="076FB878"/>
    <w:rsid w:val="079F5061"/>
    <w:rsid w:val="07C575A1"/>
    <w:rsid w:val="07CD8619"/>
    <w:rsid w:val="07DBEAF8"/>
    <w:rsid w:val="080CC359"/>
    <w:rsid w:val="0815D089"/>
    <w:rsid w:val="083DB738"/>
    <w:rsid w:val="083EBDAC"/>
    <w:rsid w:val="084197D0"/>
    <w:rsid w:val="084F70BB"/>
    <w:rsid w:val="08643E93"/>
    <w:rsid w:val="08C7F9A8"/>
    <w:rsid w:val="08E109E1"/>
    <w:rsid w:val="08F6828D"/>
    <w:rsid w:val="09247D3B"/>
    <w:rsid w:val="092F68E8"/>
    <w:rsid w:val="093CE1C9"/>
    <w:rsid w:val="0951C643"/>
    <w:rsid w:val="0967243A"/>
    <w:rsid w:val="096B8568"/>
    <w:rsid w:val="099EC4BD"/>
    <w:rsid w:val="09BF5332"/>
    <w:rsid w:val="09D69AD7"/>
    <w:rsid w:val="09E13040"/>
    <w:rsid w:val="09ECB056"/>
    <w:rsid w:val="09F4FDA6"/>
    <w:rsid w:val="09F97FB6"/>
    <w:rsid w:val="0A006092"/>
    <w:rsid w:val="0A00C05A"/>
    <w:rsid w:val="0A084965"/>
    <w:rsid w:val="0A0AFBBB"/>
    <w:rsid w:val="0A1E92A2"/>
    <w:rsid w:val="0A348E71"/>
    <w:rsid w:val="0A4726AA"/>
    <w:rsid w:val="0A5F1D25"/>
    <w:rsid w:val="0A6CE05C"/>
    <w:rsid w:val="0A71FB7A"/>
    <w:rsid w:val="0A843DD5"/>
    <w:rsid w:val="0A84CDE7"/>
    <w:rsid w:val="0A96B5C2"/>
    <w:rsid w:val="0ACAB442"/>
    <w:rsid w:val="0ACBEF84"/>
    <w:rsid w:val="0AD85CB0"/>
    <w:rsid w:val="0AE2646D"/>
    <w:rsid w:val="0AF406A5"/>
    <w:rsid w:val="0B001855"/>
    <w:rsid w:val="0B379A14"/>
    <w:rsid w:val="0B54965C"/>
    <w:rsid w:val="0B576EA0"/>
    <w:rsid w:val="0B7A5A0A"/>
    <w:rsid w:val="0B92B98F"/>
    <w:rsid w:val="0BAC91E8"/>
    <w:rsid w:val="0BD37988"/>
    <w:rsid w:val="0BECAB3E"/>
    <w:rsid w:val="0C1814EA"/>
    <w:rsid w:val="0C18C242"/>
    <w:rsid w:val="0C218848"/>
    <w:rsid w:val="0C2B025C"/>
    <w:rsid w:val="0C5B0ADB"/>
    <w:rsid w:val="0C5DA6A2"/>
    <w:rsid w:val="0C5ED879"/>
    <w:rsid w:val="0C76DB02"/>
    <w:rsid w:val="0C8B5D84"/>
    <w:rsid w:val="0C949279"/>
    <w:rsid w:val="0C9EE87C"/>
    <w:rsid w:val="0CA74EA0"/>
    <w:rsid w:val="0CCCC319"/>
    <w:rsid w:val="0CD6614C"/>
    <w:rsid w:val="0CDDE513"/>
    <w:rsid w:val="0CE23507"/>
    <w:rsid w:val="0CF1372C"/>
    <w:rsid w:val="0D1017EF"/>
    <w:rsid w:val="0D29E2A8"/>
    <w:rsid w:val="0D50BC31"/>
    <w:rsid w:val="0D5CC3A6"/>
    <w:rsid w:val="0D9A4777"/>
    <w:rsid w:val="0DA8030A"/>
    <w:rsid w:val="0DB09223"/>
    <w:rsid w:val="0DB802FC"/>
    <w:rsid w:val="0DBB67E8"/>
    <w:rsid w:val="0DECFE7B"/>
    <w:rsid w:val="0DEEC0C6"/>
    <w:rsid w:val="0E0BB535"/>
    <w:rsid w:val="0E11C470"/>
    <w:rsid w:val="0E21B9B0"/>
    <w:rsid w:val="0E744A18"/>
    <w:rsid w:val="0E7B675B"/>
    <w:rsid w:val="0EA88A1B"/>
    <w:rsid w:val="0EAB2BD9"/>
    <w:rsid w:val="0EDB4F72"/>
    <w:rsid w:val="0F055E0B"/>
    <w:rsid w:val="0F36A327"/>
    <w:rsid w:val="0F5872FC"/>
    <w:rsid w:val="0F68C6E7"/>
    <w:rsid w:val="0F742F14"/>
    <w:rsid w:val="0F7D687D"/>
    <w:rsid w:val="0F7EBC9B"/>
    <w:rsid w:val="0F9B1CCF"/>
    <w:rsid w:val="0FACA1CF"/>
    <w:rsid w:val="0FC47FA3"/>
    <w:rsid w:val="0FC6937A"/>
    <w:rsid w:val="0FC94C1F"/>
    <w:rsid w:val="0FDC1AA8"/>
    <w:rsid w:val="0FE02D6E"/>
    <w:rsid w:val="10149732"/>
    <w:rsid w:val="10154A6B"/>
    <w:rsid w:val="101E6AC0"/>
    <w:rsid w:val="102908AE"/>
    <w:rsid w:val="10352EE7"/>
    <w:rsid w:val="103E4A55"/>
    <w:rsid w:val="104A3B66"/>
    <w:rsid w:val="1056B3DE"/>
    <w:rsid w:val="105AD892"/>
    <w:rsid w:val="105EE8DB"/>
    <w:rsid w:val="1072A456"/>
    <w:rsid w:val="10770484"/>
    <w:rsid w:val="107B2533"/>
    <w:rsid w:val="10848B2F"/>
    <w:rsid w:val="10A2FE76"/>
    <w:rsid w:val="10A43232"/>
    <w:rsid w:val="10B0EEC3"/>
    <w:rsid w:val="10BB18C0"/>
    <w:rsid w:val="10BB53F4"/>
    <w:rsid w:val="10F06395"/>
    <w:rsid w:val="110AEE0D"/>
    <w:rsid w:val="111CB705"/>
    <w:rsid w:val="1129AFD1"/>
    <w:rsid w:val="112ED7B3"/>
    <w:rsid w:val="1133BD7E"/>
    <w:rsid w:val="11439E0B"/>
    <w:rsid w:val="11546C04"/>
    <w:rsid w:val="1159B1C1"/>
    <w:rsid w:val="1197260D"/>
    <w:rsid w:val="11A25DA0"/>
    <w:rsid w:val="11AF9619"/>
    <w:rsid w:val="121241A6"/>
    <w:rsid w:val="121FA1D0"/>
    <w:rsid w:val="1237E79E"/>
    <w:rsid w:val="12486418"/>
    <w:rsid w:val="126F6E55"/>
    <w:rsid w:val="12748D15"/>
    <w:rsid w:val="12A480DF"/>
    <w:rsid w:val="12B52CD7"/>
    <w:rsid w:val="12D9BD61"/>
    <w:rsid w:val="12DCFBE8"/>
    <w:rsid w:val="12EB9590"/>
    <w:rsid w:val="12EE8D5B"/>
    <w:rsid w:val="12FBBF54"/>
    <w:rsid w:val="130CAC60"/>
    <w:rsid w:val="130D2C36"/>
    <w:rsid w:val="1312617E"/>
    <w:rsid w:val="1388392C"/>
    <w:rsid w:val="138917DA"/>
    <w:rsid w:val="13B50482"/>
    <w:rsid w:val="13BAD3B9"/>
    <w:rsid w:val="13C00E03"/>
    <w:rsid w:val="13C0F3D3"/>
    <w:rsid w:val="13C94497"/>
    <w:rsid w:val="13D2C69B"/>
    <w:rsid w:val="13E143CB"/>
    <w:rsid w:val="13FE867E"/>
    <w:rsid w:val="14033CDC"/>
    <w:rsid w:val="1424ED5E"/>
    <w:rsid w:val="14545E25"/>
    <w:rsid w:val="14802B1D"/>
    <w:rsid w:val="14A3CF05"/>
    <w:rsid w:val="14A8EF3E"/>
    <w:rsid w:val="14AE6F11"/>
    <w:rsid w:val="14C143EA"/>
    <w:rsid w:val="14C4EFB5"/>
    <w:rsid w:val="14C87079"/>
    <w:rsid w:val="14E0CE82"/>
    <w:rsid w:val="14F0FF53"/>
    <w:rsid w:val="1500D62B"/>
    <w:rsid w:val="1508CABE"/>
    <w:rsid w:val="153573DA"/>
    <w:rsid w:val="153A9B56"/>
    <w:rsid w:val="153FA43D"/>
    <w:rsid w:val="1546CF4A"/>
    <w:rsid w:val="154A5742"/>
    <w:rsid w:val="15594A64"/>
    <w:rsid w:val="1561A38E"/>
    <w:rsid w:val="1565976D"/>
    <w:rsid w:val="157857A1"/>
    <w:rsid w:val="1583384B"/>
    <w:rsid w:val="15872D75"/>
    <w:rsid w:val="15BD288E"/>
    <w:rsid w:val="15C1FA74"/>
    <w:rsid w:val="15E6B7D7"/>
    <w:rsid w:val="15F2C3CF"/>
    <w:rsid w:val="160A142B"/>
    <w:rsid w:val="16124945"/>
    <w:rsid w:val="16322787"/>
    <w:rsid w:val="163F1A71"/>
    <w:rsid w:val="1667F8F3"/>
    <w:rsid w:val="167F8E25"/>
    <w:rsid w:val="169C9194"/>
    <w:rsid w:val="16AE1516"/>
    <w:rsid w:val="16AF0D79"/>
    <w:rsid w:val="16B372BA"/>
    <w:rsid w:val="16D6262A"/>
    <w:rsid w:val="1705CF29"/>
    <w:rsid w:val="17111129"/>
    <w:rsid w:val="171FF96A"/>
    <w:rsid w:val="1722E794"/>
    <w:rsid w:val="172D514C"/>
    <w:rsid w:val="174DFDBC"/>
    <w:rsid w:val="1773C26B"/>
    <w:rsid w:val="17767C78"/>
    <w:rsid w:val="17769CB3"/>
    <w:rsid w:val="17812944"/>
    <w:rsid w:val="17894D6B"/>
    <w:rsid w:val="178B18AC"/>
    <w:rsid w:val="179E0D66"/>
    <w:rsid w:val="17AB6A53"/>
    <w:rsid w:val="17BBA3DC"/>
    <w:rsid w:val="17C46796"/>
    <w:rsid w:val="17EEF55E"/>
    <w:rsid w:val="18107EEE"/>
    <w:rsid w:val="18197CBE"/>
    <w:rsid w:val="18219CF5"/>
    <w:rsid w:val="1832BB39"/>
    <w:rsid w:val="184DA5A2"/>
    <w:rsid w:val="184DB24F"/>
    <w:rsid w:val="1852CDE1"/>
    <w:rsid w:val="185C1069"/>
    <w:rsid w:val="1866D729"/>
    <w:rsid w:val="189C75F0"/>
    <w:rsid w:val="18A49AD1"/>
    <w:rsid w:val="18A8259A"/>
    <w:rsid w:val="18C2BD75"/>
    <w:rsid w:val="18D552AD"/>
    <w:rsid w:val="18D91AB2"/>
    <w:rsid w:val="18DC5A29"/>
    <w:rsid w:val="190F9656"/>
    <w:rsid w:val="191B8C86"/>
    <w:rsid w:val="1931215D"/>
    <w:rsid w:val="196EA6C8"/>
    <w:rsid w:val="19812DA5"/>
    <w:rsid w:val="19B05464"/>
    <w:rsid w:val="19CBDA91"/>
    <w:rsid w:val="19D33770"/>
    <w:rsid w:val="1A1EED17"/>
    <w:rsid w:val="1A5B8D77"/>
    <w:rsid w:val="1A62A093"/>
    <w:rsid w:val="1A97C881"/>
    <w:rsid w:val="1A9DD199"/>
    <w:rsid w:val="1AAB13EB"/>
    <w:rsid w:val="1AC45CBE"/>
    <w:rsid w:val="1ADD7249"/>
    <w:rsid w:val="1B0E77F7"/>
    <w:rsid w:val="1B250D48"/>
    <w:rsid w:val="1B3306C2"/>
    <w:rsid w:val="1B3A7084"/>
    <w:rsid w:val="1B78AD56"/>
    <w:rsid w:val="1B8F4F57"/>
    <w:rsid w:val="1B972BF4"/>
    <w:rsid w:val="1C2F3ADE"/>
    <w:rsid w:val="1C31BF51"/>
    <w:rsid w:val="1C43DD33"/>
    <w:rsid w:val="1C629E52"/>
    <w:rsid w:val="1C840EA9"/>
    <w:rsid w:val="1C917960"/>
    <w:rsid w:val="1C928723"/>
    <w:rsid w:val="1C9E3158"/>
    <w:rsid w:val="1C9E39A0"/>
    <w:rsid w:val="1CB47782"/>
    <w:rsid w:val="1CF92A4B"/>
    <w:rsid w:val="1D043621"/>
    <w:rsid w:val="1D055468"/>
    <w:rsid w:val="1D1BA88F"/>
    <w:rsid w:val="1D400A9E"/>
    <w:rsid w:val="1D5AE67C"/>
    <w:rsid w:val="1D6AFE6E"/>
    <w:rsid w:val="1D762C56"/>
    <w:rsid w:val="1D8673A4"/>
    <w:rsid w:val="1D868487"/>
    <w:rsid w:val="1DB66A00"/>
    <w:rsid w:val="1DB97C24"/>
    <w:rsid w:val="1DC59F6F"/>
    <w:rsid w:val="1E0187C8"/>
    <w:rsid w:val="1E086B75"/>
    <w:rsid w:val="1E0A1082"/>
    <w:rsid w:val="1E1B85B1"/>
    <w:rsid w:val="1E2A662B"/>
    <w:rsid w:val="1E2CD267"/>
    <w:rsid w:val="1E31D0A0"/>
    <w:rsid w:val="1E458C51"/>
    <w:rsid w:val="1E5C3970"/>
    <w:rsid w:val="1E8A5049"/>
    <w:rsid w:val="1E9B692E"/>
    <w:rsid w:val="1E9C05B8"/>
    <w:rsid w:val="1EA90349"/>
    <w:rsid w:val="1EE06CB5"/>
    <w:rsid w:val="1EE3DBBC"/>
    <w:rsid w:val="1EE9CC59"/>
    <w:rsid w:val="1EF8FC37"/>
    <w:rsid w:val="1F0EC5A3"/>
    <w:rsid w:val="1F18B4BA"/>
    <w:rsid w:val="1F1F2BBA"/>
    <w:rsid w:val="1F37419F"/>
    <w:rsid w:val="1F384340"/>
    <w:rsid w:val="1F49DB32"/>
    <w:rsid w:val="1F531612"/>
    <w:rsid w:val="1F5B9046"/>
    <w:rsid w:val="1F62F00D"/>
    <w:rsid w:val="1F87D316"/>
    <w:rsid w:val="1F881868"/>
    <w:rsid w:val="1F894464"/>
    <w:rsid w:val="1F8D5DB6"/>
    <w:rsid w:val="1FAD5E5C"/>
    <w:rsid w:val="1FCBFA7C"/>
    <w:rsid w:val="1FE98E3B"/>
    <w:rsid w:val="1FEF721A"/>
    <w:rsid w:val="200F4002"/>
    <w:rsid w:val="20340B74"/>
    <w:rsid w:val="20341F14"/>
    <w:rsid w:val="2040AD71"/>
    <w:rsid w:val="2042186A"/>
    <w:rsid w:val="20943AC3"/>
    <w:rsid w:val="20B704B0"/>
    <w:rsid w:val="20B710DE"/>
    <w:rsid w:val="20C4EBAC"/>
    <w:rsid w:val="20C67C62"/>
    <w:rsid w:val="20CA6F06"/>
    <w:rsid w:val="20D76CF4"/>
    <w:rsid w:val="20EFF31D"/>
    <w:rsid w:val="2101F691"/>
    <w:rsid w:val="210F0C5A"/>
    <w:rsid w:val="21198F77"/>
    <w:rsid w:val="212AB378"/>
    <w:rsid w:val="213306AC"/>
    <w:rsid w:val="2161A491"/>
    <w:rsid w:val="2163927F"/>
    <w:rsid w:val="21642977"/>
    <w:rsid w:val="217A6CF0"/>
    <w:rsid w:val="217B0B2E"/>
    <w:rsid w:val="217D9360"/>
    <w:rsid w:val="21925DFC"/>
    <w:rsid w:val="219588A5"/>
    <w:rsid w:val="21ABC3A2"/>
    <w:rsid w:val="21D33B00"/>
    <w:rsid w:val="21D5014C"/>
    <w:rsid w:val="21EAE361"/>
    <w:rsid w:val="21F89F8C"/>
    <w:rsid w:val="22022628"/>
    <w:rsid w:val="22035356"/>
    <w:rsid w:val="22300BFC"/>
    <w:rsid w:val="223FCD17"/>
    <w:rsid w:val="2260BC0D"/>
    <w:rsid w:val="2297670C"/>
    <w:rsid w:val="22B1BC59"/>
    <w:rsid w:val="22B337C6"/>
    <w:rsid w:val="22F265E7"/>
    <w:rsid w:val="22FFDDA7"/>
    <w:rsid w:val="22FFE450"/>
    <w:rsid w:val="2304DB1F"/>
    <w:rsid w:val="23132CF2"/>
    <w:rsid w:val="231D9D39"/>
    <w:rsid w:val="2326FC81"/>
    <w:rsid w:val="23633AFE"/>
    <w:rsid w:val="236EC8B6"/>
    <w:rsid w:val="2379748D"/>
    <w:rsid w:val="23927693"/>
    <w:rsid w:val="2396CACF"/>
    <w:rsid w:val="23A4A456"/>
    <w:rsid w:val="23BB7CDF"/>
    <w:rsid w:val="23BC3542"/>
    <w:rsid w:val="23C0EFE2"/>
    <w:rsid w:val="23CDB3F3"/>
    <w:rsid w:val="23D30615"/>
    <w:rsid w:val="23F5503B"/>
    <w:rsid w:val="24111012"/>
    <w:rsid w:val="242E0CBB"/>
    <w:rsid w:val="24450061"/>
    <w:rsid w:val="246C34AD"/>
    <w:rsid w:val="24774B10"/>
    <w:rsid w:val="247D9A4C"/>
    <w:rsid w:val="248C39C9"/>
    <w:rsid w:val="249DD7C6"/>
    <w:rsid w:val="24AE7CA6"/>
    <w:rsid w:val="24BB33E9"/>
    <w:rsid w:val="24D0163E"/>
    <w:rsid w:val="253B14CF"/>
    <w:rsid w:val="25475CDD"/>
    <w:rsid w:val="25551E17"/>
    <w:rsid w:val="2555DFC7"/>
    <w:rsid w:val="2585AB77"/>
    <w:rsid w:val="2588DACB"/>
    <w:rsid w:val="25C1DDE4"/>
    <w:rsid w:val="25C41DCF"/>
    <w:rsid w:val="25E6BDD1"/>
    <w:rsid w:val="25EA3C11"/>
    <w:rsid w:val="260E9CC5"/>
    <w:rsid w:val="261719AF"/>
    <w:rsid w:val="26215926"/>
    <w:rsid w:val="262163DA"/>
    <w:rsid w:val="26466521"/>
    <w:rsid w:val="2668E147"/>
    <w:rsid w:val="268705F2"/>
    <w:rsid w:val="26E72929"/>
    <w:rsid w:val="270B5570"/>
    <w:rsid w:val="271B04D3"/>
    <w:rsid w:val="2727A2FF"/>
    <w:rsid w:val="27400278"/>
    <w:rsid w:val="274D323A"/>
    <w:rsid w:val="274E0A2F"/>
    <w:rsid w:val="276231C8"/>
    <w:rsid w:val="276EBE4A"/>
    <w:rsid w:val="2774318C"/>
    <w:rsid w:val="27961BD3"/>
    <w:rsid w:val="27C18E76"/>
    <w:rsid w:val="280546C5"/>
    <w:rsid w:val="280E07F2"/>
    <w:rsid w:val="28202E14"/>
    <w:rsid w:val="283A355E"/>
    <w:rsid w:val="283B244A"/>
    <w:rsid w:val="2861918E"/>
    <w:rsid w:val="28728645"/>
    <w:rsid w:val="287C9190"/>
    <w:rsid w:val="2895B7B6"/>
    <w:rsid w:val="289E3C5D"/>
    <w:rsid w:val="28B6D534"/>
    <w:rsid w:val="28CDDB58"/>
    <w:rsid w:val="28E66D63"/>
    <w:rsid w:val="28E98B5E"/>
    <w:rsid w:val="2912637B"/>
    <w:rsid w:val="2919C94B"/>
    <w:rsid w:val="292D39CB"/>
    <w:rsid w:val="29671035"/>
    <w:rsid w:val="29869775"/>
    <w:rsid w:val="298B1EF0"/>
    <w:rsid w:val="29D5611C"/>
    <w:rsid w:val="29F04F2C"/>
    <w:rsid w:val="29FFBF89"/>
    <w:rsid w:val="2A2C43CB"/>
    <w:rsid w:val="2A3BF929"/>
    <w:rsid w:val="2A715F8E"/>
    <w:rsid w:val="2A7BB781"/>
    <w:rsid w:val="2ABC1514"/>
    <w:rsid w:val="2ABF668C"/>
    <w:rsid w:val="2ADB0403"/>
    <w:rsid w:val="2ADC4EA1"/>
    <w:rsid w:val="2AE38166"/>
    <w:rsid w:val="2AE6F1CC"/>
    <w:rsid w:val="2AF97DF7"/>
    <w:rsid w:val="2B113D4F"/>
    <w:rsid w:val="2B5F2759"/>
    <w:rsid w:val="2B6B321C"/>
    <w:rsid w:val="2B88B9C4"/>
    <w:rsid w:val="2B9CE050"/>
    <w:rsid w:val="2BBB2CD2"/>
    <w:rsid w:val="2BBCFD76"/>
    <w:rsid w:val="2BEB3222"/>
    <w:rsid w:val="2BF6E175"/>
    <w:rsid w:val="2BFB49F0"/>
    <w:rsid w:val="2C09D592"/>
    <w:rsid w:val="2C1D5F06"/>
    <w:rsid w:val="2C23EA38"/>
    <w:rsid w:val="2C272CFC"/>
    <w:rsid w:val="2C43F667"/>
    <w:rsid w:val="2C49AA9E"/>
    <w:rsid w:val="2C5A60B8"/>
    <w:rsid w:val="2C77092D"/>
    <w:rsid w:val="2C81695B"/>
    <w:rsid w:val="2C86EC5F"/>
    <w:rsid w:val="2C8F39CE"/>
    <w:rsid w:val="2CA66829"/>
    <w:rsid w:val="2CAA99F0"/>
    <w:rsid w:val="2CE0E317"/>
    <w:rsid w:val="2CED2B76"/>
    <w:rsid w:val="2D226D4C"/>
    <w:rsid w:val="2D2D59C4"/>
    <w:rsid w:val="2D620F96"/>
    <w:rsid w:val="2D8F7E97"/>
    <w:rsid w:val="2DB96FAC"/>
    <w:rsid w:val="2DD3866E"/>
    <w:rsid w:val="2DEA10E4"/>
    <w:rsid w:val="2DF6F429"/>
    <w:rsid w:val="2E012FF6"/>
    <w:rsid w:val="2E0B2C22"/>
    <w:rsid w:val="2E245CC2"/>
    <w:rsid w:val="2E2AEFFF"/>
    <w:rsid w:val="2E3AFC9A"/>
    <w:rsid w:val="2E75F4E2"/>
    <w:rsid w:val="2E7CD9D7"/>
    <w:rsid w:val="2EB7DDF2"/>
    <w:rsid w:val="2EBC8E04"/>
    <w:rsid w:val="2EE5CA2E"/>
    <w:rsid w:val="2F0C1265"/>
    <w:rsid w:val="2F12D0CF"/>
    <w:rsid w:val="2F1A55BB"/>
    <w:rsid w:val="2F1FFCB3"/>
    <w:rsid w:val="2F470048"/>
    <w:rsid w:val="2F5AC64C"/>
    <w:rsid w:val="2F666D86"/>
    <w:rsid w:val="2F71311E"/>
    <w:rsid w:val="2F9504BE"/>
    <w:rsid w:val="2F9D136E"/>
    <w:rsid w:val="2FA9B17E"/>
    <w:rsid w:val="30052630"/>
    <w:rsid w:val="3008C25F"/>
    <w:rsid w:val="30198B7B"/>
    <w:rsid w:val="301B4AB5"/>
    <w:rsid w:val="304DCD27"/>
    <w:rsid w:val="305BEB0E"/>
    <w:rsid w:val="306E54D1"/>
    <w:rsid w:val="30777411"/>
    <w:rsid w:val="308B717C"/>
    <w:rsid w:val="308D2145"/>
    <w:rsid w:val="30BA1A8B"/>
    <w:rsid w:val="30BCB079"/>
    <w:rsid w:val="30C4D62E"/>
    <w:rsid w:val="30D8E12A"/>
    <w:rsid w:val="30F63F2C"/>
    <w:rsid w:val="31262B0C"/>
    <w:rsid w:val="312A7196"/>
    <w:rsid w:val="3161D964"/>
    <w:rsid w:val="3161F623"/>
    <w:rsid w:val="3162F0D9"/>
    <w:rsid w:val="316DEDCD"/>
    <w:rsid w:val="31AA605F"/>
    <w:rsid w:val="31AAFFE0"/>
    <w:rsid w:val="31CF33AB"/>
    <w:rsid w:val="31D10354"/>
    <w:rsid w:val="31DD173B"/>
    <w:rsid w:val="31F7DEB7"/>
    <w:rsid w:val="31FD348E"/>
    <w:rsid w:val="3246DF26"/>
    <w:rsid w:val="324E3576"/>
    <w:rsid w:val="32783717"/>
    <w:rsid w:val="329E0E48"/>
    <w:rsid w:val="32A36805"/>
    <w:rsid w:val="32AB40E3"/>
    <w:rsid w:val="32CCCA52"/>
    <w:rsid w:val="32EB9528"/>
    <w:rsid w:val="32F569A6"/>
    <w:rsid w:val="330D9EBA"/>
    <w:rsid w:val="3311B740"/>
    <w:rsid w:val="33655114"/>
    <w:rsid w:val="336748CB"/>
    <w:rsid w:val="33B85CA4"/>
    <w:rsid w:val="33C46CD6"/>
    <w:rsid w:val="33CC922E"/>
    <w:rsid w:val="33DE5C54"/>
    <w:rsid w:val="33ED596B"/>
    <w:rsid w:val="33EE023A"/>
    <w:rsid w:val="33F6A66C"/>
    <w:rsid w:val="33FB6E6A"/>
    <w:rsid w:val="340C4E2A"/>
    <w:rsid w:val="345C46DE"/>
    <w:rsid w:val="3464C064"/>
    <w:rsid w:val="346D62BE"/>
    <w:rsid w:val="34CBB38D"/>
    <w:rsid w:val="34D1AA38"/>
    <w:rsid w:val="34E35480"/>
    <w:rsid w:val="34E5E168"/>
    <w:rsid w:val="34E71B36"/>
    <w:rsid w:val="34EC860A"/>
    <w:rsid w:val="35199D24"/>
    <w:rsid w:val="3525E945"/>
    <w:rsid w:val="35446168"/>
    <w:rsid w:val="354A1B1D"/>
    <w:rsid w:val="357B88A6"/>
    <w:rsid w:val="3580092C"/>
    <w:rsid w:val="35A397F3"/>
    <w:rsid w:val="35A51B19"/>
    <w:rsid w:val="35CA1686"/>
    <w:rsid w:val="35EC7572"/>
    <w:rsid w:val="35F35F99"/>
    <w:rsid w:val="35F77193"/>
    <w:rsid w:val="35FE200E"/>
    <w:rsid w:val="360F51E8"/>
    <w:rsid w:val="361C9B6A"/>
    <w:rsid w:val="363F1E13"/>
    <w:rsid w:val="366A2357"/>
    <w:rsid w:val="3676D608"/>
    <w:rsid w:val="3679992B"/>
    <w:rsid w:val="3679D8B2"/>
    <w:rsid w:val="367BC48B"/>
    <w:rsid w:val="368C4DB5"/>
    <w:rsid w:val="369AE005"/>
    <w:rsid w:val="369FEC13"/>
    <w:rsid w:val="36AAEC05"/>
    <w:rsid w:val="36D78BE1"/>
    <w:rsid w:val="36DA57AE"/>
    <w:rsid w:val="36E29139"/>
    <w:rsid w:val="37081456"/>
    <w:rsid w:val="3709C13C"/>
    <w:rsid w:val="371120D4"/>
    <w:rsid w:val="3752B4F0"/>
    <w:rsid w:val="3761AAB3"/>
    <w:rsid w:val="3762F13B"/>
    <w:rsid w:val="376BFF92"/>
    <w:rsid w:val="376C9F54"/>
    <w:rsid w:val="376CAA4B"/>
    <w:rsid w:val="377F62F3"/>
    <w:rsid w:val="3785E68F"/>
    <w:rsid w:val="37D069B6"/>
    <w:rsid w:val="37DF7168"/>
    <w:rsid w:val="37FE50CD"/>
    <w:rsid w:val="38039082"/>
    <w:rsid w:val="3812ABF7"/>
    <w:rsid w:val="381627DD"/>
    <w:rsid w:val="381E1668"/>
    <w:rsid w:val="382010C8"/>
    <w:rsid w:val="383DBF7A"/>
    <w:rsid w:val="385AF7C4"/>
    <w:rsid w:val="38634909"/>
    <w:rsid w:val="38A3E4B7"/>
    <w:rsid w:val="38BD4C31"/>
    <w:rsid w:val="38CDA287"/>
    <w:rsid w:val="38F00921"/>
    <w:rsid w:val="38F3C810"/>
    <w:rsid w:val="38FE653E"/>
    <w:rsid w:val="3928D5AE"/>
    <w:rsid w:val="392C6966"/>
    <w:rsid w:val="39300CB8"/>
    <w:rsid w:val="393485D3"/>
    <w:rsid w:val="39402DC6"/>
    <w:rsid w:val="39839047"/>
    <w:rsid w:val="39BE9850"/>
    <w:rsid w:val="39D19DAA"/>
    <w:rsid w:val="39D9ABDA"/>
    <w:rsid w:val="39E7B3C6"/>
    <w:rsid w:val="39F1B168"/>
    <w:rsid w:val="3A44379A"/>
    <w:rsid w:val="3A500BCD"/>
    <w:rsid w:val="3A55E2F5"/>
    <w:rsid w:val="3A5A85CC"/>
    <w:rsid w:val="3A682FD4"/>
    <w:rsid w:val="3A6BD863"/>
    <w:rsid w:val="3A718E58"/>
    <w:rsid w:val="3A83972F"/>
    <w:rsid w:val="3AA87968"/>
    <w:rsid w:val="3AC54917"/>
    <w:rsid w:val="3AE11036"/>
    <w:rsid w:val="3AFC9E51"/>
    <w:rsid w:val="3AFDCC16"/>
    <w:rsid w:val="3B0553A6"/>
    <w:rsid w:val="3B1A5090"/>
    <w:rsid w:val="3B1F7881"/>
    <w:rsid w:val="3B447427"/>
    <w:rsid w:val="3B490438"/>
    <w:rsid w:val="3B67363E"/>
    <w:rsid w:val="3B9BD410"/>
    <w:rsid w:val="3BCB68C2"/>
    <w:rsid w:val="3BED3C3A"/>
    <w:rsid w:val="3BF5A8CC"/>
    <w:rsid w:val="3BF6B5EE"/>
    <w:rsid w:val="3BF985B0"/>
    <w:rsid w:val="3C381508"/>
    <w:rsid w:val="3C7765CC"/>
    <w:rsid w:val="3C835F39"/>
    <w:rsid w:val="3C939B13"/>
    <w:rsid w:val="3CA0FF17"/>
    <w:rsid w:val="3CCA9B0C"/>
    <w:rsid w:val="3CECD0B0"/>
    <w:rsid w:val="3CEE9434"/>
    <w:rsid w:val="3D0B99CD"/>
    <w:rsid w:val="3D2C9E51"/>
    <w:rsid w:val="3D31B161"/>
    <w:rsid w:val="3D712293"/>
    <w:rsid w:val="3D82556C"/>
    <w:rsid w:val="3D9B56B5"/>
    <w:rsid w:val="3DF18A83"/>
    <w:rsid w:val="3E09DBAA"/>
    <w:rsid w:val="3E0EAD5A"/>
    <w:rsid w:val="3E1FFDB4"/>
    <w:rsid w:val="3E4106E3"/>
    <w:rsid w:val="3E574417"/>
    <w:rsid w:val="3E5A9CA9"/>
    <w:rsid w:val="3E641CB7"/>
    <w:rsid w:val="3E6DA765"/>
    <w:rsid w:val="3E81433C"/>
    <w:rsid w:val="3EC97C40"/>
    <w:rsid w:val="3ECC9333"/>
    <w:rsid w:val="3ECE408B"/>
    <w:rsid w:val="3EE3AAB8"/>
    <w:rsid w:val="3EF7A899"/>
    <w:rsid w:val="3F0F492C"/>
    <w:rsid w:val="3F13594F"/>
    <w:rsid w:val="3F2283D9"/>
    <w:rsid w:val="3F4317D6"/>
    <w:rsid w:val="3F79519C"/>
    <w:rsid w:val="3F87D705"/>
    <w:rsid w:val="3FA68A42"/>
    <w:rsid w:val="3FB435DC"/>
    <w:rsid w:val="3FBE2B03"/>
    <w:rsid w:val="3FCC0356"/>
    <w:rsid w:val="4001939A"/>
    <w:rsid w:val="40045860"/>
    <w:rsid w:val="401143CF"/>
    <w:rsid w:val="401E1EF3"/>
    <w:rsid w:val="40284455"/>
    <w:rsid w:val="405F2A3F"/>
    <w:rsid w:val="406D512D"/>
    <w:rsid w:val="4093EAF3"/>
    <w:rsid w:val="40B3791E"/>
    <w:rsid w:val="40B52584"/>
    <w:rsid w:val="40B5BADE"/>
    <w:rsid w:val="40B798F0"/>
    <w:rsid w:val="40D6052C"/>
    <w:rsid w:val="40DEE16C"/>
    <w:rsid w:val="40E9FE54"/>
    <w:rsid w:val="40F03017"/>
    <w:rsid w:val="40F86F60"/>
    <w:rsid w:val="412150F2"/>
    <w:rsid w:val="412AE1EB"/>
    <w:rsid w:val="4151A778"/>
    <w:rsid w:val="41664806"/>
    <w:rsid w:val="417C2550"/>
    <w:rsid w:val="41809A71"/>
    <w:rsid w:val="4193F541"/>
    <w:rsid w:val="419CF856"/>
    <w:rsid w:val="41B6F23B"/>
    <w:rsid w:val="42221B63"/>
    <w:rsid w:val="422F8006"/>
    <w:rsid w:val="424049ED"/>
    <w:rsid w:val="42536951"/>
    <w:rsid w:val="4269ECC3"/>
    <w:rsid w:val="42A03912"/>
    <w:rsid w:val="42BF3BB9"/>
    <w:rsid w:val="42C07A14"/>
    <w:rsid w:val="42CA6AA5"/>
    <w:rsid w:val="42D388E8"/>
    <w:rsid w:val="42EBD928"/>
    <w:rsid w:val="4354A8D1"/>
    <w:rsid w:val="43639D85"/>
    <w:rsid w:val="436CB136"/>
    <w:rsid w:val="4374961B"/>
    <w:rsid w:val="43925C00"/>
    <w:rsid w:val="4395E646"/>
    <w:rsid w:val="43B148AA"/>
    <w:rsid w:val="43BE5583"/>
    <w:rsid w:val="43C0D291"/>
    <w:rsid w:val="43EC4CB6"/>
    <w:rsid w:val="4412FA2D"/>
    <w:rsid w:val="443CE75E"/>
    <w:rsid w:val="446C786E"/>
    <w:rsid w:val="44786811"/>
    <w:rsid w:val="448DD28B"/>
    <w:rsid w:val="4497FDB2"/>
    <w:rsid w:val="44A768C5"/>
    <w:rsid w:val="44AE5D7D"/>
    <w:rsid w:val="44AF72E1"/>
    <w:rsid w:val="44B391C5"/>
    <w:rsid w:val="44B50A42"/>
    <w:rsid w:val="44B6E21E"/>
    <w:rsid w:val="44E279AD"/>
    <w:rsid w:val="44F27563"/>
    <w:rsid w:val="451E109B"/>
    <w:rsid w:val="451E5923"/>
    <w:rsid w:val="452DDDFA"/>
    <w:rsid w:val="452EFC9C"/>
    <w:rsid w:val="4537DBD4"/>
    <w:rsid w:val="455A0B80"/>
    <w:rsid w:val="456F1ED1"/>
    <w:rsid w:val="45B39E17"/>
    <w:rsid w:val="45C6EC59"/>
    <w:rsid w:val="45E2BDD7"/>
    <w:rsid w:val="4604F72F"/>
    <w:rsid w:val="461B63E9"/>
    <w:rsid w:val="4636E535"/>
    <w:rsid w:val="463D8599"/>
    <w:rsid w:val="46446BAD"/>
    <w:rsid w:val="4680C05E"/>
    <w:rsid w:val="468460BB"/>
    <w:rsid w:val="46B149CC"/>
    <w:rsid w:val="46BA5C97"/>
    <w:rsid w:val="46C0CB4C"/>
    <w:rsid w:val="46C127E3"/>
    <w:rsid w:val="46C1AD20"/>
    <w:rsid w:val="46D00D63"/>
    <w:rsid w:val="46DDC88B"/>
    <w:rsid w:val="46E65816"/>
    <w:rsid w:val="47178558"/>
    <w:rsid w:val="472C1E53"/>
    <w:rsid w:val="47393E74"/>
    <w:rsid w:val="47559CCC"/>
    <w:rsid w:val="475B33A1"/>
    <w:rsid w:val="4771F7B8"/>
    <w:rsid w:val="47852355"/>
    <w:rsid w:val="479237BF"/>
    <w:rsid w:val="47999AF7"/>
    <w:rsid w:val="47A283E4"/>
    <w:rsid w:val="47B0271E"/>
    <w:rsid w:val="47C78DAE"/>
    <w:rsid w:val="47E72549"/>
    <w:rsid w:val="4800181B"/>
    <w:rsid w:val="481A0BE4"/>
    <w:rsid w:val="4842E846"/>
    <w:rsid w:val="48556444"/>
    <w:rsid w:val="4867E6DA"/>
    <w:rsid w:val="48879B7F"/>
    <w:rsid w:val="48A4B3B4"/>
    <w:rsid w:val="48ED00E0"/>
    <w:rsid w:val="48F7AFBF"/>
    <w:rsid w:val="48FF3066"/>
    <w:rsid w:val="49051698"/>
    <w:rsid w:val="49161A6A"/>
    <w:rsid w:val="491C5C70"/>
    <w:rsid w:val="492681D9"/>
    <w:rsid w:val="495346B7"/>
    <w:rsid w:val="4968E158"/>
    <w:rsid w:val="4970C95D"/>
    <w:rsid w:val="4972A75E"/>
    <w:rsid w:val="49845F22"/>
    <w:rsid w:val="499D6A9E"/>
    <w:rsid w:val="49E36823"/>
    <w:rsid w:val="49F229B2"/>
    <w:rsid w:val="4A011563"/>
    <w:rsid w:val="4A3CD033"/>
    <w:rsid w:val="4A4008DE"/>
    <w:rsid w:val="4A471676"/>
    <w:rsid w:val="4A80166C"/>
    <w:rsid w:val="4ABA896C"/>
    <w:rsid w:val="4ABB4329"/>
    <w:rsid w:val="4AC3067A"/>
    <w:rsid w:val="4AC9CB2A"/>
    <w:rsid w:val="4AE75A1B"/>
    <w:rsid w:val="4B1BB079"/>
    <w:rsid w:val="4B2205F4"/>
    <w:rsid w:val="4B275267"/>
    <w:rsid w:val="4B297DE7"/>
    <w:rsid w:val="4B2D00B8"/>
    <w:rsid w:val="4B547F96"/>
    <w:rsid w:val="4B71C880"/>
    <w:rsid w:val="4B77497F"/>
    <w:rsid w:val="4BAA0899"/>
    <w:rsid w:val="4BB32A78"/>
    <w:rsid w:val="4BB53D17"/>
    <w:rsid w:val="4BC903D2"/>
    <w:rsid w:val="4BEA7950"/>
    <w:rsid w:val="4BEDFFD2"/>
    <w:rsid w:val="4BF191DF"/>
    <w:rsid w:val="4C0D4E0A"/>
    <w:rsid w:val="4C23F45F"/>
    <w:rsid w:val="4C5C652E"/>
    <w:rsid w:val="4C783D14"/>
    <w:rsid w:val="4C8856E1"/>
    <w:rsid w:val="4C922FC8"/>
    <w:rsid w:val="4CA2B5F9"/>
    <w:rsid w:val="4CBB022D"/>
    <w:rsid w:val="4CFA4CF5"/>
    <w:rsid w:val="4CFD85B3"/>
    <w:rsid w:val="4D04C8EA"/>
    <w:rsid w:val="4D3757DB"/>
    <w:rsid w:val="4D3F479C"/>
    <w:rsid w:val="4D44F0F9"/>
    <w:rsid w:val="4D70B885"/>
    <w:rsid w:val="4D76A889"/>
    <w:rsid w:val="4D7E49FB"/>
    <w:rsid w:val="4DBFB355"/>
    <w:rsid w:val="4DEF6491"/>
    <w:rsid w:val="4E0E6431"/>
    <w:rsid w:val="4E1C419C"/>
    <w:rsid w:val="4E43748A"/>
    <w:rsid w:val="4E4BF177"/>
    <w:rsid w:val="4E5BD72F"/>
    <w:rsid w:val="4E661C11"/>
    <w:rsid w:val="4E6A6EB6"/>
    <w:rsid w:val="4E6ED977"/>
    <w:rsid w:val="4E794C19"/>
    <w:rsid w:val="4E8AE2E6"/>
    <w:rsid w:val="4E8E4176"/>
    <w:rsid w:val="4EAE9223"/>
    <w:rsid w:val="4EDFE49B"/>
    <w:rsid w:val="4EEC1326"/>
    <w:rsid w:val="4F012FA8"/>
    <w:rsid w:val="4F04B505"/>
    <w:rsid w:val="4F821FD4"/>
    <w:rsid w:val="4F873921"/>
    <w:rsid w:val="4F994F97"/>
    <w:rsid w:val="4FCBB164"/>
    <w:rsid w:val="500299C4"/>
    <w:rsid w:val="50104820"/>
    <w:rsid w:val="502521E6"/>
    <w:rsid w:val="502B9695"/>
    <w:rsid w:val="50332DF4"/>
    <w:rsid w:val="50620150"/>
    <w:rsid w:val="5072C605"/>
    <w:rsid w:val="50938F06"/>
    <w:rsid w:val="50970BFE"/>
    <w:rsid w:val="509958FE"/>
    <w:rsid w:val="50AD0608"/>
    <w:rsid w:val="50B28598"/>
    <w:rsid w:val="50CFE4E5"/>
    <w:rsid w:val="50D3B0F7"/>
    <w:rsid w:val="50FEF7E7"/>
    <w:rsid w:val="510995E6"/>
    <w:rsid w:val="511D4AA4"/>
    <w:rsid w:val="5124DF22"/>
    <w:rsid w:val="51CA651B"/>
    <w:rsid w:val="51CEE0CD"/>
    <w:rsid w:val="51D1303E"/>
    <w:rsid w:val="51D296DD"/>
    <w:rsid w:val="51D2A1D1"/>
    <w:rsid w:val="51F78472"/>
    <w:rsid w:val="521C389E"/>
    <w:rsid w:val="5227B454"/>
    <w:rsid w:val="5230BF6C"/>
    <w:rsid w:val="525136ED"/>
    <w:rsid w:val="52A8155E"/>
    <w:rsid w:val="52DDAA37"/>
    <w:rsid w:val="532C2193"/>
    <w:rsid w:val="533CA0AC"/>
    <w:rsid w:val="53454403"/>
    <w:rsid w:val="535D0526"/>
    <w:rsid w:val="53602A09"/>
    <w:rsid w:val="536C872A"/>
    <w:rsid w:val="53962D3A"/>
    <w:rsid w:val="5396E0E9"/>
    <w:rsid w:val="53D31470"/>
    <w:rsid w:val="5405010B"/>
    <w:rsid w:val="5405EB49"/>
    <w:rsid w:val="540F9DBC"/>
    <w:rsid w:val="54294832"/>
    <w:rsid w:val="544FF49B"/>
    <w:rsid w:val="545D3F2E"/>
    <w:rsid w:val="5463920E"/>
    <w:rsid w:val="5463C70B"/>
    <w:rsid w:val="54672AF5"/>
    <w:rsid w:val="54750568"/>
    <w:rsid w:val="54967AAB"/>
    <w:rsid w:val="549792A3"/>
    <w:rsid w:val="54992E63"/>
    <w:rsid w:val="549D42B2"/>
    <w:rsid w:val="54A50724"/>
    <w:rsid w:val="54A83C40"/>
    <w:rsid w:val="5501397F"/>
    <w:rsid w:val="5514CF8D"/>
    <w:rsid w:val="5559205A"/>
    <w:rsid w:val="5564AEA8"/>
    <w:rsid w:val="556D076F"/>
    <w:rsid w:val="5576F319"/>
    <w:rsid w:val="558558A2"/>
    <w:rsid w:val="55905D5F"/>
    <w:rsid w:val="5596C441"/>
    <w:rsid w:val="55C4AE37"/>
    <w:rsid w:val="55D26403"/>
    <w:rsid w:val="55D717AF"/>
    <w:rsid w:val="55E89813"/>
    <w:rsid w:val="55F5BDAE"/>
    <w:rsid w:val="5603614C"/>
    <w:rsid w:val="5603836C"/>
    <w:rsid w:val="5608DA17"/>
    <w:rsid w:val="56186158"/>
    <w:rsid w:val="5634FFA8"/>
    <w:rsid w:val="5692F1B0"/>
    <w:rsid w:val="56931ABF"/>
    <w:rsid w:val="56A291C4"/>
    <w:rsid w:val="56C04FE0"/>
    <w:rsid w:val="56CA9C0A"/>
    <w:rsid w:val="56D27FD2"/>
    <w:rsid w:val="56F3B6FF"/>
    <w:rsid w:val="56F80686"/>
    <w:rsid w:val="571DCAEF"/>
    <w:rsid w:val="57894ED2"/>
    <w:rsid w:val="57AD81CC"/>
    <w:rsid w:val="57BBAB66"/>
    <w:rsid w:val="57DF1439"/>
    <w:rsid w:val="57EDE55B"/>
    <w:rsid w:val="5811CA46"/>
    <w:rsid w:val="582E888D"/>
    <w:rsid w:val="583BD1AC"/>
    <w:rsid w:val="585F3938"/>
    <w:rsid w:val="586442B3"/>
    <w:rsid w:val="58734606"/>
    <w:rsid w:val="589A61E3"/>
    <w:rsid w:val="58A6B59E"/>
    <w:rsid w:val="58C448F3"/>
    <w:rsid w:val="58D297EA"/>
    <w:rsid w:val="59098717"/>
    <w:rsid w:val="590B3A3B"/>
    <w:rsid w:val="5915871C"/>
    <w:rsid w:val="5924DD14"/>
    <w:rsid w:val="59464111"/>
    <w:rsid w:val="59601F97"/>
    <w:rsid w:val="596353C7"/>
    <w:rsid w:val="596F165F"/>
    <w:rsid w:val="596FEEA0"/>
    <w:rsid w:val="5990CFD2"/>
    <w:rsid w:val="59933680"/>
    <w:rsid w:val="59958F58"/>
    <w:rsid w:val="59AD0184"/>
    <w:rsid w:val="59B9D933"/>
    <w:rsid w:val="59E2CCA7"/>
    <w:rsid w:val="59E5D4CE"/>
    <w:rsid w:val="5A040DF3"/>
    <w:rsid w:val="5A101AD5"/>
    <w:rsid w:val="5A2902E3"/>
    <w:rsid w:val="5A327448"/>
    <w:rsid w:val="5A793839"/>
    <w:rsid w:val="5A7E56EF"/>
    <w:rsid w:val="5ABC8BB0"/>
    <w:rsid w:val="5AC50954"/>
    <w:rsid w:val="5AC89759"/>
    <w:rsid w:val="5ACF921F"/>
    <w:rsid w:val="5AF2AC7E"/>
    <w:rsid w:val="5B0FCCB1"/>
    <w:rsid w:val="5B20E9D9"/>
    <w:rsid w:val="5B26E14A"/>
    <w:rsid w:val="5B4F85E6"/>
    <w:rsid w:val="5B56CEA2"/>
    <w:rsid w:val="5B671E14"/>
    <w:rsid w:val="5B69AFB7"/>
    <w:rsid w:val="5B6D4EA4"/>
    <w:rsid w:val="5BA2A327"/>
    <w:rsid w:val="5BA559DA"/>
    <w:rsid w:val="5BB6A7C8"/>
    <w:rsid w:val="5BCCA5E3"/>
    <w:rsid w:val="5BD62E40"/>
    <w:rsid w:val="5BE369A2"/>
    <w:rsid w:val="5C003D75"/>
    <w:rsid w:val="5C0864B1"/>
    <w:rsid w:val="5C09CB33"/>
    <w:rsid w:val="5C1A0528"/>
    <w:rsid w:val="5C25197D"/>
    <w:rsid w:val="5C347A7B"/>
    <w:rsid w:val="5C54E278"/>
    <w:rsid w:val="5C582EC9"/>
    <w:rsid w:val="5C64AA7B"/>
    <w:rsid w:val="5C70AEF4"/>
    <w:rsid w:val="5C7FF674"/>
    <w:rsid w:val="5C8DB649"/>
    <w:rsid w:val="5C94AD43"/>
    <w:rsid w:val="5C9A8E8F"/>
    <w:rsid w:val="5CC17E55"/>
    <w:rsid w:val="5CDCF5C8"/>
    <w:rsid w:val="5CE462F5"/>
    <w:rsid w:val="5CFA4113"/>
    <w:rsid w:val="5D04FA86"/>
    <w:rsid w:val="5D24CF1F"/>
    <w:rsid w:val="5D3EA204"/>
    <w:rsid w:val="5D4D3E32"/>
    <w:rsid w:val="5D509C4E"/>
    <w:rsid w:val="5D70B491"/>
    <w:rsid w:val="5D8F954A"/>
    <w:rsid w:val="5DC5AB5F"/>
    <w:rsid w:val="5DDCE771"/>
    <w:rsid w:val="5DDDA124"/>
    <w:rsid w:val="5DEE363B"/>
    <w:rsid w:val="5DFFCDA6"/>
    <w:rsid w:val="5E06262B"/>
    <w:rsid w:val="5E0C000B"/>
    <w:rsid w:val="5E2C3495"/>
    <w:rsid w:val="5E340E7B"/>
    <w:rsid w:val="5E3719F6"/>
    <w:rsid w:val="5E4FE053"/>
    <w:rsid w:val="5E678E57"/>
    <w:rsid w:val="5EA45F24"/>
    <w:rsid w:val="5EA46203"/>
    <w:rsid w:val="5EA8C500"/>
    <w:rsid w:val="5EAF7730"/>
    <w:rsid w:val="5F06AE25"/>
    <w:rsid w:val="5F2CD057"/>
    <w:rsid w:val="5F2F79A5"/>
    <w:rsid w:val="5F4E053F"/>
    <w:rsid w:val="5F54492A"/>
    <w:rsid w:val="5F681FF7"/>
    <w:rsid w:val="5F8E0058"/>
    <w:rsid w:val="5FA5326B"/>
    <w:rsid w:val="5FABA984"/>
    <w:rsid w:val="5FADB9D5"/>
    <w:rsid w:val="5FB5BC70"/>
    <w:rsid w:val="5FC5BFE9"/>
    <w:rsid w:val="5FE34545"/>
    <w:rsid w:val="5FE35942"/>
    <w:rsid w:val="5FF06C3F"/>
    <w:rsid w:val="5FF11DBC"/>
    <w:rsid w:val="5FF93684"/>
    <w:rsid w:val="5FFE443E"/>
    <w:rsid w:val="600FC115"/>
    <w:rsid w:val="602BE58C"/>
    <w:rsid w:val="6039B219"/>
    <w:rsid w:val="607C912F"/>
    <w:rsid w:val="607E9AF5"/>
    <w:rsid w:val="6080595E"/>
    <w:rsid w:val="60921145"/>
    <w:rsid w:val="609B5AB4"/>
    <w:rsid w:val="60CF902E"/>
    <w:rsid w:val="60DAB0CF"/>
    <w:rsid w:val="60DF50D4"/>
    <w:rsid w:val="610E4A17"/>
    <w:rsid w:val="614906FF"/>
    <w:rsid w:val="61542CC8"/>
    <w:rsid w:val="61870FA9"/>
    <w:rsid w:val="61972393"/>
    <w:rsid w:val="619CF989"/>
    <w:rsid w:val="61A0A66F"/>
    <w:rsid w:val="61BCA597"/>
    <w:rsid w:val="61BDC64C"/>
    <w:rsid w:val="61C4176B"/>
    <w:rsid w:val="61D7588F"/>
    <w:rsid w:val="61FFCAF6"/>
    <w:rsid w:val="620064B6"/>
    <w:rsid w:val="620A2C53"/>
    <w:rsid w:val="620CB2D9"/>
    <w:rsid w:val="62385462"/>
    <w:rsid w:val="6256D9BE"/>
    <w:rsid w:val="625B119D"/>
    <w:rsid w:val="626F50A1"/>
    <w:rsid w:val="6287B9AF"/>
    <w:rsid w:val="628E6E84"/>
    <w:rsid w:val="629F8EAF"/>
    <w:rsid w:val="62AE1E3B"/>
    <w:rsid w:val="62DFEC35"/>
    <w:rsid w:val="62EC0D76"/>
    <w:rsid w:val="63314510"/>
    <w:rsid w:val="633D4645"/>
    <w:rsid w:val="6372566D"/>
    <w:rsid w:val="63B43DD1"/>
    <w:rsid w:val="63DA1EBB"/>
    <w:rsid w:val="63E9DCB8"/>
    <w:rsid w:val="63F6A562"/>
    <w:rsid w:val="641C7F3A"/>
    <w:rsid w:val="641DA82F"/>
    <w:rsid w:val="6448E077"/>
    <w:rsid w:val="6454BB52"/>
    <w:rsid w:val="649D932E"/>
    <w:rsid w:val="64A04075"/>
    <w:rsid w:val="64CC0B73"/>
    <w:rsid w:val="64CDB1C9"/>
    <w:rsid w:val="64E2233D"/>
    <w:rsid w:val="64E61FD6"/>
    <w:rsid w:val="64FCEABC"/>
    <w:rsid w:val="6517A6F0"/>
    <w:rsid w:val="652036E0"/>
    <w:rsid w:val="652E3718"/>
    <w:rsid w:val="6531FF60"/>
    <w:rsid w:val="6566786D"/>
    <w:rsid w:val="6589DAE8"/>
    <w:rsid w:val="65A636CA"/>
    <w:rsid w:val="65ABA84B"/>
    <w:rsid w:val="65F19689"/>
    <w:rsid w:val="660C6E30"/>
    <w:rsid w:val="66121E3B"/>
    <w:rsid w:val="6618DB5D"/>
    <w:rsid w:val="6620C3BF"/>
    <w:rsid w:val="6624B426"/>
    <w:rsid w:val="6629F6E5"/>
    <w:rsid w:val="6649A538"/>
    <w:rsid w:val="664F9845"/>
    <w:rsid w:val="6652A345"/>
    <w:rsid w:val="66557760"/>
    <w:rsid w:val="6657A6D7"/>
    <w:rsid w:val="6663E8B9"/>
    <w:rsid w:val="668BBE53"/>
    <w:rsid w:val="669793AB"/>
    <w:rsid w:val="669BC5D7"/>
    <w:rsid w:val="66CB6245"/>
    <w:rsid w:val="66FDDBEE"/>
    <w:rsid w:val="6709525C"/>
    <w:rsid w:val="6709BF61"/>
    <w:rsid w:val="671669B8"/>
    <w:rsid w:val="671EE6FE"/>
    <w:rsid w:val="672AF4F0"/>
    <w:rsid w:val="678E5509"/>
    <w:rsid w:val="67FFA2EB"/>
    <w:rsid w:val="68333E0A"/>
    <w:rsid w:val="683C09AC"/>
    <w:rsid w:val="684400EA"/>
    <w:rsid w:val="6857A12D"/>
    <w:rsid w:val="6879E84F"/>
    <w:rsid w:val="68869E2D"/>
    <w:rsid w:val="688C71B6"/>
    <w:rsid w:val="689DAF45"/>
    <w:rsid w:val="689E57CA"/>
    <w:rsid w:val="68AC6EA0"/>
    <w:rsid w:val="68B8B697"/>
    <w:rsid w:val="68DE65D7"/>
    <w:rsid w:val="68F7B21A"/>
    <w:rsid w:val="68F90252"/>
    <w:rsid w:val="68FA9239"/>
    <w:rsid w:val="690D51B3"/>
    <w:rsid w:val="69291B15"/>
    <w:rsid w:val="6930B6AD"/>
    <w:rsid w:val="69476F94"/>
    <w:rsid w:val="6957589D"/>
    <w:rsid w:val="695996A5"/>
    <w:rsid w:val="69744FF8"/>
    <w:rsid w:val="6982FDFE"/>
    <w:rsid w:val="698CFC58"/>
    <w:rsid w:val="69BFC71D"/>
    <w:rsid w:val="69D4327B"/>
    <w:rsid w:val="69DB7E28"/>
    <w:rsid w:val="69E12D85"/>
    <w:rsid w:val="69EA63D4"/>
    <w:rsid w:val="6A132B2A"/>
    <w:rsid w:val="6A1CAB37"/>
    <w:rsid w:val="6A226E8E"/>
    <w:rsid w:val="6A47863F"/>
    <w:rsid w:val="6A54A16E"/>
    <w:rsid w:val="6A54BD7F"/>
    <w:rsid w:val="6A61E2F5"/>
    <w:rsid w:val="6A6844B3"/>
    <w:rsid w:val="6A8898E3"/>
    <w:rsid w:val="6A944EFC"/>
    <w:rsid w:val="6AA5189E"/>
    <w:rsid w:val="6AA7CF6B"/>
    <w:rsid w:val="6AC14D89"/>
    <w:rsid w:val="6ADBD95A"/>
    <w:rsid w:val="6B03DD41"/>
    <w:rsid w:val="6B12A58A"/>
    <w:rsid w:val="6B2A1A1E"/>
    <w:rsid w:val="6B2A60B5"/>
    <w:rsid w:val="6B47E416"/>
    <w:rsid w:val="6B4C66A0"/>
    <w:rsid w:val="6B5D49E8"/>
    <w:rsid w:val="6B77116E"/>
    <w:rsid w:val="6B7C4EB5"/>
    <w:rsid w:val="6B969521"/>
    <w:rsid w:val="6C07D4A6"/>
    <w:rsid w:val="6C0AF953"/>
    <w:rsid w:val="6C0EA255"/>
    <w:rsid w:val="6C12D278"/>
    <w:rsid w:val="6C20D6B3"/>
    <w:rsid w:val="6C3E3B42"/>
    <w:rsid w:val="6C8D248D"/>
    <w:rsid w:val="6C951183"/>
    <w:rsid w:val="6CA5BE6A"/>
    <w:rsid w:val="6CD782FA"/>
    <w:rsid w:val="6CF7EDD3"/>
    <w:rsid w:val="6D0575D3"/>
    <w:rsid w:val="6D1BD1CB"/>
    <w:rsid w:val="6D2D969B"/>
    <w:rsid w:val="6D340062"/>
    <w:rsid w:val="6D3EA333"/>
    <w:rsid w:val="6D44AAD8"/>
    <w:rsid w:val="6D5290CB"/>
    <w:rsid w:val="6D5CD56B"/>
    <w:rsid w:val="6D70ED34"/>
    <w:rsid w:val="6D98BC43"/>
    <w:rsid w:val="6D9BD428"/>
    <w:rsid w:val="6D9C0DEF"/>
    <w:rsid w:val="6DBFA22D"/>
    <w:rsid w:val="6DBFD0F4"/>
    <w:rsid w:val="6DC42311"/>
    <w:rsid w:val="6E109B9D"/>
    <w:rsid w:val="6E23D734"/>
    <w:rsid w:val="6E3B9A7E"/>
    <w:rsid w:val="6E59B4A5"/>
    <w:rsid w:val="6E5E4A18"/>
    <w:rsid w:val="6E6A5DE9"/>
    <w:rsid w:val="6E75F920"/>
    <w:rsid w:val="6E81EFBF"/>
    <w:rsid w:val="6E9238AF"/>
    <w:rsid w:val="6E936006"/>
    <w:rsid w:val="6EE2421E"/>
    <w:rsid w:val="6EE38A99"/>
    <w:rsid w:val="6EED8DC7"/>
    <w:rsid w:val="6F042E35"/>
    <w:rsid w:val="6F21442D"/>
    <w:rsid w:val="6F3406BA"/>
    <w:rsid w:val="6F399684"/>
    <w:rsid w:val="6F3C6948"/>
    <w:rsid w:val="6F40349A"/>
    <w:rsid w:val="6F62D477"/>
    <w:rsid w:val="6F85C10D"/>
    <w:rsid w:val="6FAE29FF"/>
    <w:rsid w:val="6FB8A4B3"/>
    <w:rsid w:val="6FB8CA76"/>
    <w:rsid w:val="6FD24E87"/>
    <w:rsid w:val="6FDE25E3"/>
    <w:rsid w:val="6FEC8ED5"/>
    <w:rsid w:val="702C98E5"/>
    <w:rsid w:val="70321D15"/>
    <w:rsid w:val="7036B714"/>
    <w:rsid w:val="703C9C37"/>
    <w:rsid w:val="70413CB7"/>
    <w:rsid w:val="705817B4"/>
    <w:rsid w:val="706E53CE"/>
    <w:rsid w:val="706F594F"/>
    <w:rsid w:val="70783C85"/>
    <w:rsid w:val="7081C0B8"/>
    <w:rsid w:val="708ACF4F"/>
    <w:rsid w:val="710446B5"/>
    <w:rsid w:val="7113CF88"/>
    <w:rsid w:val="7133FC04"/>
    <w:rsid w:val="7147AF86"/>
    <w:rsid w:val="714D57D3"/>
    <w:rsid w:val="715F19B8"/>
    <w:rsid w:val="71710AD5"/>
    <w:rsid w:val="71809AEC"/>
    <w:rsid w:val="71929CAB"/>
    <w:rsid w:val="719843A1"/>
    <w:rsid w:val="71CB23F2"/>
    <w:rsid w:val="71D10244"/>
    <w:rsid w:val="71DC4182"/>
    <w:rsid w:val="72197864"/>
    <w:rsid w:val="724A1B4D"/>
    <w:rsid w:val="724CD72F"/>
    <w:rsid w:val="72609154"/>
    <w:rsid w:val="72769AF2"/>
    <w:rsid w:val="72934C00"/>
    <w:rsid w:val="729840EC"/>
    <w:rsid w:val="72A9D673"/>
    <w:rsid w:val="72C11826"/>
    <w:rsid w:val="72C38E1C"/>
    <w:rsid w:val="72C816EF"/>
    <w:rsid w:val="72FC0503"/>
    <w:rsid w:val="7317EFC1"/>
    <w:rsid w:val="73484C7B"/>
    <w:rsid w:val="73584F79"/>
    <w:rsid w:val="73965533"/>
    <w:rsid w:val="73BEE808"/>
    <w:rsid w:val="74140219"/>
    <w:rsid w:val="742C0686"/>
    <w:rsid w:val="744B53BA"/>
    <w:rsid w:val="74546458"/>
    <w:rsid w:val="7470CDBA"/>
    <w:rsid w:val="74730776"/>
    <w:rsid w:val="747EAA3C"/>
    <w:rsid w:val="74883DBA"/>
    <w:rsid w:val="74988660"/>
    <w:rsid w:val="74B0D5C1"/>
    <w:rsid w:val="74B1CF52"/>
    <w:rsid w:val="74E21BFD"/>
    <w:rsid w:val="74ED1339"/>
    <w:rsid w:val="750C5349"/>
    <w:rsid w:val="7517967C"/>
    <w:rsid w:val="753BB373"/>
    <w:rsid w:val="754B20A3"/>
    <w:rsid w:val="754FBCBD"/>
    <w:rsid w:val="755182EF"/>
    <w:rsid w:val="7555E908"/>
    <w:rsid w:val="7570184D"/>
    <w:rsid w:val="75844BF7"/>
    <w:rsid w:val="759101B1"/>
    <w:rsid w:val="75BA232B"/>
    <w:rsid w:val="75C65F7F"/>
    <w:rsid w:val="75D5AD10"/>
    <w:rsid w:val="75D6D7F4"/>
    <w:rsid w:val="75E4F46B"/>
    <w:rsid w:val="75F58D74"/>
    <w:rsid w:val="75F58DE6"/>
    <w:rsid w:val="76018082"/>
    <w:rsid w:val="7607CB23"/>
    <w:rsid w:val="76183CEA"/>
    <w:rsid w:val="762709BB"/>
    <w:rsid w:val="7634F2E1"/>
    <w:rsid w:val="76476356"/>
    <w:rsid w:val="764C2A9F"/>
    <w:rsid w:val="7650923E"/>
    <w:rsid w:val="765BD0F8"/>
    <w:rsid w:val="7669749C"/>
    <w:rsid w:val="7669955F"/>
    <w:rsid w:val="7676723C"/>
    <w:rsid w:val="767C4E66"/>
    <w:rsid w:val="7691CDEF"/>
    <w:rsid w:val="76BBD5EE"/>
    <w:rsid w:val="76CBE431"/>
    <w:rsid w:val="76F81336"/>
    <w:rsid w:val="7701FE23"/>
    <w:rsid w:val="7705C49A"/>
    <w:rsid w:val="77257E45"/>
    <w:rsid w:val="7746BCB8"/>
    <w:rsid w:val="7748AAF3"/>
    <w:rsid w:val="7763EFBF"/>
    <w:rsid w:val="776B7693"/>
    <w:rsid w:val="777F1839"/>
    <w:rsid w:val="7796EDE4"/>
    <w:rsid w:val="7799BB8B"/>
    <w:rsid w:val="77CFA97F"/>
    <w:rsid w:val="77D84011"/>
    <w:rsid w:val="77F1976D"/>
    <w:rsid w:val="7812414A"/>
    <w:rsid w:val="7842B263"/>
    <w:rsid w:val="78543EBA"/>
    <w:rsid w:val="78991C8A"/>
    <w:rsid w:val="789EDD47"/>
    <w:rsid w:val="78A833AC"/>
    <w:rsid w:val="78AD61FD"/>
    <w:rsid w:val="78B2B1DE"/>
    <w:rsid w:val="78D21D28"/>
    <w:rsid w:val="78F431A5"/>
    <w:rsid w:val="792FF0F6"/>
    <w:rsid w:val="79587722"/>
    <w:rsid w:val="795CFF7D"/>
    <w:rsid w:val="795D9CC9"/>
    <w:rsid w:val="796BB9EF"/>
    <w:rsid w:val="796C0FCB"/>
    <w:rsid w:val="797EBAA5"/>
    <w:rsid w:val="79883300"/>
    <w:rsid w:val="799F693E"/>
    <w:rsid w:val="79AE78C4"/>
    <w:rsid w:val="79B467DF"/>
    <w:rsid w:val="79BA2535"/>
    <w:rsid w:val="79C14853"/>
    <w:rsid w:val="79C507F1"/>
    <w:rsid w:val="79EFC129"/>
    <w:rsid w:val="79FE3D1F"/>
    <w:rsid w:val="7A04F9A6"/>
    <w:rsid w:val="7A0E6029"/>
    <w:rsid w:val="7A61A797"/>
    <w:rsid w:val="7A779528"/>
    <w:rsid w:val="7A9C99FA"/>
    <w:rsid w:val="7ABBC26D"/>
    <w:rsid w:val="7AC7DC34"/>
    <w:rsid w:val="7ADCEBA4"/>
    <w:rsid w:val="7B0CEFFE"/>
    <w:rsid w:val="7B2844E9"/>
    <w:rsid w:val="7B2C554B"/>
    <w:rsid w:val="7B2DC8E5"/>
    <w:rsid w:val="7B2E0FE1"/>
    <w:rsid w:val="7B49625E"/>
    <w:rsid w:val="7B4A58FB"/>
    <w:rsid w:val="7B64C58D"/>
    <w:rsid w:val="7B8D17FE"/>
    <w:rsid w:val="7B943682"/>
    <w:rsid w:val="7BC95C39"/>
    <w:rsid w:val="7BCF11D3"/>
    <w:rsid w:val="7BCF60E4"/>
    <w:rsid w:val="7BFEF5EB"/>
    <w:rsid w:val="7C219DB5"/>
    <w:rsid w:val="7C2F4A36"/>
    <w:rsid w:val="7C307E5B"/>
    <w:rsid w:val="7C36C1A7"/>
    <w:rsid w:val="7C398A2B"/>
    <w:rsid w:val="7C3AA9C5"/>
    <w:rsid w:val="7C4B2A5F"/>
    <w:rsid w:val="7C4EB4D1"/>
    <w:rsid w:val="7C50A396"/>
    <w:rsid w:val="7C55D0D8"/>
    <w:rsid w:val="7C5A90B8"/>
    <w:rsid w:val="7C73C4CE"/>
    <w:rsid w:val="7C75D953"/>
    <w:rsid w:val="7C83CBDF"/>
    <w:rsid w:val="7CB8D363"/>
    <w:rsid w:val="7CFC11BF"/>
    <w:rsid w:val="7D2C1D4C"/>
    <w:rsid w:val="7D3B9224"/>
    <w:rsid w:val="7D4F22D5"/>
    <w:rsid w:val="7D503095"/>
    <w:rsid w:val="7D5FFDDA"/>
    <w:rsid w:val="7DA0D646"/>
    <w:rsid w:val="7DB3FE83"/>
    <w:rsid w:val="7DC7A10A"/>
    <w:rsid w:val="7DC7CB01"/>
    <w:rsid w:val="7DFAACCF"/>
    <w:rsid w:val="7E16E348"/>
    <w:rsid w:val="7E36760C"/>
    <w:rsid w:val="7E5A05EC"/>
    <w:rsid w:val="7E6DCF05"/>
    <w:rsid w:val="7E7EC33E"/>
    <w:rsid w:val="7E8ABAF3"/>
    <w:rsid w:val="7E9CF07C"/>
    <w:rsid w:val="7EBC3EFC"/>
    <w:rsid w:val="7EC3042D"/>
    <w:rsid w:val="7F1D6EAB"/>
    <w:rsid w:val="7F358291"/>
    <w:rsid w:val="7F50E1DC"/>
    <w:rsid w:val="7F6D24E0"/>
    <w:rsid w:val="7F6F00D4"/>
    <w:rsid w:val="7F9E6406"/>
    <w:rsid w:val="7FB82E41"/>
    <w:rsid w:val="7FBA494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15:docId w15:val="{6487272A-ED99-41A0-AAF1-6BE7CA99B1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unhideWhenUsed/>
    <w:rsid w:val="00B6053B"/>
    <w:pPr>
      <w:spacing w:before="120" w:after="120" w:line="396" w:lineRule="auto"/>
      <w:jc w:val="both"/>
    </w:pPr>
    <w:rPr>
      <w:rFonts w:ascii="Arial" w:hAnsi="Arial" w:eastAsia="Times New Roman" w:cs="Arial"/>
      <w:sz w:val="22"/>
      <w:szCs w:val="24"/>
      <w:lang w:eastAsia="en-US"/>
    </w:rPr>
  </w:style>
  <w:style w:type="paragraph" w:styleId="Nagwek1">
    <w:name w:val="heading 1"/>
    <w:basedOn w:val="Normalny"/>
    <w:next w:val="Normalny"/>
    <w:link w:val="Nagwek1Znak"/>
    <w:autoRedefine/>
    <w:qFormat/>
    <w:rsid w:val="00A83D18"/>
    <w:pPr>
      <w:keepNext/>
      <w:pageBreakBefore/>
      <w:numPr>
        <w:numId w:val="39"/>
      </w:numPr>
      <w:spacing w:line="288" w:lineRule="auto"/>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8F179A"/>
    <w:pPr>
      <w:keepNext/>
      <w:numPr>
        <w:ilvl w:val="1"/>
        <w:numId w:val="39"/>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383E1D"/>
    <w:pPr>
      <w:keepNext/>
      <w:numPr>
        <w:ilvl w:val="2"/>
        <w:numId w:val="39"/>
      </w:numPr>
      <w:spacing w:before="240" w:after="240" w:line="288" w:lineRule="auto"/>
      <w:outlineLvl w:val="2"/>
    </w:pPr>
    <w:rPr>
      <w:b/>
      <w:bCs/>
      <w:smallCaps/>
      <w:color w:val="1F497D" w:themeColor="text2"/>
      <w:sz w:val="28"/>
      <w:szCs w:val="26"/>
    </w:rPr>
  </w:style>
  <w:style w:type="paragraph" w:styleId="Nagwek4">
    <w:name w:val="heading 4"/>
    <w:basedOn w:val="Normalny"/>
    <w:next w:val="Normalny"/>
    <w:link w:val="Nagwek4Znak"/>
    <w:qFormat/>
    <w:rsid w:val="001B606B"/>
    <w:pPr>
      <w:keepNext/>
      <w:numPr>
        <w:ilvl w:val="3"/>
        <w:numId w:val="39"/>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8"/>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16"/>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16"/>
      </w:numPr>
      <w:spacing w:before="240"/>
      <w:outlineLvl w:val="8"/>
    </w:pPr>
    <w:rPr>
      <w:rFonts w:ascii="Cambria" w:hAnsi="Cambria"/>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rsid w:val="00A83D18"/>
    <w:rPr>
      <w:rFonts w:ascii="Arial" w:hAnsi="Arial" w:eastAsia="Times New Roman" w:cs="Arial"/>
      <w:b/>
      <w:bCs/>
      <w:smallCaps/>
      <w:color w:val="17365D"/>
      <w:kern w:val="32"/>
      <w:sz w:val="52"/>
      <w:szCs w:val="32"/>
      <w:lang w:eastAsia="en-US"/>
    </w:rPr>
  </w:style>
  <w:style w:type="character" w:styleId="Nagwek2Znak" w:customStyle="1">
    <w:name w:val="Nagłówek 2 Znak"/>
    <w:link w:val="Nagwek2"/>
    <w:rsid w:val="008F179A"/>
    <w:rPr>
      <w:rFonts w:ascii="Arial" w:hAnsi="Arial" w:eastAsia="Times New Roman" w:cs="Arial"/>
      <w:b/>
      <w:bCs/>
      <w:smallCaps/>
      <w:color w:val="1F497D" w:themeColor="text2"/>
      <w:sz w:val="36"/>
      <w:szCs w:val="28"/>
    </w:rPr>
  </w:style>
  <w:style w:type="character" w:styleId="Nagwek3Znak" w:customStyle="1">
    <w:name w:val="Nagłówek 3 Znak"/>
    <w:link w:val="Nagwek3"/>
    <w:rsid w:val="00383E1D"/>
    <w:rPr>
      <w:rFonts w:ascii="Arial" w:hAnsi="Arial" w:eastAsia="Times New Roman" w:cs="Arial"/>
      <w:b/>
      <w:bCs/>
      <w:smallCaps/>
      <w:color w:val="1F497D" w:themeColor="text2"/>
      <w:sz w:val="28"/>
      <w:szCs w:val="26"/>
      <w:lang w:eastAsia="en-US"/>
    </w:rPr>
  </w:style>
  <w:style w:type="character" w:styleId="Nagwek4Znak" w:customStyle="1">
    <w:name w:val="Nagłówek 4 Znak"/>
    <w:link w:val="Nagwek4"/>
    <w:rsid w:val="001B606B"/>
    <w:rPr>
      <w:rFonts w:ascii="Arial" w:hAnsi="Arial" w:eastAsia="Times New Roman" w:cs="Arial"/>
      <w:b/>
      <w:bCs/>
      <w:color w:val="17365D"/>
      <w:sz w:val="24"/>
      <w:szCs w:val="28"/>
      <w:lang w:eastAsia="en-US"/>
    </w:rPr>
  </w:style>
  <w:style w:type="character" w:styleId="Nagwek5Znak" w:customStyle="1">
    <w:name w:val="Nagłówek 5 Znak"/>
    <w:link w:val="Nagwek5"/>
    <w:rsid w:val="00B51BAF"/>
    <w:rPr>
      <w:rFonts w:ascii="Arial" w:hAnsi="Arial" w:eastAsia="Times New Roman" w:cs="Arial"/>
      <w:b/>
      <w:bCs/>
      <w:i/>
      <w:iCs/>
      <w:sz w:val="26"/>
      <w:szCs w:val="26"/>
      <w:lang w:eastAsia="en-US"/>
    </w:rPr>
  </w:style>
  <w:style w:type="character" w:styleId="Nagwek6Znak" w:customStyle="1">
    <w:name w:val="Nagłówek 6 Znak"/>
    <w:link w:val="Nagwek6"/>
    <w:uiPriority w:val="2"/>
    <w:semiHidden/>
    <w:rsid w:val="00B51BAF"/>
    <w:rPr>
      <w:rFonts w:eastAsia="Times New Roman"/>
      <w:b/>
      <w:bCs/>
      <w:color w:val="8B8178"/>
      <w:sz w:val="22"/>
      <w:szCs w:val="24"/>
      <w:lang w:eastAsia="en-US"/>
    </w:rPr>
  </w:style>
  <w:style w:type="character" w:styleId="Nagwek7Znak" w:customStyle="1">
    <w:name w:val="Nagłówek 7 Znak"/>
    <w:link w:val="Nagwek7"/>
    <w:semiHidden/>
    <w:rsid w:val="00B51BAF"/>
    <w:rPr>
      <w:rFonts w:eastAsia="Times New Roman"/>
      <w:sz w:val="22"/>
      <w:szCs w:val="24"/>
      <w:lang w:eastAsia="en-US"/>
    </w:rPr>
  </w:style>
  <w:style w:type="character" w:styleId="Nagwek8Znak" w:customStyle="1">
    <w:name w:val="Nagłówek 8 Znak"/>
    <w:link w:val="Nagwek8"/>
    <w:rsid w:val="00B51BAF"/>
    <w:rPr>
      <w:rFonts w:ascii="Arial" w:hAnsi="Arial" w:eastAsia="Times New Roman" w:cs="Arial"/>
      <w:i/>
      <w:iCs/>
      <w:sz w:val="22"/>
      <w:szCs w:val="24"/>
      <w:lang w:eastAsia="en-US"/>
    </w:rPr>
  </w:style>
  <w:style w:type="character" w:styleId="Nagwek9Znak" w:customStyle="1">
    <w:name w:val="Nagłówek 9 Znak"/>
    <w:link w:val="Nagwek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ind w:left="567" w:hanging="227"/>
    </w:pPr>
  </w:style>
  <w:style w:type="paragraph" w:styleId="Tabelapunktowanie1" w:customStyle="1">
    <w:name w:val="Tabela_punktowanie_1"/>
    <w:basedOn w:val="Tabela-punktowanie"/>
    <w:autoRedefine/>
    <w:qFormat/>
    <w:rsid w:val="00EC643B"/>
    <w:pPr>
      <w:numPr>
        <w:numId w:val="13"/>
      </w:numPr>
    </w:pPr>
  </w:style>
  <w:style w:type="paragraph" w:styleId="Tabela-punktowanie" w:customStyle="1">
    <w:name w:val="Tabela-punktowanie"/>
    <w:basedOn w:val="Normalny"/>
    <w:autoRedefine/>
    <w:qFormat/>
    <w:rsid w:val="00B51BAF"/>
    <w:pPr>
      <w:numPr>
        <w:numId w:val="12"/>
      </w:numPr>
      <w:spacing w:before="20" w:after="20"/>
      <w:jc w:val="left"/>
    </w:pPr>
    <w:rPr>
      <w:bCs/>
      <w:sz w:val="20"/>
      <w:szCs w:val="20"/>
    </w:rPr>
  </w:style>
  <w:style w:type="paragraph" w:styleId="Spisdiagramw" w:customStyle="1">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styleId="tabelanormalny" w:customStyle="1">
    <w:name w:val="tabela_normalny"/>
    <w:basedOn w:val="Normalny"/>
    <w:autoRedefine/>
    <w:qFormat/>
    <w:rsid w:val="00E74BD5"/>
    <w:pPr>
      <w:spacing w:before="40" w:after="40" w:line="288" w:lineRule="auto"/>
      <w:jc w:val="left"/>
      <w:pPrChange w:author="Autor" w:id="0">
        <w:pPr>
          <w:spacing w:before="40" w:after="40" w:line="288" w:lineRule="auto"/>
        </w:pPr>
      </w:pPrChange>
    </w:pPr>
    <w:rPr>
      <w:bCs/>
      <w:szCs w:val="22"/>
      <w:shd w:val="clear" w:color="auto" w:fill="FFFFFF"/>
      <w:rPrChange w:author="Autor" w:id="0">
        <w:rPr>
          <w:rFonts w:ascii="Arial" w:hAnsi="Arial" w:cs="Arial"/>
          <w:bCs/>
          <w:sz w:val="22"/>
          <w:lang w:val="pl-PL" w:eastAsia="en-US" w:bidi="ar-SA"/>
        </w:rPr>
      </w:rPrChange>
    </w:rPr>
  </w:style>
  <w:style w:type="paragraph" w:styleId="wypunktowanie" w:customStyle="1">
    <w:name w:val="wypunktowanie"/>
    <w:basedOn w:val="Normalny"/>
    <w:link w:val="wypunktowanieZnak"/>
    <w:uiPriority w:val="1"/>
    <w:qFormat/>
    <w:rsid w:val="00B51BAF"/>
    <w:pPr>
      <w:numPr>
        <w:numId w:val="15"/>
      </w:numPr>
    </w:pPr>
    <w:rPr>
      <w:lang w:val="x-none"/>
    </w:rPr>
  </w:style>
  <w:style w:type="character" w:styleId="wypunktowanieZnak" w:customStyle="1">
    <w:name w:val="wypunktowanie Znak"/>
    <w:link w:val="wypunktowanie"/>
    <w:uiPriority w:val="1"/>
    <w:rsid w:val="00B51BAF"/>
    <w:rPr>
      <w:rFonts w:ascii="Arial" w:hAnsi="Arial" w:eastAsia="Times New Roman" w:cs="Arial"/>
      <w:sz w:val="22"/>
      <w:szCs w:val="24"/>
      <w:lang w:val="x-none" w:eastAsia="en-US"/>
    </w:rPr>
  </w:style>
  <w:style w:type="paragraph" w:styleId="metrykatabela" w:customStyle="1">
    <w:name w:val="metryka_tabela"/>
    <w:basedOn w:val="Normalny"/>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ny"/>
    <w:autoRedefine/>
    <w:uiPriority w:val="1"/>
    <w:qFormat/>
    <w:rsid w:val="00FF6B51"/>
    <w:pPr>
      <w:spacing w:before="0" w:after="0"/>
      <w:jc w:val="left"/>
    </w:pPr>
    <w:rPr>
      <w:b/>
      <w:noProof/>
      <w:sz w:val="20"/>
      <w:lang w:eastAsia="pl-PL"/>
    </w:rPr>
  </w:style>
  <w:style w:type="paragraph" w:styleId="tabelanumeracja" w:customStyle="1">
    <w:name w:val="tabela_numeracja"/>
    <w:basedOn w:val="Normalny"/>
    <w:qFormat/>
    <w:rsid w:val="00DC018E"/>
    <w:pPr>
      <w:numPr>
        <w:numId w:val="14"/>
      </w:numPr>
    </w:pPr>
    <w:rPr>
      <w:szCs w:val="20"/>
    </w:rPr>
  </w:style>
  <w:style w:type="paragraph" w:styleId="metrykanaglowek" w:customStyle="1">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styleId="StopkaZnak" w:customStyle="1">
    <w:name w:val="Stopka Znak"/>
    <w:link w:val="Stopka"/>
    <w:uiPriority w:val="99"/>
    <w:rsid w:val="00B02E5A"/>
    <w:rPr>
      <w:rFonts w:ascii="Arial" w:hAnsi="Arial" w:eastAsia="Times New Roman" w:cs="Arial"/>
      <w:b/>
      <w:noProof/>
      <w:sz w:val="22"/>
    </w:rPr>
  </w:style>
  <w:style w:type="paragraph" w:styleId="przypisdolny" w:customStyle="1">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styleId="TekstprzypisudolnegoZnak" w:customStyle="1">
    <w:name w:val="Tekst przypisu dolnego Znak"/>
    <w:link w:val="Tekstprzypisudolnego"/>
    <w:uiPriority w:val="99"/>
    <w:rsid w:val="00B51BAF"/>
    <w:rPr>
      <w:rFonts w:eastAsia="Times New Roman"/>
      <w:sz w:val="22"/>
      <w:szCs w:val="24"/>
      <w:lang w:eastAsia="en-US"/>
    </w:rPr>
  </w:style>
  <w:style w:type="paragraph" w:styleId="Wymagania-sekcja" w:customStyle="1">
    <w:name w:val="Wymagania - sekcja"/>
    <w:basedOn w:val="Normalny"/>
    <w:qFormat/>
    <w:rsid w:val="00B51BAF"/>
    <w:rPr>
      <w:b/>
    </w:rPr>
  </w:style>
  <w:style w:type="paragraph" w:styleId="WymaganieL1" w:customStyle="1">
    <w:name w:val="Wymaganie L1"/>
    <w:basedOn w:val="Normalny"/>
    <w:link w:val="WymaganieL1Znak"/>
    <w:qFormat/>
    <w:rsid w:val="00B51BAF"/>
    <w:pPr>
      <w:numPr>
        <w:ilvl w:val="3"/>
        <w:numId w:val="16"/>
      </w:numPr>
      <w:jc w:val="left"/>
    </w:pPr>
    <w:rPr>
      <w:lang w:val="x-none"/>
    </w:rPr>
  </w:style>
  <w:style w:type="character" w:styleId="WymaganieL1Znak" w:customStyle="1">
    <w:name w:val="Wymaganie L1 Znak"/>
    <w:link w:val="WymaganieL1"/>
    <w:rsid w:val="00B51BAF"/>
    <w:rPr>
      <w:rFonts w:ascii="Arial" w:hAnsi="Arial" w:eastAsia="Times New Roman" w:cs="Arial"/>
      <w:sz w:val="22"/>
      <w:szCs w:val="24"/>
      <w:lang w:val="x-none"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val="x-none"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val="x-none" w:eastAsia="en-US"/>
    </w:rPr>
  </w:style>
  <w:style w:type="paragraph" w:styleId="Wymagania-punkyL2" w:customStyle="1">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D40EF8"/>
    <w:pPr>
      <w:keepNext/>
      <w:keepLines/>
      <w:spacing w:before="240" w:after="0" w:line="240" w:lineRule="auto"/>
      <w:ind w:left="709" w:hanging="709"/>
      <w:jc w:val="left"/>
      <w:pPrChange w:author="Autor" w:id="1">
        <w:pPr>
          <w:keepNext/>
          <w:keepLines/>
          <w:spacing w:before="240"/>
          <w:ind w:left="709" w:hanging="709"/>
        </w:pPr>
      </w:pPrChange>
    </w:pPr>
    <w:rPr>
      <w:b/>
      <w:color w:val="1F497D" w:themeColor="text2"/>
      <w:sz w:val="20"/>
      <w:lang w:eastAsia="pl-PL"/>
      <w:rPrChange w:author="Autor" w:id="1">
        <w:rPr>
          <w:rFonts w:ascii="Arial" w:hAnsi="Arial" w:cs="Arial"/>
          <w:b/>
          <w:color w:val="1F497D" w:themeColor="text2"/>
          <w:szCs w:val="24"/>
          <w:lang w:val="pl-PL" w:eastAsia="pl-PL" w:bidi="ar-SA"/>
        </w:rPr>
      </w:rPrChange>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styleId="TytuZnak" w:customStyle="1">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631BAA"/>
    <w:pPr>
      <w:keepNext/>
      <w:keepLines/>
      <w:numPr>
        <w:ilvl w:val="0"/>
        <w:numId w:val="0"/>
      </w:numPr>
      <w:spacing w:before="0" w:line="264" w:lineRule="auto"/>
      <w:jc w:val="right"/>
      <w:outlineLvl w:val="9"/>
    </w:pPr>
    <w:rPr>
      <w:bCs w:val="0"/>
      <w:i w:val="0"/>
      <w:iCs w:val="0"/>
      <w:smallCaps/>
      <w:color w:val="17365D"/>
      <w:sz w:val="36"/>
      <w:szCs w:val="20"/>
    </w:rPr>
  </w:style>
  <w:style w:type="character" w:styleId="PodtytuZnak" w:customStyle="1">
    <w:name w:val="Podtytuł Znak"/>
    <w:link w:val="Podtytu"/>
    <w:rsid w:val="00631BAA"/>
    <w:rPr>
      <w:rFonts w:ascii="Arial" w:hAnsi="Arial" w:eastAsia="Times New Roman"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styleId="TekstprzypisukocowegoZnak" w:customStyle="1">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styleId="TekstdymkaZnak" w:customStyle="1">
    <w:name w:val="Tekst dymka Znak"/>
    <w:link w:val="Tekstdymka"/>
    <w:uiPriority w:val="99"/>
    <w:semiHidden/>
    <w:rsid w:val="00B51BAF"/>
    <w:rPr>
      <w:rFonts w:ascii="Tahoma" w:hAnsi="Tahoma" w:eastAsia="Times New Roman"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styleId="NagwekZnak" w:customStyle="1">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styleId="TekstkomentarzaZnak" w:customStyle="1">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styleId="TematkomentarzaZnak" w:customStyle="1">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CF5A2E"/>
    <w:pPr>
      <w:tabs>
        <w:tab w:val="left" w:pos="400"/>
        <w:tab w:val="left" w:pos="435"/>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43275E"/>
    <w:pPr>
      <w:tabs>
        <w:tab w:val="left" w:pos="1474"/>
        <w:tab w:val="right" w:leader="dot" w:pos="9062"/>
      </w:tabs>
      <w:spacing w:after="60" w:line="360" w:lineRule="auto"/>
      <w:ind w:left="907" w:hanging="510"/>
      <w:jc w:val="left"/>
    </w:pPr>
  </w:style>
  <w:style w:type="paragraph" w:styleId="Spistreci3">
    <w:name w:val="toc 3"/>
    <w:basedOn w:val="Normalny"/>
    <w:next w:val="Normalny"/>
    <w:autoRedefine/>
    <w:uiPriority w:val="39"/>
    <w:unhideWhenUsed/>
    <w:rsid w:val="00D03BD6"/>
    <w:pPr>
      <w:tabs>
        <w:tab w:val="left" w:pos="1320"/>
        <w:tab w:val="left" w:pos="180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styleId="Numerowaniepoz1" w:customStyle="1">
    <w:name w:val="Numerowanie_poz_1"/>
    <w:basedOn w:val="Normalny"/>
    <w:link w:val="Numerowaniepoz1Znak"/>
    <w:autoRedefine/>
    <w:qFormat/>
    <w:rsid w:val="00B74E1B"/>
    <w:pPr>
      <w:numPr>
        <w:numId w:val="5"/>
      </w:numPr>
      <w:spacing w:line="288" w:lineRule="auto"/>
      <w:pPrChange w:author="Autor" w:id="2">
        <w:pPr>
          <w:numPr>
            <w:numId w:val="6"/>
          </w:numPr>
          <w:spacing w:before="120" w:after="120" w:line="288" w:lineRule="auto"/>
          <w:ind w:left="720" w:hanging="360"/>
          <w:jc w:val="both"/>
        </w:pPr>
      </w:pPrChange>
    </w:pPr>
    <w:rPr>
      <w:rPrChange w:author="Autor" w:id="2">
        <w:rPr>
          <w:rFonts w:ascii="Arial" w:hAnsi="Arial" w:cs="Arial"/>
          <w:sz w:val="22"/>
          <w:szCs w:val="24"/>
          <w:lang w:val="pl-PL" w:eastAsia="en-US" w:bidi="ar-SA"/>
        </w:rPr>
      </w:rPrChange>
    </w:rPr>
  </w:style>
  <w:style w:type="character" w:styleId="Numerowaniepoz1Znak" w:customStyle="1">
    <w:name w:val="Numerowanie_poz_1 Znak"/>
    <w:link w:val="Numerowaniepoz1"/>
    <w:rsid w:val="00B74E1B"/>
    <w:rPr>
      <w:rFonts w:ascii="Arial" w:hAnsi="Arial" w:eastAsia="Times New Roman" w:cs="Arial"/>
      <w:sz w:val="22"/>
      <w:szCs w:val="24"/>
      <w:lang w:eastAsia="en-US"/>
    </w:rPr>
  </w:style>
  <w:style w:type="paragraph" w:styleId="spistreci-tytu" w:customStyle="1">
    <w:name w:val="spis treści-tytuł"/>
    <w:basedOn w:val="Normalny"/>
    <w:qFormat/>
    <w:rsid w:val="00B51BAF"/>
    <w:pPr>
      <w:pageBreakBefore/>
    </w:pPr>
    <w:rPr>
      <w:b/>
      <w:color w:val="17365D"/>
    </w:rPr>
  </w:style>
  <w:style w:type="paragraph" w:styleId="Tabelanagwekdolewej" w:customStyle="1">
    <w:name w:val="Tabela nagłówek do lewej"/>
    <w:basedOn w:val="Normalny"/>
    <w:autoRedefine/>
    <w:qFormat/>
    <w:rsid w:val="00E74BD5"/>
    <w:pPr>
      <w:spacing w:before="48" w:beforeLines="20" w:after="48" w:afterLines="20" w:line="288" w:lineRule="auto"/>
      <w:jc w:val="left"/>
      <w:pPrChange w:author="Autor" w:id="3">
        <w:pPr>
          <w:spacing w:before="48" w:beforeLines="20" w:after="48" w:afterLines="20" w:line="288" w:lineRule="auto"/>
        </w:pPr>
      </w:pPrChange>
    </w:pPr>
    <w:rPr>
      <w:b/>
      <w:color w:val="FFFFFF" w:themeColor="background1"/>
      <w:sz w:val="20"/>
      <w:szCs w:val="20"/>
      <w:lang w:eastAsia="pl-PL"/>
      <w:rPrChange w:author="Autor" w:id="3">
        <w:rPr>
          <w:rFonts w:ascii="Arial" w:hAnsi="Arial" w:cs="Arial"/>
          <w:b/>
          <w:color w:val="FFFFFF" w:themeColor="background1"/>
          <w:lang w:val="pl-PL" w:eastAsia="pl-PL" w:bidi="ar-SA"/>
        </w:rPr>
      </w:rPrChange>
    </w:rPr>
  </w:style>
  <w:style w:type="paragraph" w:styleId="Tabelanagwekdorodka" w:customStyle="1">
    <w:name w:val="Tabela nagłówek do środka"/>
    <w:basedOn w:val="Tabelanagwekdolewej"/>
    <w:next w:val="Normalny"/>
    <w:autoRedefine/>
    <w:qFormat/>
    <w:rsid w:val="00B51BAF"/>
    <w:pPr>
      <w:jc w:val="center"/>
    </w:pPr>
  </w:style>
  <w:style w:type="paragraph" w:styleId="Tabelanumerowanie1" w:customStyle="1">
    <w:name w:val="Tabela_numerowanie_1"/>
    <w:basedOn w:val="Tabelapunktowanie1"/>
    <w:autoRedefine/>
    <w:qFormat/>
    <w:rsid w:val="00EC643B"/>
    <w:pPr>
      <w:numPr>
        <w:numId w:val="17"/>
      </w:numPr>
      <w:spacing w:before="40" w:after="40" w:line="264" w:lineRule="auto"/>
    </w:pPr>
    <w:rPr>
      <w:lang w:eastAsia="pl-PL"/>
    </w:rPr>
  </w:style>
  <w:style w:type="paragraph" w:styleId="Tytudokumentu" w:customStyle="1">
    <w:name w:val="Tytuł dokumentu"/>
    <w:basedOn w:val="Podtytu"/>
    <w:qFormat/>
    <w:rsid w:val="00B51BAF"/>
    <w:pPr>
      <w:spacing w:before="6000"/>
    </w:pPr>
    <w:rPr>
      <w:smallCaps w:val="0"/>
      <w:sz w:val="72"/>
    </w:rPr>
  </w:style>
  <w:style w:type="paragraph" w:styleId="Wyrnienie" w:customStyle="1">
    <w:name w:val="Wyróżnienie"/>
    <w:basedOn w:val="Normalny"/>
    <w:autoRedefine/>
    <w:qFormat/>
    <w:rsid w:val="00B51BAF"/>
    <w:pPr>
      <w:spacing w:before="360"/>
    </w:pPr>
    <w:rPr>
      <w:b/>
      <w:color w:val="000000"/>
    </w:rPr>
  </w:style>
  <w:style w:type="paragraph" w:styleId="Wyrnienie2" w:customStyle="1">
    <w:name w:val="Wyróżnienie_2"/>
    <w:basedOn w:val="Podtytu"/>
    <w:autoRedefine/>
    <w:qFormat/>
    <w:rsid w:val="00B51BAF"/>
    <w:pPr>
      <w:spacing w:before="120"/>
    </w:pPr>
    <w:rPr>
      <w:sz w:val="28"/>
    </w:rPr>
  </w:style>
  <w:style w:type="paragraph" w:styleId="Punktowaniepoz1" w:customStyle="1">
    <w:name w:val="Punktowanie_poz_1"/>
    <w:basedOn w:val="Normalny"/>
    <w:autoRedefine/>
    <w:qFormat/>
    <w:rsid w:val="00DC018E"/>
    <w:pPr>
      <w:numPr>
        <w:numId w:val="9"/>
      </w:numPr>
      <w:jc w:val="left"/>
    </w:pPr>
    <w:rPr>
      <w:lang w:eastAsia="pl-PL"/>
    </w:rPr>
  </w:style>
  <w:style w:type="paragraph" w:styleId="Punktowaniepoz2" w:customStyle="1">
    <w:name w:val="Punktowanie_poz_2"/>
    <w:basedOn w:val="Punktowaniepoz1"/>
    <w:autoRedefine/>
    <w:qFormat/>
    <w:rsid w:val="00DC018E"/>
    <w:pPr>
      <w:numPr>
        <w:numId w:val="10"/>
      </w:numPr>
    </w:pPr>
  </w:style>
  <w:style w:type="paragraph" w:styleId="Punktowaniepoz3" w:customStyle="1">
    <w:name w:val="Punktowanie_poz_3"/>
    <w:basedOn w:val="Punktowaniepoz2"/>
    <w:autoRedefine/>
    <w:qFormat/>
    <w:rsid w:val="00DC018E"/>
    <w:pPr>
      <w:numPr>
        <w:numId w:val="11"/>
      </w:numPr>
      <w:spacing w:before="60" w:after="60"/>
    </w:pPr>
  </w:style>
  <w:style w:type="paragraph" w:styleId="Spistrecinagwek" w:customStyle="1">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styleId="WTekstpodstawowy" w:customStyle="1">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AkapitzlistZnak" w:customStyle="1">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omylnaczcionkaakapitu"/>
    <w:rsid w:val="00E46697"/>
    <w:rPr>
      <w:bdr w:val="none" w:color="auto" w:sz="0" w:space="0" w:frame="1"/>
    </w:rPr>
  </w:style>
  <w:style w:type="character" w:styleId="highlight" w:customStyle="1">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hAnsiTheme="minorHAnsi" w:eastAsiaTheme="minorEastAsia"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hAnsiTheme="minorHAnsi" w:eastAsiaTheme="minorEastAsia"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hAnsiTheme="minorHAnsi" w:eastAsiaTheme="minorEastAsia"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hAnsiTheme="minorHAnsi" w:eastAsiaTheme="minorEastAsia"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hAnsiTheme="minorHAnsi" w:eastAsiaTheme="minorEastAsia"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hAnsiTheme="minorHAnsi" w:eastAsiaTheme="minorEastAsia" w:cstheme="minorBidi"/>
      <w:szCs w:val="22"/>
      <w:lang w:eastAsia="pl-PL"/>
    </w:rPr>
  </w:style>
  <w:style w:type="paragraph" w:styleId="a" w:customStyle="1">
    <w:uiPriority w:val="99"/>
    <w:unhideWhenUsed/>
    <w:rsid w:val="00700DE9"/>
  </w:style>
  <w:style w:type="character" w:styleId="Nierozpoznanawzmianka1" w:customStyle="1">
    <w:name w:val="Nierozpoznana wzmianka1"/>
    <w:basedOn w:val="Domylnaczcionkaakapitu"/>
    <w:uiPriority w:val="99"/>
    <w:semiHidden/>
    <w:unhideWhenUsed/>
    <w:rsid w:val="00700DE9"/>
    <w:rPr>
      <w:color w:val="605E5C"/>
      <w:shd w:val="clear" w:color="auto" w:fill="E1DFDD"/>
    </w:rPr>
  </w:style>
  <w:style w:type="character" w:styleId="Nierozpoznanawzmianka2" w:customStyle="1">
    <w:name w:val="Nierozpoznana wzmianka2"/>
    <w:basedOn w:val="Domylnaczcionkaakapitu"/>
    <w:uiPriority w:val="99"/>
    <w:semiHidden/>
    <w:unhideWhenUsed/>
    <w:rsid w:val="009D3A71"/>
    <w:rPr>
      <w:color w:val="605E5C"/>
      <w:shd w:val="clear" w:color="auto" w:fill="E1DFDD"/>
    </w:rPr>
  </w:style>
  <w:style w:type="paragraph" w:styleId="a0" w:customStyle="1">
    <w:uiPriority w:val="99"/>
    <w:unhideWhenUsed/>
    <w:rsid w:val="00B6053B"/>
  </w:style>
  <w:style w:type="character" w:styleId="Nierozpoznanawzmianka3" w:customStyle="1">
    <w:name w:val="Nierozpoznana wzmianka3"/>
    <w:basedOn w:val="Domylnaczcionkaakapitu"/>
    <w:uiPriority w:val="99"/>
    <w:semiHidden/>
    <w:unhideWhenUsed/>
    <w:rsid w:val="00B6053B"/>
    <w:rPr>
      <w:color w:val="605E5C"/>
      <w:shd w:val="clear" w:color="auto" w:fill="E1DFDD"/>
    </w:rPr>
  </w:style>
  <w:style w:type="character" w:styleId="spellingerror" w:customStyle="1">
    <w:name w:val="spellingerror"/>
    <w:basedOn w:val="Domylnaczcionkaakapitu"/>
    <w:rsid w:val="00394173"/>
  </w:style>
  <w:style w:type="character" w:styleId="eop" w:customStyle="1">
    <w:name w:val="eop"/>
    <w:basedOn w:val="Domylnaczcionkaakapitu"/>
    <w:rsid w:val="00394173"/>
  </w:style>
  <w:style w:type="character" w:styleId="normaltextrun" w:customStyle="1">
    <w:name w:val="normaltextrun"/>
    <w:basedOn w:val="Domylnaczcionkaakapitu"/>
    <w:rsid w:val="00394173"/>
  </w:style>
  <w:style w:type="paragraph" w:styleId="paragraph" w:customStyle="1">
    <w:name w:val="paragraph"/>
    <w:basedOn w:val="Normalny"/>
    <w:rsid w:val="009D4956"/>
    <w:pPr>
      <w:spacing w:before="100" w:beforeAutospacing="1" w:after="100" w:afterAutospacing="1" w:line="240" w:lineRule="auto"/>
      <w:jc w:val="left"/>
    </w:pPr>
    <w:rPr>
      <w:rFonts w:ascii="Times New Roman" w:hAnsi="Times New Roman" w:cs="Times New Roman"/>
      <w:sz w:val="24"/>
      <w:lang w:eastAsia="pl-PL"/>
    </w:rPr>
  </w:style>
  <w:style w:type="character" w:styleId="contextualspellingandgrammarerror" w:customStyle="1">
    <w:name w:val="contextualspellingandgrammarerror"/>
    <w:basedOn w:val="Domylnaczcionkaakapitu"/>
    <w:rsid w:val="009D4956"/>
  </w:style>
  <w:style w:type="paragraph" w:styleId="HTML-wstpniesformatowany">
    <w:name w:val="HTML Preformatted"/>
    <w:basedOn w:val="Normalny"/>
    <w:link w:val="HTML-wstpniesformatowanyZnak"/>
    <w:uiPriority w:val="99"/>
    <w:semiHidden/>
    <w:unhideWhenUsed/>
    <w:rsid w:val="00CF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cs="Courier New"/>
      <w:sz w:val="20"/>
      <w:szCs w:val="20"/>
      <w:lang w:eastAsia="pl-PL"/>
    </w:rPr>
  </w:style>
  <w:style w:type="character" w:styleId="HTML-wstpniesformatowanyZnak" w:customStyle="1">
    <w:name w:val="HTML - wstępnie sformatowany Znak"/>
    <w:basedOn w:val="Domylnaczcionkaakapitu"/>
    <w:link w:val="HTML-wstpniesformatowany"/>
    <w:uiPriority w:val="99"/>
    <w:semiHidden/>
    <w:rsid w:val="00CF3134"/>
    <w:rPr>
      <w:rFonts w:ascii="Courier New" w:hAnsi="Courier New"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8122">
      <w:bodyDiv w:val="1"/>
      <w:marLeft w:val="0"/>
      <w:marRight w:val="0"/>
      <w:marTop w:val="0"/>
      <w:marBottom w:val="0"/>
      <w:divBdr>
        <w:top w:val="none" w:sz="0" w:space="0" w:color="auto"/>
        <w:left w:val="none" w:sz="0" w:space="0" w:color="auto"/>
        <w:bottom w:val="none" w:sz="0" w:space="0" w:color="auto"/>
        <w:right w:val="none" w:sz="0" w:space="0" w:color="auto"/>
      </w:divBdr>
    </w:div>
    <w:div w:id="119735552">
      <w:bodyDiv w:val="1"/>
      <w:marLeft w:val="0"/>
      <w:marRight w:val="0"/>
      <w:marTop w:val="0"/>
      <w:marBottom w:val="0"/>
      <w:divBdr>
        <w:top w:val="none" w:sz="0" w:space="0" w:color="auto"/>
        <w:left w:val="none" w:sz="0" w:space="0" w:color="auto"/>
        <w:bottom w:val="none" w:sz="0" w:space="0" w:color="auto"/>
        <w:right w:val="none" w:sz="0" w:space="0" w:color="auto"/>
      </w:divBdr>
    </w:div>
    <w:div w:id="213664055">
      <w:bodyDiv w:val="1"/>
      <w:marLeft w:val="0"/>
      <w:marRight w:val="0"/>
      <w:marTop w:val="0"/>
      <w:marBottom w:val="0"/>
      <w:divBdr>
        <w:top w:val="none" w:sz="0" w:space="0" w:color="auto"/>
        <w:left w:val="none" w:sz="0" w:space="0" w:color="auto"/>
        <w:bottom w:val="none" w:sz="0" w:space="0" w:color="auto"/>
        <w:right w:val="none" w:sz="0" w:space="0" w:color="auto"/>
      </w:divBdr>
    </w:div>
    <w:div w:id="337778813">
      <w:bodyDiv w:val="1"/>
      <w:marLeft w:val="0"/>
      <w:marRight w:val="0"/>
      <w:marTop w:val="0"/>
      <w:marBottom w:val="0"/>
      <w:divBdr>
        <w:top w:val="none" w:sz="0" w:space="0" w:color="auto"/>
        <w:left w:val="none" w:sz="0" w:space="0" w:color="auto"/>
        <w:bottom w:val="none" w:sz="0" w:space="0" w:color="auto"/>
        <w:right w:val="none" w:sz="0" w:space="0" w:color="auto"/>
      </w:divBdr>
    </w:div>
    <w:div w:id="346057520">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76974060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391924284">
      <w:bodyDiv w:val="1"/>
      <w:marLeft w:val="0"/>
      <w:marRight w:val="0"/>
      <w:marTop w:val="0"/>
      <w:marBottom w:val="0"/>
      <w:divBdr>
        <w:top w:val="none" w:sz="0" w:space="0" w:color="auto"/>
        <w:left w:val="none" w:sz="0" w:space="0" w:color="auto"/>
        <w:bottom w:val="none" w:sz="0" w:space="0" w:color="auto"/>
        <w:right w:val="none" w:sz="0" w:space="0" w:color="auto"/>
      </w:divBdr>
    </w:div>
    <w:div w:id="1605114825">
      <w:bodyDiv w:val="1"/>
      <w:marLeft w:val="0"/>
      <w:marRight w:val="0"/>
      <w:marTop w:val="0"/>
      <w:marBottom w:val="0"/>
      <w:divBdr>
        <w:top w:val="none" w:sz="0" w:space="0" w:color="auto"/>
        <w:left w:val="none" w:sz="0" w:space="0" w:color="auto"/>
        <w:bottom w:val="none" w:sz="0" w:space="0" w:color="auto"/>
        <w:right w:val="none" w:sz="0" w:space="0" w:color="auto"/>
      </w:divBdr>
      <w:divsChild>
        <w:div w:id="7488833">
          <w:marLeft w:val="0"/>
          <w:marRight w:val="0"/>
          <w:marTop w:val="0"/>
          <w:marBottom w:val="0"/>
          <w:divBdr>
            <w:top w:val="none" w:sz="0" w:space="0" w:color="auto"/>
            <w:left w:val="none" w:sz="0" w:space="0" w:color="auto"/>
            <w:bottom w:val="none" w:sz="0" w:space="0" w:color="auto"/>
            <w:right w:val="none" w:sz="0" w:space="0" w:color="auto"/>
          </w:divBdr>
          <w:divsChild>
            <w:div w:id="1979795634">
              <w:marLeft w:val="0"/>
              <w:marRight w:val="0"/>
              <w:marTop w:val="30"/>
              <w:marBottom w:val="30"/>
              <w:divBdr>
                <w:top w:val="none" w:sz="0" w:space="0" w:color="auto"/>
                <w:left w:val="none" w:sz="0" w:space="0" w:color="auto"/>
                <w:bottom w:val="none" w:sz="0" w:space="0" w:color="auto"/>
                <w:right w:val="none" w:sz="0" w:space="0" w:color="auto"/>
              </w:divBdr>
              <w:divsChild>
                <w:div w:id="100230126">
                  <w:marLeft w:val="0"/>
                  <w:marRight w:val="0"/>
                  <w:marTop w:val="0"/>
                  <w:marBottom w:val="0"/>
                  <w:divBdr>
                    <w:top w:val="none" w:sz="0" w:space="0" w:color="auto"/>
                    <w:left w:val="none" w:sz="0" w:space="0" w:color="auto"/>
                    <w:bottom w:val="none" w:sz="0" w:space="0" w:color="auto"/>
                    <w:right w:val="none" w:sz="0" w:space="0" w:color="auto"/>
                  </w:divBdr>
                  <w:divsChild>
                    <w:div w:id="520583827">
                      <w:marLeft w:val="0"/>
                      <w:marRight w:val="0"/>
                      <w:marTop w:val="0"/>
                      <w:marBottom w:val="0"/>
                      <w:divBdr>
                        <w:top w:val="none" w:sz="0" w:space="0" w:color="auto"/>
                        <w:left w:val="none" w:sz="0" w:space="0" w:color="auto"/>
                        <w:bottom w:val="none" w:sz="0" w:space="0" w:color="auto"/>
                        <w:right w:val="none" w:sz="0" w:space="0" w:color="auto"/>
                      </w:divBdr>
                    </w:div>
                  </w:divsChild>
                </w:div>
                <w:div w:id="167183468">
                  <w:marLeft w:val="0"/>
                  <w:marRight w:val="0"/>
                  <w:marTop w:val="0"/>
                  <w:marBottom w:val="0"/>
                  <w:divBdr>
                    <w:top w:val="none" w:sz="0" w:space="0" w:color="auto"/>
                    <w:left w:val="none" w:sz="0" w:space="0" w:color="auto"/>
                    <w:bottom w:val="none" w:sz="0" w:space="0" w:color="auto"/>
                    <w:right w:val="none" w:sz="0" w:space="0" w:color="auto"/>
                  </w:divBdr>
                  <w:divsChild>
                    <w:div w:id="1645814957">
                      <w:marLeft w:val="0"/>
                      <w:marRight w:val="0"/>
                      <w:marTop w:val="0"/>
                      <w:marBottom w:val="0"/>
                      <w:divBdr>
                        <w:top w:val="none" w:sz="0" w:space="0" w:color="auto"/>
                        <w:left w:val="none" w:sz="0" w:space="0" w:color="auto"/>
                        <w:bottom w:val="none" w:sz="0" w:space="0" w:color="auto"/>
                        <w:right w:val="none" w:sz="0" w:space="0" w:color="auto"/>
                      </w:divBdr>
                    </w:div>
                  </w:divsChild>
                </w:div>
                <w:div w:id="175775434">
                  <w:marLeft w:val="0"/>
                  <w:marRight w:val="0"/>
                  <w:marTop w:val="0"/>
                  <w:marBottom w:val="0"/>
                  <w:divBdr>
                    <w:top w:val="none" w:sz="0" w:space="0" w:color="auto"/>
                    <w:left w:val="none" w:sz="0" w:space="0" w:color="auto"/>
                    <w:bottom w:val="none" w:sz="0" w:space="0" w:color="auto"/>
                    <w:right w:val="none" w:sz="0" w:space="0" w:color="auto"/>
                  </w:divBdr>
                  <w:divsChild>
                    <w:div w:id="1253201359">
                      <w:marLeft w:val="0"/>
                      <w:marRight w:val="0"/>
                      <w:marTop w:val="0"/>
                      <w:marBottom w:val="0"/>
                      <w:divBdr>
                        <w:top w:val="none" w:sz="0" w:space="0" w:color="auto"/>
                        <w:left w:val="none" w:sz="0" w:space="0" w:color="auto"/>
                        <w:bottom w:val="none" w:sz="0" w:space="0" w:color="auto"/>
                        <w:right w:val="none" w:sz="0" w:space="0" w:color="auto"/>
                      </w:divBdr>
                    </w:div>
                  </w:divsChild>
                </w:div>
                <w:div w:id="196703312">
                  <w:marLeft w:val="0"/>
                  <w:marRight w:val="0"/>
                  <w:marTop w:val="0"/>
                  <w:marBottom w:val="0"/>
                  <w:divBdr>
                    <w:top w:val="none" w:sz="0" w:space="0" w:color="auto"/>
                    <w:left w:val="none" w:sz="0" w:space="0" w:color="auto"/>
                    <w:bottom w:val="none" w:sz="0" w:space="0" w:color="auto"/>
                    <w:right w:val="none" w:sz="0" w:space="0" w:color="auto"/>
                  </w:divBdr>
                  <w:divsChild>
                    <w:div w:id="280723442">
                      <w:marLeft w:val="0"/>
                      <w:marRight w:val="0"/>
                      <w:marTop w:val="0"/>
                      <w:marBottom w:val="0"/>
                      <w:divBdr>
                        <w:top w:val="none" w:sz="0" w:space="0" w:color="auto"/>
                        <w:left w:val="none" w:sz="0" w:space="0" w:color="auto"/>
                        <w:bottom w:val="none" w:sz="0" w:space="0" w:color="auto"/>
                        <w:right w:val="none" w:sz="0" w:space="0" w:color="auto"/>
                      </w:divBdr>
                    </w:div>
                  </w:divsChild>
                </w:div>
                <w:div w:id="204679630">
                  <w:marLeft w:val="0"/>
                  <w:marRight w:val="0"/>
                  <w:marTop w:val="0"/>
                  <w:marBottom w:val="0"/>
                  <w:divBdr>
                    <w:top w:val="none" w:sz="0" w:space="0" w:color="auto"/>
                    <w:left w:val="none" w:sz="0" w:space="0" w:color="auto"/>
                    <w:bottom w:val="none" w:sz="0" w:space="0" w:color="auto"/>
                    <w:right w:val="none" w:sz="0" w:space="0" w:color="auto"/>
                  </w:divBdr>
                  <w:divsChild>
                    <w:div w:id="2023585210">
                      <w:marLeft w:val="0"/>
                      <w:marRight w:val="0"/>
                      <w:marTop w:val="0"/>
                      <w:marBottom w:val="0"/>
                      <w:divBdr>
                        <w:top w:val="none" w:sz="0" w:space="0" w:color="auto"/>
                        <w:left w:val="none" w:sz="0" w:space="0" w:color="auto"/>
                        <w:bottom w:val="none" w:sz="0" w:space="0" w:color="auto"/>
                        <w:right w:val="none" w:sz="0" w:space="0" w:color="auto"/>
                      </w:divBdr>
                    </w:div>
                  </w:divsChild>
                </w:div>
                <w:div w:id="327253180">
                  <w:marLeft w:val="0"/>
                  <w:marRight w:val="0"/>
                  <w:marTop w:val="0"/>
                  <w:marBottom w:val="0"/>
                  <w:divBdr>
                    <w:top w:val="none" w:sz="0" w:space="0" w:color="auto"/>
                    <w:left w:val="none" w:sz="0" w:space="0" w:color="auto"/>
                    <w:bottom w:val="none" w:sz="0" w:space="0" w:color="auto"/>
                    <w:right w:val="none" w:sz="0" w:space="0" w:color="auto"/>
                  </w:divBdr>
                  <w:divsChild>
                    <w:div w:id="1465388504">
                      <w:marLeft w:val="0"/>
                      <w:marRight w:val="0"/>
                      <w:marTop w:val="0"/>
                      <w:marBottom w:val="0"/>
                      <w:divBdr>
                        <w:top w:val="none" w:sz="0" w:space="0" w:color="auto"/>
                        <w:left w:val="none" w:sz="0" w:space="0" w:color="auto"/>
                        <w:bottom w:val="none" w:sz="0" w:space="0" w:color="auto"/>
                        <w:right w:val="none" w:sz="0" w:space="0" w:color="auto"/>
                      </w:divBdr>
                    </w:div>
                  </w:divsChild>
                </w:div>
                <w:div w:id="444665561">
                  <w:marLeft w:val="0"/>
                  <w:marRight w:val="0"/>
                  <w:marTop w:val="0"/>
                  <w:marBottom w:val="0"/>
                  <w:divBdr>
                    <w:top w:val="none" w:sz="0" w:space="0" w:color="auto"/>
                    <w:left w:val="none" w:sz="0" w:space="0" w:color="auto"/>
                    <w:bottom w:val="none" w:sz="0" w:space="0" w:color="auto"/>
                    <w:right w:val="none" w:sz="0" w:space="0" w:color="auto"/>
                  </w:divBdr>
                  <w:divsChild>
                    <w:div w:id="844708940">
                      <w:marLeft w:val="0"/>
                      <w:marRight w:val="0"/>
                      <w:marTop w:val="0"/>
                      <w:marBottom w:val="0"/>
                      <w:divBdr>
                        <w:top w:val="none" w:sz="0" w:space="0" w:color="auto"/>
                        <w:left w:val="none" w:sz="0" w:space="0" w:color="auto"/>
                        <w:bottom w:val="none" w:sz="0" w:space="0" w:color="auto"/>
                        <w:right w:val="none" w:sz="0" w:space="0" w:color="auto"/>
                      </w:divBdr>
                    </w:div>
                    <w:div w:id="1267811113">
                      <w:marLeft w:val="0"/>
                      <w:marRight w:val="0"/>
                      <w:marTop w:val="0"/>
                      <w:marBottom w:val="0"/>
                      <w:divBdr>
                        <w:top w:val="none" w:sz="0" w:space="0" w:color="auto"/>
                        <w:left w:val="none" w:sz="0" w:space="0" w:color="auto"/>
                        <w:bottom w:val="none" w:sz="0" w:space="0" w:color="auto"/>
                        <w:right w:val="none" w:sz="0" w:space="0" w:color="auto"/>
                      </w:divBdr>
                    </w:div>
                  </w:divsChild>
                </w:div>
                <w:div w:id="450517318">
                  <w:marLeft w:val="0"/>
                  <w:marRight w:val="0"/>
                  <w:marTop w:val="0"/>
                  <w:marBottom w:val="0"/>
                  <w:divBdr>
                    <w:top w:val="none" w:sz="0" w:space="0" w:color="auto"/>
                    <w:left w:val="none" w:sz="0" w:space="0" w:color="auto"/>
                    <w:bottom w:val="none" w:sz="0" w:space="0" w:color="auto"/>
                    <w:right w:val="none" w:sz="0" w:space="0" w:color="auto"/>
                  </w:divBdr>
                  <w:divsChild>
                    <w:div w:id="2060787244">
                      <w:marLeft w:val="0"/>
                      <w:marRight w:val="0"/>
                      <w:marTop w:val="0"/>
                      <w:marBottom w:val="0"/>
                      <w:divBdr>
                        <w:top w:val="none" w:sz="0" w:space="0" w:color="auto"/>
                        <w:left w:val="none" w:sz="0" w:space="0" w:color="auto"/>
                        <w:bottom w:val="none" w:sz="0" w:space="0" w:color="auto"/>
                        <w:right w:val="none" w:sz="0" w:space="0" w:color="auto"/>
                      </w:divBdr>
                    </w:div>
                  </w:divsChild>
                </w:div>
                <w:div w:id="482701244">
                  <w:marLeft w:val="0"/>
                  <w:marRight w:val="0"/>
                  <w:marTop w:val="0"/>
                  <w:marBottom w:val="0"/>
                  <w:divBdr>
                    <w:top w:val="none" w:sz="0" w:space="0" w:color="auto"/>
                    <w:left w:val="none" w:sz="0" w:space="0" w:color="auto"/>
                    <w:bottom w:val="none" w:sz="0" w:space="0" w:color="auto"/>
                    <w:right w:val="none" w:sz="0" w:space="0" w:color="auto"/>
                  </w:divBdr>
                  <w:divsChild>
                    <w:div w:id="1417551641">
                      <w:marLeft w:val="0"/>
                      <w:marRight w:val="0"/>
                      <w:marTop w:val="0"/>
                      <w:marBottom w:val="0"/>
                      <w:divBdr>
                        <w:top w:val="none" w:sz="0" w:space="0" w:color="auto"/>
                        <w:left w:val="none" w:sz="0" w:space="0" w:color="auto"/>
                        <w:bottom w:val="none" w:sz="0" w:space="0" w:color="auto"/>
                        <w:right w:val="none" w:sz="0" w:space="0" w:color="auto"/>
                      </w:divBdr>
                    </w:div>
                  </w:divsChild>
                </w:div>
                <w:div w:id="650327947">
                  <w:marLeft w:val="0"/>
                  <w:marRight w:val="0"/>
                  <w:marTop w:val="0"/>
                  <w:marBottom w:val="0"/>
                  <w:divBdr>
                    <w:top w:val="none" w:sz="0" w:space="0" w:color="auto"/>
                    <w:left w:val="none" w:sz="0" w:space="0" w:color="auto"/>
                    <w:bottom w:val="none" w:sz="0" w:space="0" w:color="auto"/>
                    <w:right w:val="none" w:sz="0" w:space="0" w:color="auto"/>
                  </w:divBdr>
                  <w:divsChild>
                    <w:div w:id="1578322406">
                      <w:marLeft w:val="0"/>
                      <w:marRight w:val="0"/>
                      <w:marTop w:val="0"/>
                      <w:marBottom w:val="0"/>
                      <w:divBdr>
                        <w:top w:val="none" w:sz="0" w:space="0" w:color="auto"/>
                        <w:left w:val="none" w:sz="0" w:space="0" w:color="auto"/>
                        <w:bottom w:val="none" w:sz="0" w:space="0" w:color="auto"/>
                        <w:right w:val="none" w:sz="0" w:space="0" w:color="auto"/>
                      </w:divBdr>
                    </w:div>
                  </w:divsChild>
                </w:div>
                <w:div w:id="676494162">
                  <w:marLeft w:val="0"/>
                  <w:marRight w:val="0"/>
                  <w:marTop w:val="0"/>
                  <w:marBottom w:val="0"/>
                  <w:divBdr>
                    <w:top w:val="none" w:sz="0" w:space="0" w:color="auto"/>
                    <w:left w:val="none" w:sz="0" w:space="0" w:color="auto"/>
                    <w:bottom w:val="none" w:sz="0" w:space="0" w:color="auto"/>
                    <w:right w:val="none" w:sz="0" w:space="0" w:color="auto"/>
                  </w:divBdr>
                  <w:divsChild>
                    <w:div w:id="1378820012">
                      <w:marLeft w:val="0"/>
                      <w:marRight w:val="0"/>
                      <w:marTop w:val="0"/>
                      <w:marBottom w:val="0"/>
                      <w:divBdr>
                        <w:top w:val="none" w:sz="0" w:space="0" w:color="auto"/>
                        <w:left w:val="none" w:sz="0" w:space="0" w:color="auto"/>
                        <w:bottom w:val="none" w:sz="0" w:space="0" w:color="auto"/>
                        <w:right w:val="none" w:sz="0" w:space="0" w:color="auto"/>
                      </w:divBdr>
                    </w:div>
                  </w:divsChild>
                </w:div>
                <w:div w:id="704871775">
                  <w:marLeft w:val="0"/>
                  <w:marRight w:val="0"/>
                  <w:marTop w:val="0"/>
                  <w:marBottom w:val="0"/>
                  <w:divBdr>
                    <w:top w:val="none" w:sz="0" w:space="0" w:color="auto"/>
                    <w:left w:val="none" w:sz="0" w:space="0" w:color="auto"/>
                    <w:bottom w:val="none" w:sz="0" w:space="0" w:color="auto"/>
                    <w:right w:val="none" w:sz="0" w:space="0" w:color="auto"/>
                  </w:divBdr>
                  <w:divsChild>
                    <w:div w:id="727536563">
                      <w:marLeft w:val="0"/>
                      <w:marRight w:val="0"/>
                      <w:marTop w:val="0"/>
                      <w:marBottom w:val="0"/>
                      <w:divBdr>
                        <w:top w:val="none" w:sz="0" w:space="0" w:color="auto"/>
                        <w:left w:val="none" w:sz="0" w:space="0" w:color="auto"/>
                        <w:bottom w:val="none" w:sz="0" w:space="0" w:color="auto"/>
                        <w:right w:val="none" w:sz="0" w:space="0" w:color="auto"/>
                      </w:divBdr>
                    </w:div>
                  </w:divsChild>
                </w:div>
                <w:div w:id="726414537">
                  <w:marLeft w:val="0"/>
                  <w:marRight w:val="0"/>
                  <w:marTop w:val="0"/>
                  <w:marBottom w:val="0"/>
                  <w:divBdr>
                    <w:top w:val="none" w:sz="0" w:space="0" w:color="auto"/>
                    <w:left w:val="none" w:sz="0" w:space="0" w:color="auto"/>
                    <w:bottom w:val="none" w:sz="0" w:space="0" w:color="auto"/>
                    <w:right w:val="none" w:sz="0" w:space="0" w:color="auto"/>
                  </w:divBdr>
                  <w:divsChild>
                    <w:div w:id="1724400112">
                      <w:marLeft w:val="0"/>
                      <w:marRight w:val="0"/>
                      <w:marTop w:val="0"/>
                      <w:marBottom w:val="0"/>
                      <w:divBdr>
                        <w:top w:val="none" w:sz="0" w:space="0" w:color="auto"/>
                        <w:left w:val="none" w:sz="0" w:space="0" w:color="auto"/>
                        <w:bottom w:val="none" w:sz="0" w:space="0" w:color="auto"/>
                        <w:right w:val="none" w:sz="0" w:space="0" w:color="auto"/>
                      </w:divBdr>
                    </w:div>
                  </w:divsChild>
                </w:div>
                <w:div w:id="765342242">
                  <w:marLeft w:val="0"/>
                  <w:marRight w:val="0"/>
                  <w:marTop w:val="0"/>
                  <w:marBottom w:val="0"/>
                  <w:divBdr>
                    <w:top w:val="none" w:sz="0" w:space="0" w:color="auto"/>
                    <w:left w:val="none" w:sz="0" w:space="0" w:color="auto"/>
                    <w:bottom w:val="none" w:sz="0" w:space="0" w:color="auto"/>
                    <w:right w:val="none" w:sz="0" w:space="0" w:color="auto"/>
                  </w:divBdr>
                  <w:divsChild>
                    <w:div w:id="147325770">
                      <w:marLeft w:val="0"/>
                      <w:marRight w:val="0"/>
                      <w:marTop w:val="0"/>
                      <w:marBottom w:val="0"/>
                      <w:divBdr>
                        <w:top w:val="none" w:sz="0" w:space="0" w:color="auto"/>
                        <w:left w:val="none" w:sz="0" w:space="0" w:color="auto"/>
                        <w:bottom w:val="none" w:sz="0" w:space="0" w:color="auto"/>
                        <w:right w:val="none" w:sz="0" w:space="0" w:color="auto"/>
                      </w:divBdr>
                    </w:div>
                  </w:divsChild>
                </w:div>
                <w:div w:id="823739084">
                  <w:marLeft w:val="0"/>
                  <w:marRight w:val="0"/>
                  <w:marTop w:val="0"/>
                  <w:marBottom w:val="0"/>
                  <w:divBdr>
                    <w:top w:val="none" w:sz="0" w:space="0" w:color="auto"/>
                    <w:left w:val="none" w:sz="0" w:space="0" w:color="auto"/>
                    <w:bottom w:val="none" w:sz="0" w:space="0" w:color="auto"/>
                    <w:right w:val="none" w:sz="0" w:space="0" w:color="auto"/>
                  </w:divBdr>
                  <w:divsChild>
                    <w:div w:id="1307322622">
                      <w:marLeft w:val="0"/>
                      <w:marRight w:val="0"/>
                      <w:marTop w:val="0"/>
                      <w:marBottom w:val="0"/>
                      <w:divBdr>
                        <w:top w:val="none" w:sz="0" w:space="0" w:color="auto"/>
                        <w:left w:val="none" w:sz="0" w:space="0" w:color="auto"/>
                        <w:bottom w:val="none" w:sz="0" w:space="0" w:color="auto"/>
                        <w:right w:val="none" w:sz="0" w:space="0" w:color="auto"/>
                      </w:divBdr>
                    </w:div>
                  </w:divsChild>
                </w:div>
                <w:div w:id="848985511">
                  <w:marLeft w:val="0"/>
                  <w:marRight w:val="0"/>
                  <w:marTop w:val="0"/>
                  <w:marBottom w:val="0"/>
                  <w:divBdr>
                    <w:top w:val="none" w:sz="0" w:space="0" w:color="auto"/>
                    <w:left w:val="none" w:sz="0" w:space="0" w:color="auto"/>
                    <w:bottom w:val="none" w:sz="0" w:space="0" w:color="auto"/>
                    <w:right w:val="none" w:sz="0" w:space="0" w:color="auto"/>
                  </w:divBdr>
                  <w:divsChild>
                    <w:div w:id="736511486">
                      <w:marLeft w:val="0"/>
                      <w:marRight w:val="0"/>
                      <w:marTop w:val="0"/>
                      <w:marBottom w:val="0"/>
                      <w:divBdr>
                        <w:top w:val="none" w:sz="0" w:space="0" w:color="auto"/>
                        <w:left w:val="none" w:sz="0" w:space="0" w:color="auto"/>
                        <w:bottom w:val="none" w:sz="0" w:space="0" w:color="auto"/>
                        <w:right w:val="none" w:sz="0" w:space="0" w:color="auto"/>
                      </w:divBdr>
                    </w:div>
                    <w:div w:id="981886544">
                      <w:marLeft w:val="0"/>
                      <w:marRight w:val="0"/>
                      <w:marTop w:val="0"/>
                      <w:marBottom w:val="0"/>
                      <w:divBdr>
                        <w:top w:val="none" w:sz="0" w:space="0" w:color="auto"/>
                        <w:left w:val="none" w:sz="0" w:space="0" w:color="auto"/>
                        <w:bottom w:val="none" w:sz="0" w:space="0" w:color="auto"/>
                        <w:right w:val="none" w:sz="0" w:space="0" w:color="auto"/>
                      </w:divBdr>
                    </w:div>
                  </w:divsChild>
                </w:div>
                <w:div w:id="900600666">
                  <w:marLeft w:val="0"/>
                  <w:marRight w:val="0"/>
                  <w:marTop w:val="0"/>
                  <w:marBottom w:val="0"/>
                  <w:divBdr>
                    <w:top w:val="none" w:sz="0" w:space="0" w:color="auto"/>
                    <w:left w:val="none" w:sz="0" w:space="0" w:color="auto"/>
                    <w:bottom w:val="none" w:sz="0" w:space="0" w:color="auto"/>
                    <w:right w:val="none" w:sz="0" w:space="0" w:color="auto"/>
                  </w:divBdr>
                  <w:divsChild>
                    <w:div w:id="288517543">
                      <w:marLeft w:val="0"/>
                      <w:marRight w:val="0"/>
                      <w:marTop w:val="0"/>
                      <w:marBottom w:val="0"/>
                      <w:divBdr>
                        <w:top w:val="none" w:sz="0" w:space="0" w:color="auto"/>
                        <w:left w:val="none" w:sz="0" w:space="0" w:color="auto"/>
                        <w:bottom w:val="none" w:sz="0" w:space="0" w:color="auto"/>
                        <w:right w:val="none" w:sz="0" w:space="0" w:color="auto"/>
                      </w:divBdr>
                    </w:div>
                    <w:div w:id="1048650424">
                      <w:marLeft w:val="0"/>
                      <w:marRight w:val="0"/>
                      <w:marTop w:val="0"/>
                      <w:marBottom w:val="0"/>
                      <w:divBdr>
                        <w:top w:val="none" w:sz="0" w:space="0" w:color="auto"/>
                        <w:left w:val="none" w:sz="0" w:space="0" w:color="auto"/>
                        <w:bottom w:val="none" w:sz="0" w:space="0" w:color="auto"/>
                        <w:right w:val="none" w:sz="0" w:space="0" w:color="auto"/>
                      </w:divBdr>
                    </w:div>
                  </w:divsChild>
                </w:div>
                <w:div w:id="1088884325">
                  <w:marLeft w:val="0"/>
                  <w:marRight w:val="0"/>
                  <w:marTop w:val="0"/>
                  <w:marBottom w:val="0"/>
                  <w:divBdr>
                    <w:top w:val="none" w:sz="0" w:space="0" w:color="auto"/>
                    <w:left w:val="none" w:sz="0" w:space="0" w:color="auto"/>
                    <w:bottom w:val="none" w:sz="0" w:space="0" w:color="auto"/>
                    <w:right w:val="none" w:sz="0" w:space="0" w:color="auto"/>
                  </w:divBdr>
                  <w:divsChild>
                    <w:div w:id="1884949333">
                      <w:marLeft w:val="0"/>
                      <w:marRight w:val="0"/>
                      <w:marTop w:val="0"/>
                      <w:marBottom w:val="0"/>
                      <w:divBdr>
                        <w:top w:val="none" w:sz="0" w:space="0" w:color="auto"/>
                        <w:left w:val="none" w:sz="0" w:space="0" w:color="auto"/>
                        <w:bottom w:val="none" w:sz="0" w:space="0" w:color="auto"/>
                        <w:right w:val="none" w:sz="0" w:space="0" w:color="auto"/>
                      </w:divBdr>
                    </w:div>
                  </w:divsChild>
                </w:div>
                <w:div w:id="1353459884">
                  <w:marLeft w:val="0"/>
                  <w:marRight w:val="0"/>
                  <w:marTop w:val="0"/>
                  <w:marBottom w:val="0"/>
                  <w:divBdr>
                    <w:top w:val="none" w:sz="0" w:space="0" w:color="auto"/>
                    <w:left w:val="none" w:sz="0" w:space="0" w:color="auto"/>
                    <w:bottom w:val="none" w:sz="0" w:space="0" w:color="auto"/>
                    <w:right w:val="none" w:sz="0" w:space="0" w:color="auto"/>
                  </w:divBdr>
                  <w:divsChild>
                    <w:div w:id="1647661230">
                      <w:marLeft w:val="0"/>
                      <w:marRight w:val="0"/>
                      <w:marTop w:val="0"/>
                      <w:marBottom w:val="0"/>
                      <w:divBdr>
                        <w:top w:val="none" w:sz="0" w:space="0" w:color="auto"/>
                        <w:left w:val="none" w:sz="0" w:space="0" w:color="auto"/>
                        <w:bottom w:val="none" w:sz="0" w:space="0" w:color="auto"/>
                        <w:right w:val="none" w:sz="0" w:space="0" w:color="auto"/>
                      </w:divBdr>
                    </w:div>
                  </w:divsChild>
                </w:div>
                <w:div w:id="1354645229">
                  <w:marLeft w:val="0"/>
                  <w:marRight w:val="0"/>
                  <w:marTop w:val="0"/>
                  <w:marBottom w:val="0"/>
                  <w:divBdr>
                    <w:top w:val="none" w:sz="0" w:space="0" w:color="auto"/>
                    <w:left w:val="none" w:sz="0" w:space="0" w:color="auto"/>
                    <w:bottom w:val="none" w:sz="0" w:space="0" w:color="auto"/>
                    <w:right w:val="none" w:sz="0" w:space="0" w:color="auto"/>
                  </w:divBdr>
                  <w:divsChild>
                    <w:div w:id="877821449">
                      <w:marLeft w:val="0"/>
                      <w:marRight w:val="0"/>
                      <w:marTop w:val="0"/>
                      <w:marBottom w:val="0"/>
                      <w:divBdr>
                        <w:top w:val="none" w:sz="0" w:space="0" w:color="auto"/>
                        <w:left w:val="none" w:sz="0" w:space="0" w:color="auto"/>
                        <w:bottom w:val="none" w:sz="0" w:space="0" w:color="auto"/>
                        <w:right w:val="none" w:sz="0" w:space="0" w:color="auto"/>
                      </w:divBdr>
                    </w:div>
                    <w:div w:id="1425103797">
                      <w:marLeft w:val="0"/>
                      <w:marRight w:val="0"/>
                      <w:marTop w:val="0"/>
                      <w:marBottom w:val="0"/>
                      <w:divBdr>
                        <w:top w:val="none" w:sz="0" w:space="0" w:color="auto"/>
                        <w:left w:val="none" w:sz="0" w:space="0" w:color="auto"/>
                        <w:bottom w:val="none" w:sz="0" w:space="0" w:color="auto"/>
                        <w:right w:val="none" w:sz="0" w:space="0" w:color="auto"/>
                      </w:divBdr>
                    </w:div>
                  </w:divsChild>
                </w:div>
                <w:div w:id="1386221536">
                  <w:marLeft w:val="0"/>
                  <w:marRight w:val="0"/>
                  <w:marTop w:val="0"/>
                  <w:marBottom w:val="0"/>
                  <w:divBdr>
                    <w:top w:val="none" w:sz="0" w:space="0" w:color="auto"/>
                    <w:left w:val="none" w:sz="0" w:space="0" w:color="auto"/>
                    <w:bottom w:val="none" w:sz="0" w:space="0" w:color="auto"/>
                    <w:right w:val="none" w:sz="0" w:space="0" w:color="auto"/>
                  </w:divBdr>
                  <w:divsChild>
                    <w:div w:id="1680885647">
                      <w:marLeft w:val="0"/>
                      <w:marRight w:val="0"/>
                      <w:marTop w:val="0"/>
                      <w:marBottom w:val="0"/>
                      <w:divBdr>
                        <w:top w:val="none" w:sz="0" w:space="0" w:color="auto"/>
                        <w:left w:val="none" w:sz="0" w:space="0" w:color="auto"/>
                        <w:bottom w:val="none" w:sz="0" w:space="0" w:color="auto"/>
                        <w:right w:val="none" w:sz="0" w:space="0" w:color="auto"/>
                      </w:divBdr>
                    </w:div>
                  </w:divsChild>
                </w:div>
                <w:div w:id="1622375679">
                  <w:marLeft w:val="0"/>
                  <w:marRight w:val="0"/>
                  <w:marTop w:val="0"/>
                  <w:marBottom w:val="0"/>
                  <w:divBdr>
                    <w:top w:val="none" w:sz="0" w:space="0" w:color="auto"/>
                    <w:left w:val="none" w:sz="0" w:space="0" w:color="auto"/>
                    <w:bottom w:val="none" w:sz="0" w:space="0" w:color="auto"/>
                    <w:right w:val="none" w:sz="0" w:space="0" w:color="auto"/>
                  </w:divBdr>
                  <w:divsChild>
                    <w:div w:id="1106655742">
                      <w:marLeft w:val="0"/>
                      <w:marRight w:val="0"/>
                      <w:marTop w:val="0"/>
                      <w:marBottom w:val="0"/>
                      <w:divBdr>
                        <w:top w:val="none" w:sz="0" w:space="0" w:color="auto"/>
                        <w:left w:val="none" w:sz="0" w:space="0" w:color="auto"/>
                        <w:bottom w:val="none" w:sz="0" w:space="0" w:color="auto"/>
                        <w:right w:val="none" w:sz="0" w:space="0" w:color="auto"/>
                      </w:divBdr>
                    </w:div>
                    <w:div w:id="1904295659">
                      <w:marLeft w:val="0"/>
                      <w:marRight w:val="0"/>
                      <w:marTop w:val="0"/>
                      <w:marBottom w:val="0"/>
                      <w:divBdr>
                        <w:top w:val="none" w:sz="0" w:space="0" w:color="auto"/>
                        <w:left w:val="none" w:sz="0" w:space="0" w:color="auto"/>
                        <w:bottom w:val="none" w:sz="0" w:space="0" w:color="auto"/>
                        <w:right w:val="none" w:sz="0" w:space="0" w:color="auto"/>
                      </w:divBdr>
                    </w:div>
                  </w:divsChild>
                </w:div>
                <w:div w:id="1672558753">
                  <w:marLeft w:val="0"/>
                  <w:marRight w:val="0"/>
                  <w:marTop w:val="0"/>
                  <w:marBottom w:val="0"/>
                  <w:divBdr>
                    <w:top w:val="none" w:sz="0" w:space="0" w:color="auto"/>
                    <w:left w:val="none" w:sz="0" w:space="0" w:color="auto"/>
                    <w:bottom w:val="none" w:sz="0" w:space="0" w:color="auto"/>
                    <w:right w:val="none" w:sz="0" w:space="0" w:color="auto"/>
                  </w:divBdr>
                  <w:divsChild>
                    <w:div w:id="328605872">
                      <w:marLeft w:val="0"/>
                      <w:marRight w:val="0"/>
                      <w:marTop w:val="0"/>
                      <w:marBottom w:val="0"/>
                      <w:divBdr>
                        <w:top w:val="none" w:sz="0" w:space="0" w:color="auto"/>
                        <w:left w:val="none" w:sz="0" w:space="0" w:color="auto"/>
                        <w:bottom w:val="none" w:sz="0" w:space="0" w:color="auto"/>
                        <w:right w:val="none" w:sz="0" w:space="0" w:color="auto"/>
                      </w:divBdr>
                    </w:div>
                    <w:div w:id="409737487">
                      <w:marLeft w:val="0"/>
                      <w:marRight w:val="0"/>
                      <w:marTop w:val="0"/>
                      <w:marBottom w:val="0"/>
                      <w:divBdr>
                        <w:top w:val="none" w:sz="0" w:space="0" w:color="auto"/>
                        <w:left w:val="none" w:sz="0" w:space="0" w:color="auto"/>
                        <w:bottom w:val="none" w:sz="0" w:space="0" w:color="auto"/>
                        <w:right w:val="none" w:sz="0" w:space="0" w:color="auto"/>
                      </w:divBdr>
                    </w:div>
                  </w:divsChild>
                </w:div>
                <w:div w:id="1708211774">
                  <w:marLeft w:val="0"/>
                  <w:marRight w:val="0"/>
                  <w:marTop w:val="0"/>
                  <w:marBottom w:val="0"/>
                  <w:divBdr>
                    <w:top w:val="none" w:sz="0" w:space="0" w:color="auto"/>
                    <w:left w:val="none" w:sz="0" w:space="0" w:color="auto"/>
                    <w:bottom w:val="none" w:sz="0" w:space="0" w:color="auto"/>
                    <w:right w:val="none" w:sz="0" w:space="0" w:color="auto"/>
                  </w:divBdr>
                  <w:divsChild>
                    <w:div w:id="267978682">
                      <w:marLeft w:val="0"/>
                      <w:marRight w:val="0"/>
                      <w:marTop w:val="0"/>
                      <w:marBottom w:val="0"/>
                      <w:divBdr>
                        <w:top w:val="none" w:sz="0" w:space="0" w:color="auto"/>
                        <w:left w:val="none" w:sz="0" w:space="0" w:color="auto"/>
                        <w:bottom w:val="none" w:sz="0" w:space="0" w:color="auto"/>
                        <w:right w:val="none" w:sz="0" w:space="0" w:color="auto"/>
                      </w:divBdr>
                    </w:div>
                  </w:divsChild>
                </w:div>
                <w:div w:id="1755584458">
                  <w:marLeft w:val="0"/>
                  <w:marRight w:val="0"/>
                  <w:marTop w:val="0"/>
                  <w:marBottom w:val="0"/>
                  <w:divBdr>
                    <w:top w:val="none" w:sz="0" w:space="0" w:color="auto"/>
                    <w:left w:val="none" w:sz="0" w:space="0" w:color="auto"/>
                    <w:bottom w:val="none" w:sz="0" w:space="0" w:color="auto"/>
                    <w:right w:val="none" w:sz="0" w:space="0" w:color="auto"/>
                  </w:divBdr>
                  <w:divsChild>
                    <w:div w:id="1616281278">
                      <w:marLeft w:val="0"/>
                      <w:marRight w:val="0"/>
                      <w:marTop w:val="0"/>
                      <w:marBottom w:val="0"/>
                      <w:divBdr>
                        <w:top w:val="none" w:sz="0" w:space="0" w:color="auto"/>
                        <w:left w:val="none" w:sz="0" w:space="0" w:color="auto"/>
                        <w:bottom w:val="none" w:sz="0" w:space="0" w:color="auto"/>
                        <w:right w:val="none" w:sz="0" w:space="0" w:color="auto"/>
                      </w:divBdr>
                    </w:div>
                  </w:divsChild>
                </w:div>
                <w:div w:id="1786147793">
                  <w:marLeft w:val="0"/>
                  <w:marRight w:val="0"/>
                  <w:marTop w:val="0"/>
                  <w:marBottom w:val="0"/>
                  <w:divBdr>
                    <w:top w:val="none" w:sz="0" w:space="0" w:color="auto"/>
                    <w:left w:val="none" w:sz="0" w:space="0" w:color="auto"/>
                    <w:bottom w:val="none" w:sz="0" w:space="0" w:color="auto"/>
                    <w:right w:val="none" w:sz="0" w:space="0" w:color="auto"/>
                  </w:divBdr>
                  <w:divsChild>
                    <w:div w:id="877934945">
                      <w:marLeft w:val="0"/>
                      <w:marRight w:val="0"/>
                      <w:marTop w:val="0"/>
                      <w:marBottom w:val="0"/>
                      <w:divBdr>
                        <w:top w:val="none" w:sz="0" w:space="0" w:color="auto"/>
                        <w:left w:val="none" w:sz="0" w:space="0" w:color="auto"/>
                        <w:bottom w:val="none" w:sz="0" w:space="0" w:color="auto"/>
                        <w:right w:val="none" w:sz="0" w:space="0" w:color="auto"/>
                      </w:divBdr>
                    </w:div>
                  </w:divsChild>
                </w:div>
                <w:div w:id="2008904125">
                  <w:marLeft w:val="0"/>
                  <w:marRight w:val="0"/>
                  <w:marTop w:val="0"/>
                  <w:marBottom w:val="0"/>
                  <w:divBdr>
                    <w:top w:val="none" w:sz="0" w:space="0" w:color="auto"/>
                    <w:left w:val="none" w:sz="0" w:space="0" w:color="auto"/>
                    <w:bottom w:val="none" w:sz="0" w:space="0" w:color="auto"/>
                    <w:right w:val="none" w:sz="0" w:space="0" w:color="auto"/>
                  </w:divBdr>
                  <w:divsChild>
                    <w:div w:id="1172985454">
                      <w:marLeft w:val="0"/>
                      <w:marRight w:val="0"/>
                      <w:marTop w:val="0"/>
                      <w:marBottom w:val="0"/>
                      <w:divBdr>
                        <w:top w:val="none" w:sz="0" w:space="0" w:color="auto"/>
                        <w:left w:val="none" w:sz="0" w:space="0" w:color="auto"/>
                        <w:bottom w:val="none" w:sz="0" w:space="0" w:color="auto"/>
                        <w:right w:val="none" w:sz="0" w:space="0" w:color="auto"/>
                      </w:divBdr>
                    </w:div>
                    <w:div w:id="1673605717">
                      <w:marLeft w:val="0"/>
                      <w:marRight w:val="0"/>
                      <w:marTop w:val="0"/>
                      <w:marBottom w:val="0"/>
                      <w:divBdr>
                        <w:top w:val="none" w:sz="0" w:space="0" w:color="auto"/>
                        <w:left w:val="none" w:sz="0" w:space="0" w:color="auto"/>
                        <w:bottom w:val="none" w:sz="0" w:space="0" w:color="auto"/>
                        <w:right w:val="none" w:sz="0" w:space="0" w:color="auto"/>
                      </w:divBdr>
                    </w:div>
                  </w:divsChild>
                </w:div>
                <w:div w:id="2017076590">
                  <w:marLeft w:val="0"/>
                  <w:marRight w:val="0"/>
                  <w:marTop w:val="0"/>
                  <w:marBottom w:val="0"/>
                  <w:divBdr>
                    <w:top w:val="none" w:sz="0" w:space="0" w:color="auto"/>
                    <w:left w:val="none" w:sz="0" w:space="0" w:color="auto"/>
                    <w:bottom w:val="none" w:sz="0" w:space="0" w:color="auto"/>
                    <w:right w:val="none" w:sz="0" w:space="0" w:color="auto"/>
                  </w:divBdr>
                  <w:divsChild>
                    <w:div w:id="801461117">
                      <w:marLeft w:val="0"/>
                      <w:marRight w:val="0"/>
                      <w:marTop w:val="0"/>
                      <w:marBottom w:val="0"/>
                      <w:divBdr>
                        <w:top w:val="none" w:sz="0" w:space="0" w:color="auto"/>
                        <w:left w:val="none" w:sz="0" w:space="0" w:color="auto"/>
                        <w:bottom w:val="none" w:sz="0" w:space="0" w:color="auto"/>
                        <w:right w:val="none" w:sz="0" w:space="0" w:color="auto"/>
                      </w:divBdr>
                    </w:div>
                  </w:divsChild>
                </w:div>
                <w:div w:id="2099210082">
                  <w:marLeft w:val="0"/>
                  <w:marRight w:val="0"/>
                  <w:marTop w:val="0"/>
                  <w:marBottom w:val="0"/>
                  <w:divBdr>
                    <w:top w:val="none" w:sz="0" w:space="0" w:color="auto"/>
                    <w:left w:val="none" w:sz="0" w:space="0" w:color="auto"/>
                    <w:bottom w:val="none" w:sz="0" w:space="0" w:color="auto"/>
                    <w:right w:val="none" w:sz="0" w:space="0" w:color="auto"/>
                  </w:divBdr>
                  <w:divsChild>
                    <w:div w:id="2022775733">
                      <w:marLeft w:val="0"/>
                      <w:marRight w:val="0"/>
                      <w:marTop w:val="0"/>
                      <w:marBottom w:val="0"/>
                      <w:divBdr>
                        <w:top w:val="none" w:sz="0" w:space="0" w:color="auto"/>
                        <w:left w:val="none" w:sz="0" w:space="0" w:color="auto"/>
                        <w:bottom w:val="none" w:sz="0" w:space="0" w:color="auto"/>
                        <w:right w:val="none" w:sz="0" w:space="0" w:color="auto"/>
                      </w:divBdr>
                    </w:div>
                  </w:divsChild>
                </w:div>
                <w:div w:id="2127850799">
                  <w:marLeft w:val="0"/>
                  <w:marRight w:val="0"/>
                  <w:marTop w:val="0"/>
                  <w:marBottom w:val="0"/>
                  <w:divBdr>
                    <w:top w:val="none" w:sz="0" w:space="0" w:color="auto"/>
                    <w:left w:val="none" w:sz="0" w:space="0" w:color="auto"/>
                    <w:bottom w:val="none" w:sz="0" w:space="0" w:color="auto"/>
                    <w:right w:val="none" w:sz="0" w:space="0" w:color="auto"/>
                  </w:divBdr>
                  <w:divsChild>
                    <w:div w:id="249855148">
                      <w:marLeft w:val="0"/>
                      <w:marRight w:val="0"/>
                      <w:marTop w:val="0"/>
                      <w:marBottom w:val="0"/>
                      <w:divBdr>
                        <w:top w:val="none" w:sz="0" w:space="0" w:color="auto"/>
                        <w:left w:val="none" w:sz="0" w:space="0" w:color="auto"/>
                        <w:bottom w:val="none" w:sz="0" w:space="0" w:color="auto"/>
                        <w:right w:val="none" w:sz="0" w:space="0" w:color="auto"/>
                      </w:divBdr>
                    </w:div>
                    <w:div w:id="394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340306">
          <w:marLeft w:val="0"/>
          <w:marRight w:val="0"/>
          <w:marTop w:val="0"/>
          <w:marBottom w:val="0"/>
          <w:divBdr>
            <w:top w:val="none" w:sz="0" w:space="0" w:color="auto"/>
            <w:left w:val="none" w:sz="0" w:space="0" w:color="auto"/>
            <w:bottom w:val="none" w:sz="0" w:space="0" w:color="auto"/>
            <w:right w:val="none" w:sz="0" w:space="0" w:color="auto"/>
          </w:divBdr>
          <w:divsChild>
            <w:div w:id="1425152840">
              <w:marLeft w:val="0"/>
              <w:marRight w:val="0"/>
              <w:marTop w:val="0"/>
              <w:marBottom w:val="0"/>
              <w:divBdr>
                <w:top w:val="none" w:sz="0" w:space="0" w:color="auto"/>
                <w:left w:val="none" w:sz="0" w:space="0" w:color="auto"/>
                <w:bottom w:val="none" w:sz="0" w:space="0" w:color="auto"/>
                <w:right w:val="none" w:sz="0" w:space="0" w:color="auto"/>
              </w:divBdr>
            </w:div>
            <w:div w:id="1754011702">
              <w:marLeft w:val="0"/>
              <w:marRight w:val="0"/>
              <w:marTop w:val="0"/>
              <w:marBottom w:val="0"/>
              <w:divBdr>
                <w:top w:val="none" w:sz="0" w:space="0" w:color="auto"/>
                <w:left w:val="none" w:sz="0" w:space="0" w:color="auto"/>
                <w:bottom w:val="none" w:sz="0" w:space="0" w:color="auto"/>
                <w:right w:val="none" w:sz="0" w:space="0" w:color="auto"/>
              </w:divBdr>
            </w:div>
          </w:divsChild>
        </w:div>
        <w:div w:id="754472957">
          <w:marLeft w:val="0"/>
          <w:marRight w:val="0"/>
          <w:marTop w:val="0"/>
          <w:marBottom w:val="0"/>
          <w:divBdr>
            <w:top w:val="none" w:sz="0" w:space="0" w:color="auto"/>
            <w:left w:val="none" w:sz="0" w:space="0" w:color="auto"/>
            <w:bottom w:val="none" w:sz="0" w:space="0" w:color="auto"/>
            <w:right w:val="none" w:sz="0" w:space="0" w:color="auto"/>
          </w:divBdr>
        </w:div>
        <w:div w:id="1347945236">
          <w:marLeft w:val="0"/>
          <w:marRight w:val="0"/>
          <w:marTop w:val="0"/>
          <w:marBottom w:val="0"/>
          <w:divBdr>
            <w:top w:val="none" w:sz="0" w:space="0" w:color="auto"/>
            <w:left w:val="none" w:sz="0" w:space="0" w:color="auto"/>
            <w:bottom w:val="none" w:sz="0" w:space="0" w:color="auto"/>
            <w:right w:val="none" w:sz="0" w:space="0" w:color="auto"/>
          </w:divBdr>
          <w:divsChild>
            <w:div w:id="165899354">
              <w:marLeft w:val="0"/>
              <w:marRight w:val="0"/>
              <w:marTop w:val="30"/>
              <w:marBottom w:val="30"/>
              <w:divBdr>
                <w:top w:val="none" w:sz="0" w:space="0" w:color="auto"/>
                <w:left w:val="none" w:sz="0" w:space="0" w:color="auto"/>
                <w:bottom w:val="none" w:sz="0" w:space="0" w:color="auto"/>
                <w:right w:val="none" w:sz="0" w:space="0" w:color="auto"/>
              </w:divBdr>
              <w:divsChild>
                <w:div w:id="348603192">
                  <w:marLeft w:val="0"/>
                  <w:marRight w:val="0"/>
                  <w:marTop w:val="0"/>
                  <w:marBottom w:val="0"/>
                  <w:divBdr>
                    <w:top w:val="none" w:sz="0" w:space="0" w:color="auto"/>
                    <w:left w:val="none" w:sz="0" w:space="0" w:color="auto"/>
                    <w:bottom w:val="none" w:sz="0" w:space="0" w:color="auto"/>
                    <w:right w:val="none" w:sz="0" w:space="0" w:color="auto"/>
                  </w:divBdr>
                  <w:divsChild>
                    <w:div w:id="1725375524">
                      <w:marLeft w:val="0"/>
                      <w:marRight w:val="0"/>
                      <w:marTop w:val="0"/>
                      <w:marBottom w:val="0"/>
                      <w:divBdr>
                        <w:top w:val="none" w:sz="0" w:space="0" w:color="auto"/>
                        <w:left w:val="none" w:sz="0" w:space="0" w:color="auto"/>
                        <w:bottom w:val="none" w:sz="0" w:space="0" w:color="auto"/>
                        <w:right w:val="none" w:sz="0" w:space="0" w:color="auto"/>
                      </w:divBdr>
                    </w:div>
                  </w:divsChild>
                </w:div>
                <w:div w:id="349645602">
                  <w:marLeft w:val="0"/>
                  <w:marRight w:val="0"/>
                  <w:marTop w:val="0"/>
                  <w:marBottom w:val="0"/>
                  <w:divBdr>
                    <w:top w:val="none" w:sz="0" w:space="0" w:color="auto"/>
                    <w:left w:val="none" w:sz="0" w:space="0" w:color="auto"/>
                    <w:bottom w:val="none" w:sz="0" w:space="0" w:color="auto"/>
                    <w:right w:val="none" w:sz="0" w:space="0" w:color="auto"/>
                  </w:divBdr>
                  <w:divsChild>
                    <w:div w:id="408238955">
                      <w:marLeft w:val="0"/>
                      <w:marRight w:val="0"/>
                      <w:marTop w:val="0"/>
                      <w:marBottom w:val="0"/>
                      <w:divBdr>
                        <w:top w:val="none" w:sz="0" w:space="0" w:color="auto"/>
                        <w:left w:val="none" w:sz="0" w:space="0" w:color="auto"/>
                        <w:bottom w:val="none" w:sz="0" w:space="0" w:color="auto"/>
                        <w:right w:val="none" w:sz="0" w:space="0" w:color="auto"/>
                      </w:divBdr>
                    </w:div>
                  </w:divsChild>
                </w:div>
                <w:div w:id="409540376">
                  <w:marLeft w:val="0"/>
                  <w:marRight w:val="0"/>
                  <w:marTop w:val="0"/>
                  <w:marBottom w:val="0"/>
                  <w:divBdr>
                    <w:top w:val="none" w:sz="0" w:space="0" w:color="auto"/>
                    <w:left w:val="none" w:sz="0" w:space="0" w:color="auto"/>
                    <w:bottom w:val="none" w:sz="0" w:space="0" w:color="auto"/>
                    <w:right w:val="none" w:sz="0" w:space="0" w:color="auto"/>
                  </w:divBdr>
                  <w:divsChild>
                    <w:div w:id="2000304166">
                      <w:marLeft w:val="0"/>
                      <w:marRight w:val="0"/>
                      <w:marTop w:val="0"/>
                      <w:marBottom w:val="0"/>
                      <w:divBdr>
                        <w:top w:val="none" w:sz="0" w:space="0" w:color="auto"/>
                        <w:left w:val="none" w:sz="0" w:space="0" w:color="auto"/>
                        <w:bottom w:val="none" w:sz="0" w:space="0" w:color="auto"/>
                        <w:right w:val="none" w:sz="0" w:space="0" w:color="auto"/>
                      </w:divBdr>
                    </w:div>
                  </w:divsChild>
                </w:div>
                <w:div w:id="595988833">
                  <w:marLeft w:val="0"/>
                  <w:marRight w:val="0"/>
                  <w:marTop w:val="0"/>
                  <w:marBottom w:val="0"/>
                  <w:divBdr>
                    <w:top w:val="none" w:sz="0" w:space="0" w:color="auto"/>
                    <w:left w:val="none" w:sz="0" w:space="0" w:color="auto"/>
                    <w:bottom w:val="none" w:sz="0" w:space="0" w:color="auto"/>
                    <w:right w:val="none" w:sz="0" w:space="0" w:color="auto"/>
                  </w:divBdr>
                  <w:divsChild>
                    <w:div w:id="1557815050">
                      <w:marLeft w:val="0"/>
                      <w:marRight w:val="0"/>
                      <w:marTop w:val="0"/>
                      <w:marBottom w:val="0"/>
                      <w:divBdr>
                        <w:top w:val="none" w:sz="0" w:space="0" w:color="auto"/>
                        <w:left w:val="none" w:sz="0" w:space="0" w:color="auto"/>
                        <w:bottom w:val="none" w:sz="0" w:space="0" w:color="auto"/>
                        <w:right w:val="none" w:sz="0" w:space="0" w:color="auto"/>
                      </w:divBdr>
                    </w:div>
                  </w:divsChild>
                </w:div>
                <w:div w:id="729764553">
                  <w:marLeft w:val="0"/>
                  <w:marRight w:val="0"/>
                  <w:marTop w:val="0"/>
                  <w:marBottom w:val="0"/>
                  <w:divBdr>
                    <w:top w:val="none" w:sz="0" w:space="0" w:color="auto"/>
                    <w:left w:val="none" w:sz="0" w:space="0" w:color="auto"/>
                    <w:bottom w:val="none" w:sz="0" w:space="0" w:color="auto"/>
                    <w:right w:val="none" w:sz="0" w:space="0" w:color="auto"/>
                  </w:divBdr>
                  <w:divsChild>
                    <w:div w:id="641271149">
                      <w:marLeft w:val="0"/>
                      <w:marRight w:val="0"/>
                      <w:marTop w:val="0"/>
                      <w:marBottom w:val="0"/>
                      <w:divBdr>
                        <w:top w:val="none" w:sz="0" w:space="0" w:color="auto"/>
                        <w:left w:val="none" w:sz="0" w:space="0" w:color="auto"/>
                        <w:bottom w:val="none" w:sz="0" w:space="0" w:color="auto"/>
                        <w:right w:val="none" w:sz="0" w:space="0" w:color="auto"/>
                      </w:divBdr>
                    </w:div>
                  </w:divsChild>
                </w:div>
                <w:div w:id="778259386">
                  <w:marLeft w:val="0"/>
                  <w:marRight w:val="0"/>
                  <w:marTop w:val="0"/>
                  <w:marBottom w:val="0"/>
                  <w:divBdr>
                    <w:top w:val="none" w:sz="0" w:space="0" w:color="auto"/>
                    <w:left w:val="none" w:sz="0" w:space="0" w:color="auto"/>
                    <w:bottom w:val="none" w:sz="0" w:space="0" w:color="auto"/>
                    <w:right w:val="none" w:sz="0" w:space="0" w:color="auto"/>
                  </w:divBdr>
                  <w:divsChild>
                    <w:div w:id="2078159967">
                      <w:marLeft w:val="0"/>
                      <w:marRight w:val="0"/>
                      <w:marTop w:val="0"/>
                      <w:marBottom w:val="0"/>
                      <w:divBdr>
                        <w:top w:val="none" w:sz="0" w:space="0" w:color="auto"/>
                        <w:left w:val="none" w:sz="0" w:space="0" w:color="auto"/>
                        <w:bottom w:val="none" w:sz="0" w:space="0" w:color="auto"/>
                        <w:right w:val="none" w:sz="0" w:space="0" w:color="auto"/>
                      </w:divBdr>
                    </w:div>
                  </w:divsChild>
                </w:div>
                <w:div w:id="793641231">
                  <w:marLeft w:val="0"/>
                  <w:marRight w:val="0"/>
                  <w:marTop w:val="0"/>
                  <w:marBottom w:val="0"/>
                  <w:divBdr>
                    <w:top w:val="none" w:sz="0" w:space="0" w:color="auto"/>
                    <w:left w:val="none" w:sz="0" w:space="0" w:color="auto"/>
                    <w:bottom w:val="none" w:sz="0" w:space="0" w:color="auto"/>
                    <w:right w:val="none" w:sz="0" w:space="0" w:color="auto"/>
                  </w:divBdr>
                  <w:divsChild>
                    <w:div w:id="777333631">
                      <w:marLeft w:val="0"/>
                      <w:marRight w:val="0"/>
                      <w:marTop w:val="0"/>
                      <w:marBottom w:val="0"/>
                      <w:divBdr>
                        <w:top w:val="none" w:sz="0" w:space="0" w:color="auto"/>
                        <w:left w:val="none" w:sz="0" w:space="0" w:color="auto"/>
                        <w:bottom w:val="none" w:sz="0" w:space="0" w:color="auto"/>
                        <w:right w:val="none" w:sz="0" w:space="0" w:color="auto"/>
                      </w:divBdr>
                    </w:div>
                  </w:divsChild>
                </w:div>
                <w:div w:id="845553231">
                  <w:marLeft w:val="0"/>
                  <w:marRight w:val="0"/>
                  <w:marTop w:val="0"/>
                  <w:marBottom w:val="0"/>
                  <w:divBdr>
                    <w:top w:val="none" w:sz="0" w:space="0" w:color="auto"/>
                    <w:left w:val="none" w:sz="0" w:space="0" w:color="auto"/>
                    <w:bottom w:val="none" w:sz="0" w:space="0" w:color="auto"/>
                    <w:right w:val="none" w:sz="0" w:space="0" w:color="auto"/>
                  </w:divBdr>
                  <w:divsChild>
                    <w:div w:id="139427063">
                      <w:marLeft w:val="0"/>
                      <w:marRight w:val="0"/>
                      <w:marTop w:val="0"/>
                      <w:marBottom w:val="0"/>
                      <w:divBdr>
                        <w:top w:val="none" w:sz="0" w:space="0" w:color="auto"/>
                        <w:left w:val="none" w:sz="0" w:space="0" w:color="auto"/>
                        <w:bottom w:val="none" w:sz="0" w:space="0" w:color="auto"/>
                        <w:right w:val="none" w:sz="0" w:space="0" w:color="auto"/>
                      </w:divBdr>
                    </w:div>
                  </w:divsChild>
                </w:div>
                <w:div w:id="1001203362">
                  <w:marLeft w:val="0"/>
                  <w:marRight w:val="0"/>
                  <w:marTop w:val="0"/>
                  <w:marBottom w:val="0"/>
                  <w:divBdr>
                    <w:top w:val="none" w:sz="0" w:space="0" w:color="auto"/>
                    <w:left w:val="none" w:sz="0" w:space="0" w:color="auto"/>
                    <w:bottom w:val="none" w:sz="0" w:space="0" w:color="auto"/>
                    <w:right w:val="none" w:sz="0" w:space="0" w:color="auto"/>
                  </w:divBdr>
                  <w:divsChild>
                    <w:div w:id="980503082">
                      <w:marLeft w:val="0"/>
                      <w:marRight w:val="0"/>
                      <w:marTop w:val="0"/>
                      <w:marBottom w:val="0"/>
                      <w:divBdr>
                        <w:top w:val="none" w:sz="0" w:space="0" w:color="auto"/>
                        <w:left w:val="none" w:sz="0" w:space="0" w:color="auto"/>
                        <w:bottom w:val="none" w:sz="0" w:space="0" w:color="auto"/>
                        <w:right w:val="none" w:sz="0" w:space="0" w:color="auto"/>
                      </w:divBdr>
                    </w:div>
                  </w:divsChild>
                </w:div>
                <w:div w:id="1002320031">
                  <w:marLeft w:val="0"/>
                  <w:marRight w:val="0"/>
                  <w:marTop w:val="0"/>
                  <w:marBottom w:val="0"/>
                  <w:divBdr>
                    <w:top w:val="none" w:sz="0" w:space="0" w:color="auto"/>
                    <w:left w:val="none" w:sz="0" w:space="0" w:color="auto"/>
                    <w:bottom w:val="none" w:sz="0" w:space="0" w:color="auto"/>
                    <w:right w:val="none" w:sz="0" w:space="0" w:color="auto"/>
                  </w:divBdr>
                  <w:divsChild>
                    <w:div w:id="1355421362">
                      <w:marLeft w:val="0"/>
                      <w:marRight w:val="0"/>
                      <w:marTop w:val="0"/>
                      <w:marBottom w:val="0"/>
                      <w:divBdr>
                        <w:top w:val="none" w:sz="0" w:space="0" w:color="auto"/>
                        <w:left w:val="none" w:sz="0" w:space="0" w:color="auto"/>
                        <w:bottom w:val="none" w:sz="0" w:space="0" w:color="auto"/>
                        <w:right w:val="none" w:sz="0" w:space="0" w:color="auto"/>
                      </w:divBdr>
                    </w:div>
                  </w:divsChild>
                </w:div>
                <w:div w:id="1074201234">
                  <w:marLeft w:val="0"/>
                  <w:marRight w:val="0"/>
                  <w:marTop w:val="0"/>
                  <w:marBottom w:val="0"/>
                  <w:divBdr>
                    <w:top w:val="none" w:sz="0" w:space="0" w:color="auto"/>
                    <w:left w:val="none" w:sz="0" w:space="0" w:color="auto"/>
                    <w:bottom w:val="none" w:sz="0" w:space="0" w:color="auto"/>
                    <w:right w:val="none" w:sz="0" w:space="0" w:color="auto"/>
                  </w:divBdr>
                  <w:divsChild>
                    <w:div w:id="781847247">
                      <w:marLeft w:val="0"/>
                      <w:marRight w:val="0"/>
                      <w:marTop w:val="0"/>
                      <w:marBottom w:val="0"/>
                      <w:divBdr>
                        <w:top w:val="none" w:sz="0" w:space="0" w:color="auto"/>
                        <w:left w:val="none" w:sz="0" w:space="0" w:color="auto"/>
                        <w:bottom w:val="none" w:sz="0" w:space="0" w:color="auto"/>
                        <w:right w:val="none" w:sz="0" w:space="0" w:color="auto"/>
                      </w:divBdr>
                    </w:div>
                  </w:divsChild>
                </w:div>
                <w:div w:id="1310861790">
                  <w:marLeft w:val="0"/>
                  <w:marRight w:val="0"/>
                  <w:marTop w:val="0"/>
                  <w:marBottom w:val="0"/>
                  <w:divBdr>
                    <w:top w:val="none" w:sz="0" w:space="0" w:color="auto"/>
                    <w:left w:val="none" w:sz="0" w:space="0" w:color="auto"/>
                    <w:bottom w:val="none" w:sz="0" w:space="0" w:color="auto"/>
                    <w:right w:val="none" w:sz="0" w:space="0" w:color="auto"/>
                  </w:divBdr>
                  <w:divsChild>
                    <w:div w:id="1805346361">
                      <w:marLeft w:val="0"/>
                      <w:marRight w:val="0"/>
                      <w:marTop w:val="0"/>
                      <w:marBottom w:val="0"/>
                      <w:divBdr>
                        <w:top w:val="none" w:sz="0" w:space="0" w:color="auto"/>
                        <w:left w:val="none" w:sz="0" w:space="0" w:color="auto"/>
                        <w:bottom w:val="none" w:sz="0" w:space="0" w:color="auto"/>
                        <w:right w:val="none" w:sz="0" w:space="0" w:color="auto"/>
                      </w:divBdr>
                    </w:div>
                  </w:divsChild>
                </w:div>
                <w:div w:id="1326740413">
                  <w:marLeft w:val="0"/>
                  <w:marRight w:val="0"/>
                  <w:marTop w:val="0"/>
                  <w:marBottom w:val="0"/>
                  <w:divBdr>
                    <w:top w:val="none" w:sz="0" w:space="0" w:color="auto"/>
                    <w:left w:val="none" w:sz="0" w:space="0" w:color="auto"/>
                    <w:bottom w:val="none" w:sz="0" w:space="0" w:color="auto"/>
                    <w:right w:val="none" w:sz="0" w:space="0" w:color="auto"/>
                  </w:divBdr>
                  <w:divsChild>
                    <w:div w:id="699010801">
                      <w:marLeft w:val="0"/>
                      <w:marRight w:val="0"/>
                      <w:marTop w:val="0"/>
                      <w:marBottom w:val="0"/>
                      <w:divBdr>
                        <w:top w:val="none" w:sz="0" w:space="0" w:color="auto"/>
                        <w:left w:val="none" w:sz="0" w:space="0" w:color="auto"/>
                        <w:bottom w:val="none" w:sz="0" w:space="0" w:color="auto"/>
                        <w:right w:val="none" w:sz="0" w:space="0" w:color="auto"/>
                      </w:divBdr>
                    </w:div>
                  </w:divsChild>
                </w:div>
                <w:div w:id="1333799508">
                  <w:marLeft w:val="0"/>
                  <w:marRight w:val="0"/>
                  <w:marTop w:val="0"/>
                  <w:marBottom w:val="0"/>
                  <w:divBdr>
                    <w:top w:val="none" w:sz="0" w:space="0" w:color="auto"/>
                    <w:left w:val="none" w:sz="0" w:space="0" w:color="auto"/>
                    <w:bottom w:val="none" w:sz="0" w:space="0" w:color="auto"/>
                    <w:right w:val="none" w:sz="0" w:space="0" w:color="auto"/>
                  </w:divBdr>
                  <w:divsChild>
                    <w:div w:id="1529299548">
                      <w:marLeft w:val="0"/>
                      <w:marRight w:val="0"/>
                      <w:marTop w:val="0"/>
                      <w:marBottom w:val="0"/>
                      <w:divBdr>
                        <w:top w:val="none" w:sz="0" w:space="0" w:color="auto"/>
                        <w:left w:val="none" w:sz="0" w:space="0" w:color="auto"/>
                        <w:bottom w:val="none" w:sz="0" w:space="0" w:color="auto"/>
                        <w:right w:val="none" w:sz="0" w:space="0" w:color="auto"/>
                      </w:divBdr>
                    </w:div>
                  </w:divsChild>
                </w:div>
                <w:div w:id="1440224863">
                  <w:marLeft w:val="0"/>
                  <w:marRight w:val="0"/>
                  <w:marTop w:val="0"/>
                  <w:marBottom w:val="0"/>
                  <w:divBdr>
                    <w:top w:val="none" w:sz="0" w:space="0" w:color="auto"/>
                    <w:left w:val="none" w:sz="0" w:space="0" w:color="auto"/>
                    <w:bottom w:val="none" w:sz="0" w:space="0" w:color="auto"/>
                    <w:right w:val="none" w:sz="0" w:space="0" w:color="auto"/>
                  </w:divBdr>
                  <w:divsChild>
                    <w:div w:id="1284192979">
                      <w:marLeft w:val="0"/>
                      <w:marRight w:val="0"/>
                      <w:marTop w:val="0"/>
                      <w:marBottom w:val="0"/>
                      <w:divBdr>
                        <w:top w:val="none" w:sz="0" w:space="0" w:color="auto"/>
                        <w:left w:val="none" w:sz="0" w:space="0" w:color="auto"/>
                        <w:bottom w:val="none" w:sz="0" w:space="0" w:color="auto"/>
                        <w:right w:val="none" w:sz="0" w:space="0" w:color="auto"/>
                      </w:divBdr>
                    </w:div>
                  </w:divsChild>
                </w:div>
                <w:div w:id="1453666771">
                  <w:marLeft w:val="0"/>
                  <w:marRight w:val="0"/>
                  <w:marTop w:val="0"/>
                  <w:marBottom w:val="0"/>
                  <w:divBdr>
                    <w:top w:val="none" w:sz="0" w:space="0" w:color="auto"/>
                    <w:left w:val="none" w:sz="0" w:space="0" w:color="auto"/>
                    <w:bottom w:val="none" w:sz="0" w:space="0" w:color="auto"/>
                    <w:right w:val="none" w:sz="0" w:space="0" w:color="auto"/>
                  </w:divBdr>
                  <w:divsChild>
                    <w:div w:id="1045373463">
                      <w:marLeft w:val="0"/>
                      <w:marRight w:val="0"/>
                      <w:marTop w:val="0"/>
                      <w:marBottom w:val="0"/>
                      <w:divBdr>
                        <w:top w:val="none" w:sz="0" w:space="0" w:color="auto"/>
                        <w:left w:val="none" w:sz="0" w:space="0" w:color="auto"/>
                        <w:bottom w:val="none" w:sz="0" w:space="0" w:color="auto"/>
                        <w:right w:val="none" w:sz="0" w:space="0" w:color="auto"/>
                      </w:divBdr>
                    </w:div>
                  </w:divsChild>
                </w:div>
                <w:div w:id="1477144748">
                  <w:marLeft w:val="0"/>
                  <w:marRight w:val="0"/>
                  <w:marTop w:val="0"/>
                  <w:marBottom w:val="0"/>
                  <w:divBdr>
                    <w:top w:val="none" w:sz="0" w:space="0" w:color="auto"/>
                    <w:left w:val="none" w:sz="0" w:space="0" w:color="auto"/>
                    <w:bottom w:val="none" w:sz="0" w:space="0" w:color="auto"/>
                    <w:right w:val="none" w:sz="0" w:space="0" w:color="auto"/>
                  </w:divBdr>
                  <w:divsChild>
                    <w:div w:id="1174612557">
                      <w:marLeft w:val="0"/>
                      <w:marRight w:val="0"/>
                      <w:marTop w:val="0"/>
                      <w:marBottom w:val="0"/>
                      <w:divBdr>
                        <w:top w:val="none" w:sz="0" w:space="0" w:color="auto"/>
                        <w:left w:val="none" w:sz="0" w:space="0" w:color="auto"/>
                        <w:bottom w:val="none" w:sz="0" w:space="0" w:color="auto"/>
                        <w:right w:val="none" w:sz="0" w:space="0" w:color="auto"/>
                      </w:divBdr>
                    </w:div>
                  </w:divsChild>
                </w:div>
                <w:div w:id="1570924217">
                  <w:marLeft w:val="0"/>
                  <w:marRight w:val="0"/>
                  <w:marTop w:val="0"/>
                  <w:marBottom w:val="0"/>
                  <w:divBdr>
                    <w:top w:val="none" w:sz="0" w:space="0" w:color="auto"/>
                    <w:left w:val="none" w:sz="0" w:space="0" w:color="auto"/>
                    <w:bottom w:val="none" w:sz="0" w:space="0" w:color="auto"/>
                    <w:right w:val="none" w:sz="0" w:space="0" w:color="auto"/>
                  </w:divBdr>
                  <w:divsChild>
                    <w:div w:id="418717724">
                      <w:marLeft w:val="0"/>
                      <w:marRight w:val="0"/>
                      <w:marTop w:val="0"/>
                      <w:marBottom w:val="0"/>
                      <w:divBdr>
                        <w:top w:val="none" w:sz="0" w:space="0" w:color="auto"/>
                        <w:left w:val="none" w:sz="0" w:space="0" w:color="auto"/>
                        <w:bottom w:val="none" w:sz="0" w:space="0" w:color="auto"/>
                        <w:right w:val="none" w:sz="0" w:space="0" w:color="auto"/>
                      </w:divBdr>
                    </w:div>
                  </w:divsChild>
                </w:div>
                <w:div w:id="1602298719">
                  <w:marLeft w:val="0"/>
                  <w:marRight w:val="0"/>
                  <w:marTop w:val="0"/>
                  <w:marBottom w:val="0"/>
                  <w:divBdr>
                    <w:top w:val="none" w:sz="0" w:space="0" w:color="auto"/>
                    <w:left w:val="none" w:sz="0" w:space="0" w:color="auto"/>
                    <w:bottom w:val="none" w:sz="0" w:space="0" w:color="auto"/>
                    <w:right w:val="none" w:sz="0" w:space="0" w:color="auto"/>
                  </w:divBdr>
                  <w:divsChild>
                    <w:div w:id="105345762">
                      <w:marLeft w:val="0"/>
                      <w:marRight w:val="0"/>
                      <w:marTop w:val="0"/>
                      <w:marBottom w:val="0"/>
                      <w:divBdr>
                        <w:top w:val="none" w:sz="0" w:space="0" w:color="auto"/>
                        <w:left w:val="none" w:sz="0" w:space="0" w:color="auto"/>
                        <w:bottom w:val="none" w:sz="0" w:space="0" w:color="auto"/>
                        <w:right w:val="none" w:sz="0" w:space="0" w:color="auto"/>
                      </w:divBdr>
                    </w:div>
                  </w:divsChild>
                </w:div>
                <w:div w:id="1957053212">
                  <w:marLeft w:val="0"/>
                  <w:marRight w:val="0"/>
                  <w:marTop w:val="0"/>
                  <w:marBottom w:val="0"/>
                  <w:divBdr>
                    <w:top w:val="none" w:sz="0" w:space="0" w:color="auto"/>
                    <w:left w:val="none" w:sz="0" w:space="0" w:color="auto"/>
                    <w:bottom w:val="none" w:sz="0" w:space="0" w:color="auto"/>
                    <w:right w:val="none" w:sz="0" w:space="0" w:color="auto"/>
                  </w:divBdr>
                  <w:divsChild>
                    <w:div w:id="74206707">
                      <w:marLeft w:val="0"/>
                      <w:marRight w:val="0"/>
                      <w:marTop w:val="0"/>
                      <w:marBottom w:val="0"/>
                      <w:divBdr>
                        <w:top w:val="none" w:sz="0" w:space="0" w:color="auto"/>
                        <w:left w:val="none" w:sz="0" w:space="0" w:color="auto"/>
                        <w:bottom w:val="none" w:sz="0" w:space="0" w:color="auto"/>
                        <w:right w:val="none" w:sz="0" w:space="0" w:color="auto"/>
                      </w:divBdr>
                    </w:div>
                  </w:divsChild>
                </w:div>
                <w:div w:id="2007780554">
                  <w:marLeft w:val="0"/>
                  <w:marRight w:val="0"/>
                  <w:marTop w:val="0"/>
                  <w:marBottom w:val="0"/>
                  <w:divBdr>
                    <w:top w:val="none" w:sz="0" w:space="0" w:color="auto"/>
                    <w:left w:val="none" w:sz="0" w:space="0" w:color="auto"/>
                    <w:bottom w:val="none" w:sz="0" w:space="0" w:color="auto"/>
                    <w:right w:val="none" w:sz="0" w:space="0" w:color="auto"/>
                  </w:divBdr>
                  <w:divsChild>
                    <w:div w:id="11048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2823">
          <w:marLeft w:val="0"/>
          <w:marRight w:val="0"/>
          <w:marTop w:val="0"/>
          <w:marBottom w:val="0"/>
          <w:divBdr>
            <w:top w:val="none" w:sz="0" w:space="0" w:color="auto"/>
            <w:left w:val="none" w:sz="0" w:space="0" w:color="auto"/>
            <w:bottom w:val="none" w:sz="0" w:space="0" w:color="auto"/>
            <w:right w:val="none" w:sz="0" w:space="0" w:color="auto"/>
          </w:divBdr>
          <w:divsChild>
            <w:div w:id="252515502">
              <w:marLeft w:val="0"/>
              <w:marRight w:val="0"/>
              <w:marTop w:val="0"/>
              <w:marBottom w:val="0"/>
              <w:divBdr>
                <w:top w:val="none" w:sz="0" w:space="0" w:color="auto"/>
                <w:left w:val="none" w:sz="0" w:space="0" w:color="auto"/>
                <w:bottom w:val="none" w:sz="0" w:space="0" w:color="auto"/>
                <w:right w:val="none" w:sz="0" w:space="0" w:color="auto"/>
              </w:divBdr>
            </w:div>
            <w:div w:id="47194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833179714">
      <w:bodyDiv w:val="1"/>
      <w:marLeft w:val="0"/>
      <w:marRight w:val="0"/>
      <w:marTop w:val="0"/>
      <w:marBottom w:val="0"/>
      <w:divBdr>
        <w:top w:val="none" w:sz="0" w:space="0" w:color="auto"/>
        <w:left w:val="none" w:sz="0" w:space="0" w:color="auto"/>
        <w:bottom w:val="none" w:sz="0" w:space="0" w:color="auto"/>
        <w:right w:val="none" w:sz="0" w:space="0" w:color="auto"/>
      </w:divBdr>
    </w:div>
    <w:div w:id="1868638233">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 w:id="204217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1.png"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docs.oasis-open.org/wss/2004/01/oasis-200401-wss-x509-token-profile-1.0"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docs.oasis-open.org/wss/2004/01/oasis-200401-wss-soap-message-security-1.0"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theme" Target="theme/theme1.xml" Id="rId22" /><Relationship Type="http://schemas.openxmlformats.org/officeDocument/2006/relationships/glossaryDocument" Target="glossary/document.xml" Id="R2bd31c2ea89449ce" /></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ws-int-p1.csioz.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e53a73d-f933-44d3-8bea-cbbca3351dbc}"/>
      </w:docPartPr>
      <w:docPartBody>
        <w:p w14:paraId="38242C32">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atigodzina xmlns="9c74927f-2f07-45c2-8c27-d33f1e79f432" xsi:nil="true"/>
    <_Flow_SignoffStatus xmlns="9c74927f-2f07-45c2-8c27-d33f1e79f432" xsi:nil="true"/>
    <lcf76f155ced4ddcb4097134ff3c332f xmlns="9c74927f-2f07-45c2-8c27-d33f1e79f432">
      <Terms xmlns="http://schemas.microsoft.com/office/infopath/2007/PartnerControls"/>
    </lcf76f155ced4ddcb4097134ff3c332f>
    <TaxCatchAll xmlns="2b4fec8c-6342-430f-9a53-83f3fffa3636" xsi:nil="true"/>
    <Liczba xmlns="9c74927f-2f07-45c2-8c27-d33f1e79f432" xsi:nil="true"/>
    <Hiperlink xmlns="9c74927f-2f07-45c2-8c27-d33f1e79f432">
      <Url xsi:nil="true"/>
      <Description xsi:nil="true"/>
    </Hiper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8" ma:contentTypeDescription="Utwórz nowy dokument." ma:contentTypeScope="" ma:versionID="6b0e0746597a70e9a88d38a4704a09e0">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059274b0246cd3777214beff9551d6fd"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http://schemas.microsoft.com/sharepoint/v3"/>
    <ds:schemaRef ds:uri="9c74927f-2f07-45c2-8c27-d33f1e79f432"/>
    <ds:schemaRef ds:uri="2b4fec8c-6342-430f-9a53-83f3fffa3636"/>
  </ds:schemaRefs>
</ds:datastoreItem>
</file>

<file path=customXml/itemProps2.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3.xml><?xml version="1.0" encoding="utf-8"?>
<ds:datastoreItem xmlns:ds="http://schemas.openxmlformats.org/officeDocument/2006/customXml" ds:itemID="{87574AF3-7096-40ED-8B5E-63668DA1A963}"/>
</file>

<file path=customXml/itemProps4.xml><?xml version="1.0" encoding="utf-8"?>
<ds:datastoreItem xmlns:ds="http://schemas.openxmlformats.org/officeDocument/2006/customXml" ds:itemID="{7F9908AD-5A78-4189-AA1D-382642AD198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Bartosz Goyke</lastModifiedBy>
  <revision>74</revision>
  <dcterms:created xsi:type="dcterms:W3CDTF">2022-12-13T19:26:00.0000000Z</dcterms:created>
  <dcterms:modified xsi:type="dcterms:W3CDTF">2024-04-29T09:00:00.2580350Z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